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95866E9" w14:textId="5F39C178" w:rsidR="007C31CA" w:rsidRPr="005536F7" w:rsidRDefault="001029E3" w:rsidP="005536F7">
      <w:pPr>
        <w:pStyle w:val="af2"/>
        <w:jc w:val="center"/>
        <w:rPr>
          <w:rFonts w:ascii="Times New Roman" w:hAnsi="Times New Roman"/>
          <w:sz w:val="24"/>
          <w:szCs w:val="24"/>
        </w:rPr>
      </w:pPr>
      <w:bookmarkStart w:id="0" w:name="OLE_LINK1"/>
      <w:bookmarkStart w:id="1" w:name="OLE_LINK2"/>
      <w:bookmarkStart w:id="2" w:name="_GoBack"/>
      <w:bookmarkEnd w:id="2"/>
      <w:r w:rsidRPr="005536F7">
        <w:rPr>
          <w:rFonts w:ascii="Times New Roman" w:hAnsi="Times New Roman"/>
          <w:sz w:val="24"/>
          <w:szCs w:val="24"/>
        </w:rPr>
        <w:t xml:space="preserve">Договор </w:t>
      </w:r>
      <w:r w:rsidR="0061445B" w:rsidRPr="005536F7">
        <w:rPr>
          <w:rFonts w:ascii="Times New Roman" w:hAnsi="Times New Roman"/>
          <w:sz w:val="24"/>
          <w:szCs w:val="24"/>
        </w:rPr>
        <w:t>№</w:t>
      </w:r>
      <w:r w:rsidR="004D524E" w:rsidRPr="005536F7">
        <w:rPr>
          <w:rFonts w:ascii="Times New Roman" w:hAnsi="Times New Roman"/>
          <w:sz w:val="24"/>
          <w:szCs w:val="24"/>
        </w:rPr>
        <w:t xml:space="preserve"> </w:t>
      </w:r>
      <w:r w:rsidR="00876A71" w:rsidRPr="005536F7">
        <w:rPr>
          <w:rFonts w:ascii="Times New Roman" w:hAnsi="Times New Roman"/>
          <w:sz w:val="24"/>
          <w:szCs w:val="24"/>
        </w:rPr>
        <w:t>______________</w:t>
      </w:r>
    </w:p>
    <w:p w14:paraId="72C1685A" w14:textId="6CC76BA1" w:rsidR="003F705D" w:rsidRPr="005536F7" w:rsidRDefault="00AC7E7D" w:rsidP="00F033E1">
      <w:pPr>
        <w:pStyle w:val="a8"/>
        <w:spacing w:after="0"/>
        <w:jc w:val="center"/>
      </w:pPr>
      <w:bookmarkStart w:id="3" w:name="_Hlk209706010"/>
      <w:r w:rsidRPr="005536F7">
        <w:t>На</w:t>
      </w:r>
      <w:r w:rsidR="004533A9" w:rsidRPr="005536F7">
        <w:t xml:space="preserve"> </w:t>
      </w:r>
      <w:r w:rsidR="00D775AF" w:rsidRPr="005536F7">
        <w:t>поставку секций временного ограждения</w:t>
      </w:r>
    </w:p>
    <w:p w14:paraId="2BC88FB7" w14:textId="77777777" w:rsidR="00F033E1" w:rsidRPr="005536F7" w:rsidRDefault="00F033E1" w:rsidP="00F033E1">
      <w:pPr>
        <w:pStyle w:val="a8"/>
        <w:spacing w:after="0"/>
        <w:jc w:val="center"/>
      </w:pPr>
    </w:p>
    <w:bookmarkEnd w:id="3"/>
    <w:p w14:paraId="616B08B7" w14:textId="3216606A" w:rsidR="007C31CA" w:rsidRPr="005536F7" w:rsidRDefault="007C31CA" w:rsidP="00F033E1">
      <w:pPr>
        <w:pStyle w:val="ab"/>
        <w:spacing w:before="0" w:after="0"/>
        <w:jc w:val="both"/>
        <w:rPr>
          <w:rFonts w:ascii="Times New Roman" w:hAnsi="Times New Roman" w:cs="Times New Roman"/>
          <w:i w:val="0"/>
          <w:color w:val="000000" w:themeColor="text1"/>
          <w:sz w:val="24"/>
          <w:szCs w:val="24"/>
        </w:rPr>
      </w:pPr>
      <w:r w:rsidRPr="005536F7">
        <w:rPr>
          <w:rFonts w:ascii="Times New Roman" w:hAnsi="Times New Roman" w:cs="Times New Roman"/>
          <w:i w:val="0"/>
          <w:color w:val="000000" w:themeColor="text1"/>
          <w:sz w:val="24"/>
          <w:szCs w:val="24"/>
        </w:rPr>
        <w:t>г. Москва</w:t>
      </w:r>
      <w:r w:rsidRPr="005536F7">
        <w:rPr>
          <w:rFonts w:ascii="Times New Roman" w:hAnsi="Times New Roman" w:cs="Times New Roman"/>
          <w:i w:val="0"/>
          <w:color w:val="000000" w:themeColor="text1"/>
          <w:sz w:val="24"/>
          <w:szCs w:val="24"/>
        </w:rPr>
        <w:tab/>
        <w:t xml:space="preserve">                                                                                    </w:t>
      </w:r>
      <w:r w:rsidR="00E26A0A" w:rsidRPr="005536F7">
        <w:rPr>
          <w:rFonts w:ascii="Times New Roman" w:hAnsi="Times New Roman" w:cs="Times New Roman"/>
          <w:i w:val="0"/>
          <w:color w:val="000000" w:themeColor="text1"/>
          <w:sz w:val="24"/>
          <w:szCs w:val="24"/>
        </w:rPr>
        <w:t xml:space="preserve">     </w:t>
      </w:r>
      <w:proofErr w:type="gramStart"/>
      <w:r w:rsidR="00E26A0A" w:rsidRPr="005536F7">
        <w:rPr>
          <w:rFonts w:ascii="Times New Roman" w:hAnsi="Times New Roman" w:cs="Times New Roman"/>
          <w:i w:val="0"/>
          <w:color w:val="000000" w:themeColor="text1"/>
          <w:sz w:val="24"/>
          <w:szCs w:val="24"/>
        </w:rPr>
        <w:t xml:space="preserve">   </w:t>
      </w:r>
      <w:r w:rsidR="00E55204" w:rsidRPr="005536F7">
        <w:rPr>
          <w:rFonts w:ascii="Times New Roman" w:hAnsi="Times New Roman" w:cs="Times New Roman"/>
          <w:i w:val="0"/>
          <w:color w:val="000000" w:themeColor="text1"/>
          <w:sz w:val="24"/>
          <w:szCs w:val="24"/>
        </w:rPr>
        <w:t>«</w:t>
      </w:r>
      <w:proofErr w:type="gramEnd"/>
      <w:r w:rsidR="00876A71" w:rsidRPr="005536F7">
        <w:rPr>
          <w:rFonts w:ascii="Times New Roman" w:hAnsi="Times New Roman" w:cs="Times New Roman"/>
          <w:i w:val="0"/>
          <w:color w:val="000000" w:themeColor="text1"/>
          <w:sz w:val="24"/>
          <w:szCs w:val="24"/>
        </w:rPr>
        <w:t>___</w:t>
      </w:r>
      <w:r w:rsidR="00E55204" w:rsidRPr="005536F7">
        <w:rPr>
          <w:rFonts w:ascii="Times New Roman" w:hAnsi="Times New Roman" w:cs="Times New Roman"/>
          <w:i w:val="0"/>
          <w:color w:val="000000" w:themeColor="text1"/>
          <w:sz w:val="24"/>
          <w:szCs w:val="24"/>
        </w:rPr>
        <w:t>»</w:t>
      </w:r>
      <w:r w:rsidR="00876A71" w:rsidRPr="005536F7">
        <w:rPr>
          <w:rFonts w:ascii="Times New Roman" w:hAnsi="Times New Roman" w:cs="Times New Roman"/>
          <w:i w:val="0"/>
          <w:color w:val="000000" w:themeColor="text1"/>
          <w:sz w:val="24"/>
          <w:szCs w:val="24"/>
        </w:rPr>
        <w:t>_____</w:t>
      </w:r>
      <w:r w:rsidR="00E55204" w:rsidRPr="005536F7">
        <w:rPr>
          <w:rFonts w:ascii="Times New Roman" w:hAnsi="Times New Roman" w:cs="Times New Roman"/>
          <w:i w:val="0"/>
          <w:color w:val="000000" w:themeColor="text1"/>
          <w:sz w:val="24"/>
          <w:szCs w:val="24"/>
        </w:rPr>
        <w:t>___</w:t>
      </w:r>
      <w:r w:rsidR="00876A71" w:rsidRPr="005536F7">
        <w:rPr>
          <w:rFonts w:ascii="Times New Roman" w:hAnsi="Times New Roman" w:cs="Times New Roman"/>
          <w:i w:val="0"/>
          <w:color w:val="000000" w:themeColor="text1"/>
          <w:sz w:val="24"/>
          <w:szCs w:val="24"/>
        </w:rPr>
        <w:t>___</w:t>
      </w:r>
      <w:r w:rsidR="00114BBE" w:rsidRPr="005536F7">
        <w:rPr>
          <w:rFonts w:ascii="Times New Roman" w:hAnsi="Times New Roman" w:cs="Times New Roman"/>
          <w:i w:val="0"/>
          <w:color w:val="000000" w:themeColor="text1"/>
          <w:sz w:val="24"/>
          <w:szCs w:val="24"/>
        </w:rPr>
        <w:t>202</w:t>
      </w:r>
      <w:r w:rsidR="001B02A1" w:rsidRPr="005536F7">
        <w:rPr>
          <w:rFonts w:ascii="Times New Roman" w:hAnsi="Times New Roman" w:cs="Times New Roman"/>
          <w:i w:val="0"/>
          <w:color w:val="000000" w:themeColor="text1"/>
          <w:sz w:val="24"/>
          <w:szCs w:val="24"/>
        </w:rPr>
        <w:t>__</w:t>
      </w:r>
      <w:r w:rsidR="00E55204" w:rsidRPr="005536F7">
        <w:rPr>
          <w:rFonts w:ascii="Times New Roman" w:hAnsi="Times New Roman" w:cs="Times New Roman"/>
          <w:i w:val="0"/>
          <w:color w:val="000000" w:themeColor="text1"/>
          <w:sz w:val="24"/>
          <w:szCs w:val="24"/>
        </w:rPr>
        <w:t>г.</w:t>
      </w:r>
    </w:p>
    <w:p w14:paraId="31DA2145" w14:textId="77777777" w:rsidR="00B47575" w:rsidRPr="005536F7" w:rsidRDefault="00B47575" w:rsidP="00F033E1">
      <w:pPr>
        <w:ind w:firstLine="709"/>
        <w:jc w:val="both"/>
        <w:rPr>
          <w:b/>
          <w:color w:val="000000" w:themeColor="text1"/>
        </w:rPr>
      </w:pPr>
    </w:p>
    <w:p w14:paraId="1FB12D54" w14:textId="1EED68CB" w:rsidR="00AE4141" w:rsidRPr="005536F7" w:rsidRDefault="00813939" w:rsidP="00F033E1">
      <w:pPr>
        <w:ind w:firstLine="709"/>
        <w:jc w:val="both"/>
        <w:rPr>
          <w:color w:val="000000" w:themeColor="text1"/>
        </w:rPr>
      </w:pPr>
      <w:r w:rsidRPr="005536F7">
        <w:rPr>
          <w:b/>
          <w:color w:val="000000" w:themeColor="text1"/>
        </w:rPr>
        <w:t>Автономная некоммерческая организация «</w:t>
      </w:r>
      <w:proofErr w:type="spellStart"/>
      <w:r w:rsidRPr="005536F7">
        <w:rPr>
          <w:b/>
          <w:color w:val="000000" w:themeColor="text1"/>
        </w:rPr>
        <w:t>Кинопарк</w:t>
      </w:r>
      <w:proofErr w:type="spellEnd"/>
      <w:r w:rsidRPr="005536F7">
        <w:rPr>
          <w:b/>
          <w:color w:val="000000" w:themeColor="text1"/>
        </w:rPr>
        <w:t>» (АНО «</w:t>
      </w:r>
      <w:proofErr w:type="spellStart"/>
      <w:r w:rsidRPr="005536F7">
        <w:rPr>
          <w:b/>
          <w:color w:val="000000" w:themeColor="text1"/>
        </w:rPr>
        <w:t>Кинопарк</w:t>
      </w:r>
      <w:proofErr w:type="spellEnd"/>
      <w:r w:rsidRPr="005536F7">
        <w:rPr>
          <w:b/>
          <w:color w:val="000000" w:themeColor="text1"/>
        </w:rPr>
        <w:t>»)</w:t>
      </w:r>
      <w:r w:rsidRPr="005536F7">
        <w:rPr>
          <w:bCs/>
          <w:color w:val="000000" w:themeColor="text1"/>
        </w:rPr>
        <w:t xml:space="preserve">, именуемая в дальнейшем </w:t>
      </w:r>
      <w:r w:rsidRPr="005536F7">
        <w:rPr>
          <w:b/>
          <w:color w:val="000000" w:themeColor="text1"/>
        </w:rPr>
        <w:t>«Заказчик»</w:t>
      </w:r>
      <w:r w:rsidRPr="005536F7">
        <w:rPr>
          <w:bCs/>
          <w:color w:val="000000" w:themeColor="text1"/>
        </w:rPr>
        <w:t xml:space="preserve">, в лице </w:t>
      </w:r>
      <w:r w:rsidR="00220E84" w:rsidRPr="00E02B50">
        <w:t>Генерального директора Яворского Андрея Викторовича, действующего на основании Устава</w:t>
      </w:r>
      <w:r w:rsidR="001B01C2" w:rsidRPr="005536F7">
        <w:rPr>
          <w:color w:val="000000" w:themeColor="text1"/>
        </w:rPr>
        <w:t xml:space="preserve">, с одной стороны, и </w:t>
      </w:r>
      <w:r w:rsidR="00CC26A5" w:rsidRPr="005536F7">
        <w:rPr>
          <w:b/>
          <w:color w:val="000000" w:themeColor="text1"/>
        </w:rPr>
        <w:t>_______</w:t>
      </w:r>
      <w:r w:rsidR="001B01C2" w:rsidRPr="005536F7">
        <w:rPr>
          <w:color w:val="000000" w:themeColor="text1"/>
        </w:rPr>
        <w:t>, именуемое в дальнейшем</w:t>
      </w:r>
      <w:r w:rsidR="001B01C2" w:rsidRPr="005536F7">
        <w:rPr>
          <w:b/>
          <w:color w:val="000000" w:themeColor="text1"/>
        </w:rPr>
        <w:t xml:space="preserve"> </w:t>
      </w:r>
      <w:r w:rsidR="00BA613E" w:rsidRPr="005536F7">
        <w:rPr>
          <w:b/>
          <w:color w:val="000000" w:themeColor="text1"/>
        </w:rPr>
        <w:t>Поставщик</w:t>
      </w:r>
      <w:r w:rsidR="001B01C2" w:rsidRPr="005536F7">
        <w:rPr>
          <w:color w:val="000000" w:themeColor="text1"/>
        </w:rPr>
        <w:t>,</w:t>
      </w:r>
      <w:r w:rsidR="001B01C2" w:rsidRPr="005536F7">
        <w:rPr>
          <w:b/>
          <w:color w:val="000000" w:themeColor="text1"/>
        </w:rPr>
        <w:t xml:space="preserve"> </w:t>
      </w:r>
      <w:r w:rsidR="001B01C2" w:rsidRPr="005536F7">
        <w:rPr>
          <w:color w:val="000000" w:themeColor="text1"/>
        </w:rPr>
        <w:t xml:space="preserve">в лице </w:t>
      </w:r>
      <w:r w:rsidR="00CC26A5" w:rsidRPr="005536F7">
        <w:rPr>
          <w:color w:val="000000" w:themeColor="text1"/>
        </w:rPr>
        <w:t>____________</w:t>
      </w:r>
      <w:r w:rsidR="001B01C2" w:rsidRPr="005536F7">
        <w:rPr>
          <w:color w:val="000000" w:themeColor="text1"/>
        </w:rPr>
        <w:t xml:space="preserve">, действующего на основании </w:t>
      </w:r>
      <w:r w:rsidR="00CC26A5" w:rsidRPr="005536F7">
        <w:rPr>
          <w:color w:val="000000" w:themeColor="text1"/>
        </w:rPr>
        <w:t>______</w:t>
      </w:r>
      <w:r w:rsidR="001B01C2" w:rsidRPr="005536F7">
        <w:rPr>
          <w:color w:val="000000" w:themeColor="text1"/>
        </w:rPr>
        <w:t xml:space="preserve"> с другой стороны, вместе именуемые «Стороны», и каждый в отдельности «Сторона», </w:t>
      </w:r>
      <w:r w:rsidR="00220E84" w:rsidRPr="00E02B50">
        <w:rPr>
          <w:color w:val="000000" w:themeColor="text1"/>
        </w:rPr>
        <w:t>в соответствии с Положением о закупках товаров, работ, услуг для нужд АНО «</w:t>
      </w:r>
      <w:proofErr w:type="spellStart"/>
      <w:r w:rsidR="00220E84" w:rsidRPr="00E02B50">
        <w:rPr>
          <w:color w:val="000000" w:themeColor="text1"/>
        </w:rPr>
        <w:t>Кинопарк</w:t>
      </w:r>
      <w:proofErr w:type="spellEnd"/>
      <w:r w:rsidR="00220E84" w:rsidRPr="00E02B50">
        <w:rPr>
          <w:color w:val="000000" w:themeColor="text1"/>
        </w:rPr>
        <w:t xml:space="preserve">», </w:t>
      </w:r>
      <w:r w:rsidR="00220E84" w:rsidRPr="005C007C">
        <w:rPr>
          <w:color w:val="000000" w:themeColor="text1"/>
        </w:rPr>
        <w:t>утверждённого Приказом от 10.11.2025 г. №  01-ПР-169/25</w:t>
      </w:r>
      <w:r w:rsidR="00220E84" w:rsidRPr="00E02B50">
        <w:rPr>
          <w:color w:val="000000" w:themeColor="text1"/>
        </w:rPr>
        <w:t>, на основании результатов определения Поставщика способом закупки запрос предложений, протокол от ____№ ___, заключили настоящий Договор</w:t>
      </w:r>
      <w:r w:rsidR="00220E84">
        <w:rPr>
          <w:color w:val="000000" w:themeColor="text1"/>
        </w:rPr>
        <w:t xml:space="preserve"> </w:t>
      </w:r>
      <w:r w:rsidR="001B01C2" w:rsidRPr="005536F7">
        <w:rPr>
          <w:color w:val="000000" w:themeColor="text1"/>
        </w:rPr>
        <w:t>(далее - Договор) о нижеследующем</w:t>
      </w:r>
      <w:r w:rsidR="00AE4141" w:rsidRPr="005536F7">
        <w:rPr>
          <w:color w:val="000000" w:themeColor="text1"/>
        </w:rPr>
        <w:t>:</w:t>
      </w:r>
    </w:p>
    <w:p w14:paraId="51B628A6" w14:textId="77777777" w:rsidR="001C2511" w:rsidRPr="005536F7" w:rsidRDefault="001C2511" w:rsidP="006A605B">
      <w:pPr>
        <w:rPr>
          <w:b/>
          <w:bCs/>
          <w:color w:val="000000" w:themeColor="text1"/>
        </w:rPr>
      </w:pPr>
    </w:p>
    <w:p w14:paraId="18227979" w14:textId="72354C53" w:rsidR="00D23790" w:rsidRPr="005536F7" w:rsidRDefault="002B6641" w:rsidP="00F037CD">
      <w:pPr>
        <w:jc w:val="center"/>
        <w:rPr>
          <w:b/>
          <w:bCs/>
          <w:color w:val="000000" w:themeColor="text1"/>
        </w:rPr>
      </w:pPr>
      <w:r w:rsidRPr="005536F7">
        <w:rPr>
          <w:b/>
          <w:bCs/>
          <w:color w:val="000000" w:themeColor="text1"/>
        </w:rPr>
        <w:t xml:space="preserve">1. </w:t>
      </w:r>
      <w:r w:rsidR="0061445B" w:rsidRPr="005536F7">
        <w:rPr>
          <w:b/>
          <w:bCs/>
          <w:color w:val="000000" w:themeColor="text1"/>
        </w:rPr>
        <w:t xml:space="preserve">ПРЕДМЕТ </w:t>
      </w:r>
      <w:r w:rsidR="001029E3" w:rsidRPr="005536F7">
        <w:rPr>
          <w:b/>
          <w:bCs/>
          <w:color w:val="000000" w:themeColor="text1"/>
        </w:rPr>
        <w:t>ДОГОВОРА</w:t>
      </w:r>
    </w:p>
    <w:p w14:paraId="115EB20B" w14:textId="6A73DDD2" w:rsidR="00C81A12" w:rsidRPr="005536F7" w:rsidRDefault="00D23790" w:rsidP="00C81A12">
      <w:pPr>
        <w:ind w:firstLine="709"/>
        <w:jc w:val="both"/>
        <w:rPr>
          <w:color w:val="000000" w:themeColor="text1"/>
        </w:rPr>
      </w:pPr>
      <w:r w:rsidRPr="005536F7">
        <w:rPr>
          <w:color w:val="000000" w:themeColor="text1"/>
        </w:rPr>
        <w:t>1.</w:t>
      </w:r>
      <w:r w:rsidR="00F037CD" w:rsidRPr="005536F7">
        <w:rPr>
          <w:color w:val="000000" w:themeColor="text1"/>
        </w:rPr>
        <w:t>1</w:t>
      </w:r>
      <w:r w:rsidRPr="005536F7">
        <w:rPr>
          <w:color w:val="000000" w:themeColor="text1"/>
        </w:rPr>
        <w:t xml:space="preserve">. </w:t>
      </w:r>
      <w:r w:rsidR="00C81A12" w:rsidRPr="005536F7">
        <w:rPr>
          <w:color w:val="000000" w:themeColor="text1"/>
        </w:rPr>
        <w:t>Поставщик обязуется</w:t>
      </w:r>
      <w:r w:rsidR="00884262" w:rsidRPr="005536F7">
        <w:rPr>
          <w:color w:val="000000" w:themeColor="text1"/>
        </w:rPr>
        <w:t xml:space="preserve"> по заданию Заказчика </w:t>
      </w:r>
      <w:r w:rsidR="00884262" w:rsidRPr="005536F7">
        <w:t>поста</w:t>
      </w:r>
      <w:r w:rsidR="0040332B" w:rsidRPr="005536F7">
        <w:t>в</w:t>
      </w:r>
      <w:r w:rsidR="00884262" w:rsidRPr="005536F7">
        <w:t xml:space="preserve">ить </w:t>
      </w:r>
      <w:r w:rsidR="00C97112" w:rsidRPr="005536F7">
        <w:t>секции временного ограждения</w:t>
      </w:r>
      <w:r w:rsidR="00C97112" w:rsidRPr="005536F7">
        <w:rPr>
          <w:color w:val="000000" w:themeColor="text1"/>
        </w:rPr>
        <w:t xml:space="preserve"> </w:t>
      </w:r>
      <w:r w:rsidR="000C072B" w:rsidRPr="005536F7">
        <w:rPr>
          <w:color w:val="000000" w:themeColor="text1"/>
        </w:rPr>
        <w:t>(далее – Товар)</w:t>
      </w:r>
      <w:r w:rsidR="00C81A12" w:rsidRPr="005536F7">
        <w:rPr>
          <w:color w:val="000000" w:themeColor="text1"/>
        </w:rPr>
        <w:t xml:space="preserve"> </w:t>
      </w:r>
      <w:r w:rsidR="00D33694" w:rsidRPr="005536F7">
        <w:rPr>
          <w:color w:val="000000" w:themeColor="text1"/>
        </w:rPr>
        <w:t>по адресу</w:t>
      </w:r>
      <w:r w:rsidR="008B4548" w:rsidRPr="005536F7">
        <w:rPr>
          <w:color w:val="000000" w:themeColor="text1"/>
        </w:rPr>
        <w:t>:</w:t>
      </w:r>
      <w:r w:rsidR="00334F65" w:rsidRPr="005536F7">
        <w:t xml:space="preserve"> </w:t>
      </w:r>
      <w:r w:rsidR="004D3C7A" w:rsidRPr="008C25C4">
        <w:t xml:space="preserve">Российская Федерация, г. Москва, Троицкий административный округ, </w:t>
      </w:r>
      <w:proofErr w:type="spellStart"/>
      <w:r w:rsidR="004D3C7A" w:rsidRPr="008C25C4">
        <w:t>Краснопахорский</w:t>
      </w:r>
      <w:proofErr w:type="spellEnd"/>
      <w:r w:rsidR="004D3C7A" w:rsidRPr="008C25C4">
        <w:t xml:space="preserve"> район, улица </w:t>
      </w:r>
      <w:proofErr w:type="spellStart"/>
      <w:r w:rsidR="004D3C7A" w:rsidRPr="008C25C4">
        <w:t>Лиозновой</w:t>
      </w:r>
      <w:proofErr w:type="spellEnd"/>
      <w:r w:rsidR="004D3C7A" w:rsidRPr="008C25C4">
        <w:t>, «</w:t>
      </w:r>
      <w:proofErr w:type="spellStart"/>
      <w:r w:rsidR="004D3C7A" w:rsidRPr="008C25C4">
        <w:t>Кинопарк</w:t>
      </w:r>
      <w:proofErr w:type="spellEnd"/>
      <w:r w:rsidR="004D3C7A" w:rsidRPr="008C25C4">
        <w:t>»</w:t>
      </w:r>
      <w:r w:rsidR="004E7C39" w:rsidRPr="005536F7">
        <w:rPr>
          <w:color w:val="000000"/>
        </w:rPr>
        <w:t>,</w:t>
      </w:r>
      <w:r w:rsidR="00D33694" w:rsidRPr="005536F7">
        <w:t xml:space="preserve"> </w:t>
      </w:r>
      <w:r w:rsidR="00C81A12" w:rsidRPr="005536F7">
        <w:rPr>
          <w:color w:val="000000" w:themeColor="text1"/>
        </w:rPr>
        <w:t>в объем</w:t>
      </w:r>
      <w:r w:rsidR="00A46A28" w:rsidRPr="005536F7">
        <w:rPr>
          <w:color w:val="000000" w:themeColor="text1"/>
        </w:rPr>
        <w:t>е</w:t>
      </w:r>
      <w:r w:rsidR="00C81A12" w:rsidRPr="005536F7">
        <w:rPr>
          <w:color w:val="000000" w:themeColor="text1"/>
        </w:rPr>
        <w:t xml:space="preserve"> и количестве, у</w:t>
      </w:r>
      <w:r w:rsidR="00A46A28" w:rsidRPr="005536F7">
        <w:rPr>
          <w:color w:val="000000" w:themeColor="text1"/>
        </w:rPr>
        <w:t>становленном</w:t>
      </w:r>
      <w:r w:rsidR="00E674FD" w:rsidRPr="005536F7">
        <w:rPr>
          <w:color w:val="000000" w:themeColor="text1"/>
        </w:rPr>
        <w:t xml:space="preserve"> </w:t>
      </w:r>
      <w:r w:rsidR="00A46A28" w:rsidRPr="005536F7">
        <w:rPr>
          <w:color w:val="000000" w:themeColor="text1"/>
        </w:rPr>
        <w:t>в</w:t>
      </w:r>
      <w:r w:rsidR="00E674FD" w:rsidRPr="005536F7">
        <w:rPr>
          <w:color w:val="000000" w:themeColor="text1"/>
        </w:rPr>
        <w:t xml:space="preserve"> </w:t>
      </w:r>
      <w:r w:rsidR="002A564D" w:rsidRPr="005536F7">
        <w:rPr>
          <w:color w:val="000000" w:themeColor="text1"/>
        </w:rPr>
        <w:t>Техническом задании</w:t>
      </w:r>
      <w:r w:rsidR="00D86794" w:rsidRPr="005536F7">
        <w:rPr>
          <w:color w:val="000000" w:themeColor="text1"/>
        </w:rPr>
        <w:t xml:space="preserve"> (</w:t>
      </w:r>
      <w:r w:rsidR="00C81A12" w:rsidRPr="005536F7">
        <w:rPr>
          <w:color w:val="000000" w:themeColor="text1"/>
        </w:rPr>
        <w:t>Приложение</w:t>
      </w:r>
      <w:r w:rsidR="009B2FCB" w:rsidRPr="005536F7">
        <w:rPr>
          <w:color w:val="000000" w:themeColor="text1"/>
        </w:rPr>
        <w:t xml:space="preserve"> </w:t>
      </w:r>
      <w:r w:rsidR="00C81A12" w:rsidRPr="005536F7">
        <w:rPr>
          <w:color w:val="000000" w:themeColor="text1"/>
        </w:rPr>
        <w:t>№</w:t>
      </w:r>
      <w:r w:rsidR="002A564D" w:rsidRPr="005536F7">
        <w:rPr>
          <w:color w:val="000000" w:themeColor="text1"/>
        </w:rPr>
        <w:t xml:space="preserve"> </w:t>
      </w:r>
      <w:r w:rsidR="00C81A12" w:rsidRPr="005536F7">
        <w:rPr>
          <w:color w:val="000000" w:themeColor="text1"/>
        </w:rPr>
        <w:t>1</w:t>
      </w:r>
      <w:r w:rsidR="00A46A28" w:rsidRPr="005536F7">
        <w:rPr>
          <w:color w:val="000000" w:themeColor="text1"/>
        </w:rPr>
        <w:t xml:space="preserve"> к Договору</w:t>
      </w:r>
      <w:r w:rsidR="00C81A12" w:rsidRPr="005536F7">
        <w:rPr>
          <w:color w:val="000000" w:themeColor="text1"/>
        </w:rPr>
        <w:t>, являющ</w:t>
      </w:r>
      <w:r w:rsidR="00A46A28" w:rsidRPr="005536F7">
        <w:rPr>
          <w:color w:val="000000" w:themeColor="text1"/>
        </w:rPr>
        <w:t>имс</w:t>
      </w:r>
      <w:r w:rsidR="002A564D" w:rsidRPr="005536F7">
        <w:rPr>
          <w:color w:val="000000" w:themeColor="text1"/>
        </w:rPr>
        <w:t>я</w:t>
      </w:r>
      <w:r w:rsidR="00C81A12" w:rsidRPr="005536F7">
        <w:rPr>
          <w:color w:val="000000" w:themeColor="text1"/>
        </w:rPr>
        <w:t xml:space="preserve"> </w:t>
      </w:r>
      <w:r w:rsidR="00A46A28" w:rsidRPr="005536F7">
        <w:rPr>
          <w:color w:val="000000" w:themeColor="text1"/>
        </w:rPr>
        <w:t xml:space="preserve">его </w:t>
      </w:r>
      <w:r w:rsidR="00C81A12" w:rsidRPr="005536F7">
        <w:rPr>
          <w:color w:val="000000" w:themeColor="text1"/>
        </w:rPr>
        <w:t>неотъемлемой частью</w:t>
      </w:r>
      <w:r w:rsidR="00A46A28" w:rsidRPr="005536F7">
        <w:rPr>
          <w:color w:val="000000" w:themeColor="text1"/>
        </w:rPr>
        <w:t>), а Заказчик обязуется принять и оплатить Товар, на условиях, предусмотренных Договором.</w:t>
      </w:r>
    </w:p>
    <w:p w14:paraId="602F0DA7" w14:textId="68B0007E" w:rsidR="002B6641" w:rsidRPr="005536F7" w:rsidRDefault="002B6641" w:rsidP="00E26A0A">
      <w:pPr>
        <w:jc w:val="both"/>
        <w:rPr>
          <w:vanish/>
          <w:color w:val="000000" w:themeColor="text1"/>
        </w:rPr>
      </w:pPr>
    </w:p>
    <w:p w14:paraId="082BB65C" w14:textId="77777777" w:rsidR="00DB70D7" w:rsidRPr="005536F7" w:rsidRDefault="00DB70D7" w:rsidP="00305AEF">
      <w:pPr>
        <w:ind w:firstLine="709"/>
        <w:jc w:val="both"/>
        <w:rPr>
          <w:b/>
          <w:bCs/>
          <w:color w:val="000000" w:themeColor="text1"/>
        </w:rPr>
      </w:pPr>
    </w:p>
    <w:p w14:paraId="0FFF901C" w14:textId="6044CFFF" w:rsidR="00174C1B" w:rsidRPr="005536F7" w:rsidRDefault="00B05510" w:rsidP="002A564D">
      <w:pPr>
        <w:rPr>
          <w:b/>
          <w:bCs/>
          <w:color w:val="000000" w:themeColor="text1"/>
        </w:rPr>
      </w:pPr>
      <w:r w:rsidRPr="005536F7">
        <w:rPr>
          <w:b/>
          <w:bCs/>
          <w:color w:val="000000" w:themeColor="text1"/>
        </w:rPr>
        <w:t xml:space="preserve">                                </w:t>
      </w:r>
      <w:r w:rsidR="002B6641" w:rsidRPr="005536F7">
        <w:rPr>
          <w:b/>
          <w:bCs/>
          <w:color w:val="000000" w:themeColor="text1"/>
        </w:rPr>
        <w:t xml:space="preserve">2. </w:t>
      </w:r>
      <w:r w:rsidR="0054510B" w:rsidRPr="005536F7">
        <w:rPr>
          <w:b/>
          <w:bCs/>
          <w:color w:val="000000" w:themeColor="text1"/>
        </w:rPr>
        <w:t>ЦЕНА ДОГОВОРА</w:t>
      </w:r>
      <w:r w:rsidR="0061445B" w:rsidRPr="005536F7">
        <w:rPr>
          <w:b/>
          <w:bCs/>
          <w:color w:val="000000" w:themeColor="text1"/>
        </w:rPr>
        <w:t xml:space="preserve"> И ПОРЯДОК РАСЧЕТОВ</w:t>
      </w:r>
    </w:p>
    <w:p w14:paraId="392DA1B7" w14:textId="518C49CA" w:rsidR="00BB6DE4" w:rsidRDefault="002B6641" w:rsidP="00BB6DE4">
      <w:pPr>
        <w:ind w:firstLine="709"/>
        <w:jc w:val="both"/>
        <w:rPr>
          <w:color w:val="000000" w:themeColor="text1"/>
          <w:spacing w:val="-4"/>
        </w:rPr>
      </w:pPr>
      <w:r w:rsidRPr="005536F7">
        <w:rPr>
          <w:color w:val="000000" w:themeColor="text1"/>
        </w:rPr>
        <w:t>2.1.</w:t>
      </w:r>
      <w:r w:rsidR="000E1101" w:rsidRPr="005536F7">
        <w:rPr>
          <w:color w:val="000000" w:themeColor="text1"/>
        </w:rPr>
        <w:t> </w:t>
      </w:r>
      <w:r w:rsidR="0054510B" w:rsidRPr="005536F7">
        <w:rPr>
          <w:color w:val="000000" w:themeColor="text1"/>
        </w:rPr>
        <w:t xml:space="preserve">Цена </w:t>
      </w:r>
      <w:r w:rsidR="009A5FBF" w:rsidRPr="005536F7">
        <w:rPr>
          <w:color w:val="000000" w:themeColor="text1"/>
        </w:rPr>
        <w:t>Д</w:t>
      </w:r>
      <w:r w:rsidR="0054510B" w:rsidRPr="005536F7">
        <w:rPr>
          <w:color w:val="000000" w:themeColor="text1"/>
        </w:rPr>
        <w:t>оговора сост</w:t>
      </w:r>
      <w:r w:rsidR="003034A1" w:rsidRPr="005536F7">
        <w:rPr>
          <w:color w:val="000000" w:themeColor="text1"/>
        </w:rPr>
        <w:t>а</w:t>
      </w:r>
      <w:r w:rsidR="0054510B" w:rsidRPr="005536F7">
        <w:rPr>
          <w:color w:val="000000" w:themeColor="text1"/>
        </w:rPr>
        <w:t>вляет</w:t>
      </w:r>
      <w:r w:rsidR="0061445B" w:rsidRPr="005536F7">
        <w:rPr>
          <w:color w:val="000000" w:themeColor="text1"/>
        </w:rPr>
        <w:t xml:space="preserve">: </w:t>
      </w:r>
      <w:r w:rsidR="007E0A49" w:rsidRPr="005536F7">
        <w:rPr>
          <w:color w:val="000000" w:themeColor="text1"/>
        </w:rPr>
        <w:t>_________________</w:t>
      </w:r>
      <w:r w:rsidR="00BB6DE4" w:rsidRPr="005536F7">
        <w:rPr>
          <w:color w:val="000000" w:themeColor="text1"/>
        </w:rPr>
        <w:t>,</w:t>
      </w:r>
      <w:r w:rsidR="00B536C0" w:rsidRPr="005536F7">
        <w:rPr>
          <w:color w:val="000000" w:themeColor="text1"/>
        </w:rPr>
        <w:t xml:space="preserve"> </w:t>
      </w:r>
      <w:r w:rsidR="00BB6DE4" w:rsidRPr="005536F7">
        <w:rPr>
          <w:spacing w:val="-4"/>
          <w:shd w:val="clear" w:color="auto" w:fill="FFFFFF"/>
        </w:rPr>
        <w:t>в том числе НДС ___% в размере ____ (_____) рублей____ копеек [или] НДС не облагается в связи с применением Исполнителем упрощенной системы налогообложения на основании ст. 346.11. НК РФ</w:t>
      </w:r>
      <w:r w:rsidR="00BB6DE4" w:rsidRPr="005536F7">
        <w:rPr>
          <w:color w:val="000000" w:themeColor="text1"/>
          <w:spacing w:val="-4"/>
        </w:rPr>
        <w:t xml:space="preserve"> (далее – Цена Договора).</w:t>
      </w:r>
    </w:p>
    <w:p w14:paraId="22DF6935" w14:textId="49E7FBE9" w:rsidR="003019C3" w:rsidRPr="005536F7" w:rsidRDefault="000E1101" w:rsidP="00305AEF">
      <w:pPr>
        <w:ind w:firstLine="709"/>
        <w:jc w:val="both"/>
        <w:rPr>
          <w:color w:val="000000" w:themeColor="text1"/>
        </w:rPr>
      </w:pPr>
      <w:r w:rsidRPr="005536F7">
        <w:rPr>
          <w:color w:val="000000" w:themeColor="text1"/>
        </w:rPr>
        <w:t>2.2. </w:t>
      </w:r>
      <w:r w:rsidR="0061445B" w:rsidRPr="005536F7">
        <w:rPr>
          <w:color w:val="000000" w:themeColor="text1"/>
        </w:rPr>
        <w:t xml:space="preserve">В цену </w:t>
      </w:r>
      <w:r w:rsidR="00DB70D7" w:rsidRPr="005536F7">
        <w:rPr>
          <w:color w:val="000000" w:themeColor="text1"/>
        </w:rPr>
        <w:t>Договора</w:t>
      </w:r>
      <w:r w:rsidR="0061445B" w:rsidRPr="005536F7">
        <w:rPr>
          <w:color w:val="000000" w:themeColor="text1"/>
        </w:rPr>
        <w:t xml:space="preserve"> включен</w:t>
      </w:r>
      <w:r w:rsidR="00DB70D7" w:rsidRPr="005536F7">
        <w:rPr>
          <w:color w:val="000000" w:themeColor="text1"/>
        </w:rPr>
        <w:t>а</w:t>
      </w:r>
      <w:r w:rsidR="0061445B" w:rsidRPr="005536F7">
        <w:rPr>
          <w:color w:val="000000" w:themeColor="text1"/>
        </w:rPr>
        <w:t xml:space="preserve"> стоимость </w:t>
      </w:r>
      <w:r w:rsidR="0020349B" w:rsidRPr="005536F7">
        <w:rPr>
          <w:color w:val="000000" w:themeColor="text1"/>
        </w:rPr>
        <w:t>Товар</w:t>
      </w:r>
      <w:r w:rsidR="00DB70D7" w:rsidRPr="005536F7">
        <w:rPr>
          <w:color w:val="000000" w:themeColor="text1"/>
        </w:rPr>
        <w:t>а</w:t>
      </w:r>
      <w:r w:rsidR="0061445B" w:rsidRPr="005536F7">
        <w:rPr>
          <w:color w:val="000000" w:themeColor="text1"/>
        </w:rPr>
        <w:t xml:space="preserve">, </w:t>
      </w:r>
      <w:r w:rsidR="00CC3F71" w:rsidRPr="005536F7">
        <w:rPr>
          <w:color w:val="000000" w:themeColor="text1"/>
        </w:rPr>
        <w:t>стоимость услуг по доставке и погрузочно-разгрузочных услуг</w:t>
      </w:r>
      <w:r w:rsidR="0061445B" w:rsidRPr="005536F7">
        <w:rPr>
          <w:color w:val="000000" w:themeColor="text1"/>
        </w:rPr>
        <w:t>,</w:t>
      </w:r>
      <w:r w:rsidR="00383938" w:rsidRPr="005536F7">
        <w:rPr>
          <w:color w:val="000000" w:themeColor="text1"/>
        </w:rPr>
        <w:t xml:space="preserve"> </w:t>
      </w:r>
      <w:r w:rsidR="0061445B" w:rsidRPr="005536F7">
        <w:rPr>
          <w:color w:val="000000" w:themeColor="text1"/>
        </w:rPr>
        <w:t xml:space="preserve">а также прочие расходы и налоги, которые в соответствии с условиями </w:t>
      </w:r>
      <w:r w:rsidR="00DB70D7" w:rsidRPr="005536F7">
        <w:rPr>
          <w:color w:val="000000" w:themeColor="text1"/>
        </w:rPr>
        <w:t>Договора</w:t>
      </w:r>
      <w:r w:rsidR="0061445B" w:rsidRPr="005536F7">
        <w:rPr>
          <w:color w:val="000000" w:themeColor="text1"/>
        </w:rPr>
        <w:t xml:space="preserve"> и действующим законодательством Российской Федерации должен уплачивать Поставщик при исполнении </w:t>
      </w:r>
      <w:r w:rsidR="00DB70D7" w:rsidRPr="005536F7">
        <w:rPr>
          <w:color w:val="000000" w:themeColor="text1"/>
        </w:rPr>
        <w:t>Договора.</w:t>
      </w:r>
    </w:p>
    <w:p w14:paraId="1485567D" w14:textId="663E478E" w:rsidR="006F02ED" w:rsidRPr="006F02ED" w:rsidRDefault="00D850CE" w:rsidP="006F02ED">
      <w:pPr>
        <w:ind w:firstLine="709"/>
        <w:jc w:val="both"/>
        <w:rPr>
          <w:shd w:val="clear" w:color="auto" w:fill="FFFFFF"/>
        </w:rPr>
      </w:pPr>
      <w:r w:rsidRPr="005536F7">
        <w:t>2.3. </w:t>
      </w:r>
      <w:r w:rsidR="006F02ED" w:rsidRPr="006F02ED">
        <w:rPr>
          <w:shd w:val="clear" w:color="auto" w:fill="FFFFFF"/>
        </w:rPr>
        <w:t>Стороны договорились, что Цена Договора считается приблизительной (п. 4 ст. 709 ГК РФ). Окончательная Цена Договора определяется следующим образом:</w:t>
      </w:r>
    </w:p>
    <w:p w14:paraId="5A53C5D6" w14:textId="77777777" w:rsidR="006F02ED" w:rsidRPr="006F02ED" w:rsidRDefault="006F02ED" w:rsidP="006F02ED">
      <w:pPr>
        <w:ind w:firstLine="709"/>
        <w:jc w:val="both"/>
        <w:rPr>
          <w:shd w:val="clear" w:color="auto" w:fill="FFFFFF"/>
        </w:rPr>
      </w:pPr>
      <w:r w:rsidRPr="006F02ED">
        <w:rPr>
          <w:shd w:val="clear" w:color="auto" w:fill="FFFFFF"/>
        </w:rPr>
        <w:t>2.3.1. После получения Заказчиком заключения независимой экспертной организации о достоверности определения стоимости Стороны обязаны подписать дополнительное соглашение к Договору об изменении Цены Договора. Заказчик не позднее 10 (Десяти) рабочих дней после получения заключения независимой экспертной организации обязан направить заказным письмом с уведомлением, либо передать нарочным способом Поставщику под роспись подписанные Заказчиком 2 (два) экземпляра дополнительного соглашения об окончательной цене Договора, рекомендуемой независимой экспертной организацией без изменения предусмотренных Договором объема поставки, работ и иных условий настоящего Договора.</w:t>
      </w:r>
    </w:p>
    <w:p w14:paraId="3ACBA629" w14:textId="7E4BEEE5" w:rsidR="00D850CE" w:rsidRDefault="006F02ED" w:rsidP="006F02ED">
      <w:pPr>
        <w:ind w:firstLine="709"/>
        <w:jc w:val="both"/>
        <w:rPr>
          <w:shd w:val="clear" w:color="auto" w:fill="FFFFFF"/>
        </w:rPr>
      </w:pPr>
      <w:r w:rsidRPr="006F02ED">
        <w:rPr>
          <w:shd w:val="clear" w:color="auto" w:fill="FFFFFF"/>
        </w:rPr>
        <w:t>2.3.2. В случае, если в соответствии с заключением независимой экспертной организации Цена Договора не будет снижена, то окончательной Ценой Договора признается сумма, указанная в п. 2.1. Договора.</w:t>
      </w:r>
    </w:p>
    <w:p w14:paraId="2A5FDDC5" w14:textId="64C2FE83" w:rsidR="00D850CE" w:rsidRPr="005536F7" w:rsidRDefault="00D850CE" w:rsidP="007C4E42">
      <w:pPr>
        <w:ind w:firstLine="709"/>
        <w:jc w:val="both"/>
        <w:rPr>
          <w:color w:val="000000" w:themeColor="text1"/>
        </w:rPr>
      </w:pPr>
      <w:r w:rsidRPr="005536F7">
        <w:rPr>
          <w:color w:val="000000" w:themeColor="text1"/>
        </w:rPr>
        <w:t>2.4. Оплата по настоящему Договору производится из средств гранта в форме субсидии, предоставленной АНО «</w:t>
      </w:r>
      <w:proofErr w:type="spellStart"/>
      <w:r w:rsidRPr="005536F7">
        <w:rPr>
          <w:color w:val="000000" w:themeColor="text1"/>
        </w:rPr>
        <w:t>Кинопарк</w:t>
      </w:r>
      <w:proofErr w:type="spellEnd"/>
      <w:r w:rsidRPr="005536F7">
        <w:rPr>
          <w:color w:val="000000" w:themeColor="text1"/>
        </w:rPr>
        <w:t xml:space="preserve">» Департаментом культуры города Москвы (далее – Уполномоченный орган) по договору от 10.02.2025 </w:t>
      </w:r>
      <w:r w:rsidR="00D13278">
        <w:rPr>
          <w:color w:val="000000" w:themeColor="text1"/>
        </w:rPr>
        <w:t xml:space="preserve">г. </w:t>
      </w:r>
      <w:r w:rsidRPr="005536F7">
        <w:rPr>
          <w:color w:val="000000" w:themeColor="text1"/>
        </w:rPr>
        <w:t xml:space="preserve">№ 13/ГП о предоставлении гранта в форме субсидии из бюджета города Москвы юридическим лицам, индивидуальным предпринимателям, физическим лицам. Подписанием настоящего Договора Поставщик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w:t>
      </w:r>
      <w:r w:rsidRPr="005536F7">
        <w:rPr>
          <w:color w:val="000000" w:themeColor="text1"/>
        </w:rPr>
        <w:lastRenderedPageBreak/>
        <w:t>также условий, целей и порядка предоставления гранта в форме субсидии из бюджета города Москвы, предоставленного АНО «</w:t>
      </w:r>
      <w:proofErr w:type="spellStart"/>
      <w:r w:rsidRPr="005536F7">
        <w:rPr>
          <w:color w:val="000000" w:themeColor="text1"/>
        </w:rPr>
        <w:t>Кинопарк</w:t>
      </w:r>
      <w:proofErr w:type="spellEnd"/>
      <w:r w:rsidRPr="005536F7">
        <w:rPr>
          <w:color w:val="000000" w:themeColor="text1"/>
        </w:rPr>
        <w:t>» по договору от 10.02.2025</w:t>
      </w:r>
      <w:r w:rsidR="00D13278">
        <w:rPr>
          <w:color w:val="000000" w:themeColor="text1"/>
        </w:rPr>
        <w:t xml:space="preserve"> г.</w:t>
      </w:r>
      <w:r w:rsidR="00970C80" w:rsidRPr="005536F7">
        <w:rPr>
          <w:color w:val="000000" w:themeColor="text1"/>
        </w:rPr>
        <w:t xml:space="preserve"> </w:t>
      </w:r>
      <w:r w:rsidRPr="005536F7">
        <w:rPr>
          <w:color w:val="000000" w:themeColor="text1"/>
        </w:rPr>
        <w:t>№ 13/ГП Поставщик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578DA17B" w14:textId="5A553529" w:rsidR="00253CED" w:rsidRPr="005536F7" w:rsidRDefault="000E1101" w:rsidP="009D2596">
      <w:pPr>
        <w:ind w:firstLine="709"/>
        <w:jc w:val="both"/>
        <w:rPr>
          <w:color w:val="000000" w:themeColor="text1"/>
        </w:rPr>
      </w:pPr>
      <w:r w:rsidRPr="005536F7">
        <w:rPr>
          <w:color w:val="000000" w:themeColor="text1"/>
        </w:rPr>
        <w:t>2.5. </w:t>
      </w:r>
      <w:r w:rsidR="009D2596" w:rsidRPr="005536F7">
        <w:rPr>
          <w:color w:val="000000" w:themeColor="text1"/>
        </w:rPr>
        <w:t xml:space="preserve">Все платежи по Договору осуществляются Заказчиком в рублях Российской Федерации в безналичном порядке путем </w:t>
      </w:r>
      <w:r w:rsidR="00253CED" w:rsidRPr="005536F7">
        <w:rPr>
          <w:color w:val="000000" w:themeColor="text1"/>
        </w:rPr>
        <w:t>перечисления д</w:t>
      </w:r>
      <w:r w:rsidR="00630700" w:rsidRPr="005536F7">
        <w:rPr>
          <w:color w:val="000000" w:themeColor="text1"/>
        </w:rPr>
        <w:t>енежных средств на расче</w:t>
      </w:r>
      <w:r w:rsidR="00C8598F" w:rsidRPr="005536F7">
        <w:rPr>
          <w:color w:val="000000" w:themeColor="text1"/>
        </w:rPr>
        <w:t>тный сче</w:t>
      </w:r>
      <w:r w:rsidR="00253CED" w:rsidRPr="005536F7">
        <w:rPr>
          <w:color w:val="000000" w:themeColor="text1"/>
        </w:rPr>
        <w:t>т Поставщика</w:t>
      </w:r>
      <w:r w:rsidRPr="005536F7">
        <w:rPr>
          <w:color w:val="000000" w:themeColor="text1"/>
        </w:rPr>
        <w:t>,</w:t>
      </w:r>
      <w:r w:rsidR="00044493" w:rsidRPr="005536F7">
        <w:rPr>
          <w:color w:val="000000" w:themeColor="text1"/>
        </w:rPr>
        <w:t xml:space="preserve"> </w:t>
      </w:r>
      <w:r w:rsidR="00B81EF0" w:rsidRPr="005536F7">
        <w:rPr>
          <w:color w:val="000000" w:themeColor="text1"/>
        </w:rPr>
        <w:t xml:space="preserve">в </w:t>
      </w:r>
      <w:r w:rsidRPr="005536F7">
        <w:rPr>
          <w:color w:val="000000" w:themeColor="text1"/>
        </w:rPr>
        <w:t>следующем порядке:</w:t>
      </w:r>
    </w:p>
    <w:p w14:paraId="39EF9137" w14:textId="7A1FEEE8" w:rsidR="00951F06" w:rsidRPr="005536F7" w:rsidRDefault="00793E19" w:rsidP="00951F06">
      <w:pPr>
        <w:widowControl w:val="0"/>
        <w:ind w:firstLine="709"/>
        <w:jc w:val="both"/>
        <w:rPr>
          <w:color w:val="000000" w:themeColor="text1"/>
        </w:rPr>
      </w:pPr>
      <w:bookmarkStart w:id="4" w:name="_Hlk209706232"/>
      <w:r w:rsidRPr="005536F7">
        <w:rPr>
          <w:color w:val="000000" w:themeColor="text1"/>
        </w:rPr>
        <w:t>2.5.1.</w:t>
      </w:r>
      <w:r w:rsidRPr="005536F7">
        <w:rPr>
          <w:color w:val="000000" w:themeColor="text1"/>
        </w:rPr>
        <w:tab/>
      </w:r>
      <w:r w:rsidR="00D9140D" w:rsidRPr="005536F7">
        <w:rPr>
          <w:color w:val="000000" w:themeColor="text1"/>
        </w:rPr>
        <w:t xml:space="preserve">Авансовый платеж в размере </w:t>
      </w:r>
      <w:r w:rsidR="000E224B" w:rsidRPr="005536F7">
        <w:rPr>
          <w:color w:val="000000" w:themeColor="text1"/>
        </w:rPr>
        <w:t>5</w:t>
      </w:r>
      <w:r w:rsidR="00D9140D" w:rsidRPr="005536F7">
        <w:rPr>
          <w:color w:val="000000" w:themeColor="text1"/>
        </w:rPr>
        <w:t xml:space="preserve">0% от Цены Договора, что составляет </w:t>
      </w:r>
      <w:r w:rsidR="0012202F" w:rsidRPr="005536F7">
        <w:rPr>
          <w:color w:val="000000" w:themeColor="text1"/>
        </w:rPr>
        <w:t>______________</w:t>
      </w:r>
      <w:r w:rsidR="00D9140D" w:rsidRPr="005536F7">
        <w:rPr>
          <w:color w:val="000000" w:themeColor="text1"/>
        </w:rPr>
        <w:t xml:space="preserve">, </w:t>
      </w:r>
      <w:r w:rsidR="0012202F" w:rsidRPr="005536F7">
        <w:rPr>
          <w:color w:val="000000" w:themeColor="text1"/>
        </w:rPr>
        <w:t xml:space="preserve">в т.ч. НДС _% / без НДС </w:t>
      </w:r>
      <w:r w:rsidR="00D9140D" w:rsidRPr="005536F7">
        <w:rPr>
          <w:color w:val="000000" w:themeColor="text1"/>
        </w:rPr>
        <w:t>(далее – Аванс) Заказчик перечисляет на расчетный счет Поставщика в течение 7 (Семи) рабочих дней с даты предоставления Поставщиком оригинала счета. При отсутствии выставленного Поставщиком оригинала счета на перечисление Аванса, последний несет все риски неполучения Аванса, но при этом не освобождается от обязательств в рамках Договора.</w:t>
      </w:r>
    </w:p>
    <w:p w14:paraId="1884EDCD" w14:textId="4D42CCD0" w:rsidR="00FA4AA6" w:rsidRPr="005536F7" w:rsidRDefault="00FA4AA6" w:rsidP="00FA4AA6">
      <w:pPr>
        <w:widowControl w:val="0"/>
        <w:ind w:firstLine="709"/>
        <w:jc w:val="both"/>
        <w:rPr>
          <w:color w:val="000000" w:themeColor="text1"/>
        </w:rPr>
      </w:pPr>
      <w:r w:rsidRPr="005536F7">
        <w:rPr>
          <w:color w:val="000000" w:themeColor="text1"/>
        </w:rPr>
        <w:t xml:space="preserve">2.5.2. </w:t>
      </w:r>
      <w:r w:rsidR="00231C0C" w:rsidRPr="00E02B50">
        <w:rPr>
          <w:color w:val="000000" w:themeColor="text1"/>
        </w:rPr>
        <w:t>Не позднее 10 (Десяти) рабочих дней после поставки Товара, Поставщик предоставляет Заказчику подписанные Поставщиком: Универсальный передаточный документ (далее – УПД) или Товарную накладную по форме ТОРГ-12, счет на окончательную оплату, счет-фактуру,</w:t>
      </w:r>
      <w:r w:rsidR="00231C0C" w:rsidRPr="00E02B50">
        <w:t xml:space="preserve"> </w:t>
      </w:r>
      <w:r w:rsidR="00231C0C" w:rsidRPr="00E02B50">
        <w:rPr>
          <w:color w:val="000000" w:themeColor="text1"/>
        </w:rPr>
        <w:t>в соответствии с налоговым законодательством Российской Федерации</w:t>
      </w:r>
      <w:r w:rsidRPr="005536F7">
        <w:rPr>
          <w:color w:val="000000" w:themeColor="text1"/>
        </w:rPr>
        <w:t xml:space="preserve"> и отчет (далее – отчет), составленный в соответствии с Регламентом составления отчета (Приложение № </w:t>
      </w:r>
      <w:r w:rsidR="004F1FDE">
        <w:rPr>
          <w:color w:val="000000" w:themeColor="text1"/>
        </w:rPr>
        <w:t>2</w:t>
      </w:r>
      <w:r w:rsidRPr="005536F7">
        <w:rPr>
          <w:color w:val="000000" w:themeColor="text1"/>
        </w:rPr>
        <w:t xml:space="preserve"> к Договору).</w:t>
      </w:r>
    </w:p>
    <w:p w14:paraId="1BEC8EF7" w14:textId="7704EC19" w:rsidR="00B36B9D" w:rsidRPr="005536F7" w:rsidRDefault="00B36B9D" w:rsidP="00B511D4">
      <w:pPr>
        <w:widowControl w:val="0"/>
        <w:ind w:firstLine="709"/>
        <w:jc w:val="both"/>
        <w:rPr>
          <w:color w:val="000000" w:themeColor="text1"/>
        </w:rPr>
      </w:pPr>
      <w:r w:rsidRPr="005536F7">
        <w:rPr>
          <w:color w:val="000000" w:themeColor="text1"/>
        </w:rPr>
        <w:t>2.5.</w:t>
      </w:r>
      <w:r w:rsidR="00AC2558" w:rsidRPr="005536F7">
        <w:rPr>
          <w:color w:val="000000" w:themeColor="text1"/>
        </w:rPr>
        <w:t>3</w:t>
      </w:r>
      <w:r w:rsidRPr="005536F7">
        <w:rPr>
          <w:color w:val="000000" w:themeColor="text1"/>
        </w:rPr>
        <w:t xml:space="preserve">. </w:t>
      </w:r>
      <w:r w:rsidR="000E0D92" w:rsidRPr="000E0D92">
        <w:rPr>
          <w:color w:val="000000" w:themeColor="text1"/>
        </w:rPr>
        <w:t>Окончательный расчет по Договору производится не ранее получения Заказчиком заключения достоверности стоимости независимой экспертной организации. Окончательный расчет по Договору Заказчик обязуется произвести в течение 7 (семи) рабочих дней с момента подписания Сторонами документов, указанных в пункте 2.5.2 Договора.</w:t>
      </w:r>
      <w:r w:rsidR="00E630C6" w:rsidRPr="005536F7">
        <w:rPr>
          <w:color w:val="000000" w:themeColor="text1"/>
        </w:rPr>
        <w:t xml:space="preserve"> </w:t>
      </w:r>
    </w:p>
    <w:bookmarkEnd w:id="4"/>
    <w:p w14:paraId="32FB8D3D" w14:textId="70FDB51A" w:rsidR="003177A0" w:rsidRPr="005536F7" w:rsidRDefault="00E26A0A" w:rsidP="003177A0">
      <w:pPr>
        <w:widowControl w:val="0"/>
        <w:ind w:firstLine="709"/>
        <w:jc w:val="both"/>
        <w:rPr>
          <w:color w:val="000000" w:themeColor="text1"/>
        </w:rPr>
      </w:pPr>
      <w:r w:rsidRPr="005536F7">
        <w:rPr>
          <w:color w:val="000000" w:themeColor="text1"/>
        </w:rPr>
        <w:t>2.</w:t>
      </w:r>
      <w:r w:rsidR="00B511D4" w:rsidRPr="005536F7">
        <w:rPr>
          <w:color w:val="000000" w:themeColor="text1"/>
        </w:rPr>
        <w:t>6</w:t>
      </w:r>
      <w:r w:rsidR="00783C99" w:rsidRPr="005536F7">
        <w:rPr>
          <w:color w:val="000000" w:themeColor="text1"/>
        </w:rPr>
        <w:t>. </w:t>
      </w:r>
      <w:r w:rsidR="004B6FAD" w:rsidRPr="005536F7">
        <w:rPr>
          <w:color w:val="000000" w:themeColor="text1"/>
        </w:rPr>
        <w:t>Датой оплат</w:t>
      </w:r>
      <w:r w:rsidR="00F12B9D" w:rsidRPr="005536F7">
        <w:rPr>
          <w:color w:val="000000" w:themeColor="text1"/>
        </w:rPr>
        <w:t>ы Товара считается дата списания</w:t>
      </w:r>
      <w:r w:rsidR="004B6FAD" w:rsidRPr="005536F7">
        <w:rPr>
          <w:color w:val="000000" w:themeColor="text1"/>
        </w:rPr>
        <w:t xml:space="preserve"> д</w:t>
      </w:r>
      <w:r w:rsidR="00F12B9D" w:rsidRPr="005536F7">
        <w:rPr>
          <w:color w:val="000000" w:themeColor="text1"/>
        </w:rPr>
        <w:t>енежных средств</w:t>
      </w:r>
      <w:r w:rsidR="004B6FAD" w:rsidRPr="005536F7">
        <w:rPr>
          <w:color w:val="000000" w:themeColor="text1"/>
        </w:rPr>
        <w:t xml:space="preserve"> с расчетного счета Заказчика, указанного в ста</w:t>
      </w:r>
      <w:r w:rsidR="00F12B9D" w:rsidRPr="005536F7">
        <w:rPr>
          <w:color w:val="000000" w:themeColor="text1"/>
        </w:rPr>
        <w:t>тье «РЕКВИЗИТЫ СТОРОН</w:t>
      </w:r>
      <w:r w:rsidR="004B6FAD" w:rsidRPr="005536F7">
        <w:rPr>
          <w:color w:val="000000" w:themeColor="text1"/>
        </w:rPr>
        <w:t>» Договора.</w:t>
      </w:r>
    </w:p>
    <w:p w14:paraId="4BF432EA" w14:textId="68D584ED" w:rsidR="007E2E9D" w:rsidRPr="005536F7" w:rsidRDefault="003177A0" w:rsidP="007E2E9D">
      <w:pPr>
        <w:widowControl w:val="0"/>
        <w:ind w:firstLine="709"/>
        <w:jc w:val="both"/>
        <w:rPr>
          <w:lang w:eastAsia="en-US"/>
        </w:rPr>
      </w:pPr>
      <w:r w:rsidRPr="005536F7">
        <w:rPr>
          <w:color w:val="000000" w:themeColor="text1"/>
        </w:rPr>
        <w:t>2.</w:t>
      </w:r>
      <w:r w:rsidR="00B511D4" w:rsidRPr="005536F7">
        <w:rPr>
          <w:color w:val="000000" w:themeColor="text1"/>
        </w:rPr>
        <w:t>7</w:t>
      </w:r>
      <w:r w:rsidRPr="005536F7">
        <w:rPr>
          <w:color w:val="000000" w:themeColor="text1"/>
        </w:rPr>
        <w:t xml:space="preserve">. </w:t>
      </w:r>
      <w:r w:rsidRPr="005536F7">
        <w:rPr>
          <w:lang w:eastAsia="en-US"/>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5B0C35A" w14:textId="18E84782" w:rsidR="007E2E9D" w:rsidRPr="005536F7" w:rsidRDefault="007E2E9D" w:rsidP="007E2E9D">
      <w:pPr>
        <w:widowControl w:val="0"/>
        <w:ind w:firstLine="709"/>
        <w:jc w:val="both"/>
        <w:rPr>
          <w:lang w:eastAsia="en-US"/>
        </w:rPr>
      </w:pPr>
      <w:r w:rsidRPr="005536F7">
        <w:rPr>
          <w:shd w:val="clear" w:color="auto" w:fill="FFFFFF"/>
        </w:rPr>
        <w:t>2.</w:t>
      </w:r>
      <w:r w:rsidR="00B511D4" w:rsidRPr="005536F7">
        <w:rPr>
          <w:shd w:val="clear" w:color="auto" w:fill="FFFFFF"/>
        </w:rPr>
        <w:t>8</w:t>
      </w:r>
      <w:r w:rsidRPr="005536F7">
        <w:rPr>
          <w:shd w:val="clear" w:color="auto" w:fill="FFFFFF"/>
        </w:rPr>
        <w:t xml:space="preserve">. При уменьшении ранее утвержденных размеров целевого финансирования Заказчика, как получателя Гранта, Заказчик в ходе исполнения Договора обеспечивает согласования новых условий Договора, в том числе цены Договора, сроков исполнения Договоров и (или) объема </w:t>
      </w:r>
      <w:r w:rsidR="00C7165D" w:rsidRPr="005536F7">
        <w:rPr>
          <w:shd w:val="clear" w:color="auto" w:fill="FFFFFF"/>
        </w:rPr>
        <w:t>выполняемых работ</w:t>
      </w:r>
      <w:r w:rsidRPr="005536F7">
        <w:rPr>
          <w:shd w:val="clear" w:color="auto" w:fill="FFFFFF"/>
        </w:rPr>
        <w:t>, предусмотренных Договором.</w:t>
      </w:r>
    </w:p>
    <w:p w14:paraId="00855814" w14:textId="77777777" w:rsidR="001C2511" w:rsidRPr="005536F7" w:rsidRDefault="001C2511" w:rsidP="00305AEF">
      <w:pPr>
        <w:widowControl w:val="0"/>
        <w:ind w:firstLine="709"/>
        <w:jc w:val="both"/>
        <w:rPr>
          <w:color w:val="000000" w:themeColor="text1"/>
        </w:rPr>
      </w:pPr>
    </w:p>
    <w:p w14:paraId="5336641D" w14:textId="25CAADC7" w:rsidR="003019C3" w:rsidRPr="005536F7" w:rsidRDefault="00783C99" w:rsidP="00783C99">
      <w:pPr>
        <w:jc w:val="center"/>
        <w:rPr>
          <w:color w:val="000000" w:themeColor="text1"/>
        </w:rPr>
      </w:pPr>
      <w:r w:rsidRPr="005536F7">
        <w:rPr>
          <w:b/>
          <w:color w:val="000000" w:themeColor="text1"/>
        </w:rPr>
        <w:t xml:space="preserve">3. </w:t>
      </w:r>
      <w:r w:rsidR="0061445B" w:rsidRPr="005536F7">
        <w:rPr>
          <w:b/>
          <w:color w:val="000000" w:themeColor="text1"/>
        </w:rPr>
        <w:t>УСЛОВИЯ ПОСТАВКИ</w:t>
      </w:r>
      <w:r w:rsidR="008C6A05" w:rsidRPr="005536F7">
        <w:rPr>
          <w:b/>
          <w:color w:val="000000" w:themeColor="text1"/>
        </w:rPr>
        <w:t xml:space="preserve"> И </w:t>
      </w:r>
      <w:r w:rsidR="00265EE4" w:rsidRPr="005536F7">
        <w:rPr>
          <w:b/>
          <w:color w:val="000000" w:themeColor="text1"/>
        </w:rPr>
        <w:t>ПРИЕМКИ ТОВАРА</w:t>
      </w:r>
    </w:p>
    <w:p w14:paraId="68AB8027" w14:textId="201D2AFC" w:rsidR="00FA77A2" w:rsidRPr="005536F7" w:rsidRDefault="00783C99" w:rsidP="00B0281E">
      <w:pPr>
        <w:ind w:firstLine="709"/>
        <w:jc w:val="both"/>
        <w:rPr>
          <w:color w:val="000000" w:themeColor="text1"/>
        </w:rPr>
      </w:pPr>
      <w:r w:rsidRPr="005536F7">
        <w:rPr>
          <w:color w:val="000000" w:themeColor="text1"/>
        </w:rPr>
        <w:t>3.1. </w:t>
      </w:r>
      <w:r w:rsidR="00FA0B0E" w:rsidRPr="005536F7">
        <w:rPr>
          <w:color w:val="000000" w:themeColor="text1"/>
        </w:rPr>
        <w:t xml:space="preserve">Поставщик </w:t>
      </w:r>
      <w:r w:rsidR="00B0281E" w:rsidRPr="005536F7">
        <w:rPr>
          <w:color w:val="000000" w:themeColor="text1"/>
        </w:rPr>
        <w:t xml:space="preserve">гарантирует, что </w:t>
      </w:r>
      <w:r w:rsidR="00FA0B0E" w:rsidRPr="005536F7">
        <w:rPr>
          <w:color w:val="000000" w:themeColor="text1"/>
        </w:rPr>
        <w:t>передаваемый Товар является новым товаром, не бывшим в употреблении и эксплуатации.</w:t>
      </w:r>
      <w:r w:rsidR="00B0281E" w:rsidRPr="005536F7">
        <w:rPr>
          <w:color w:val="000000" w:themeColor="text1"/>
        </w:rPr>
        <w:t xml:space="preserve"> </w:t>
      </w:r>
      <w:r w:rsidR="00FA77A2" w:rsidRPr="005536F7">
        <w:rPr>
          <w:color w:val="000000" w:themeColor="text1"/>
        </w:rPr>
        <w:t xml:space="preserve">На момент передачи </w:t>
      </w:r>
      <w:r w:rsidR="00B17B4F" w:rsidRPr="005536F7">
        <w:rPr>
          <w:color w:val="000000" w:themeColor="text1"/>
        </w:rPr>
        <w:t>Заказчику</w:t>
      </w:r>
      <w:r w:rsidR="00FA77A2" w:rsidRPr="005536F7">
        <w:rPr>
          <w:color w:val="000000" w:themeColor="text1"/>
        </w:rPr>
        <w:t xml:space="preserve"> </w:t>
      </w:r>
      <w:r w:rsidR="0020349B" w:rsidRPr="005536F7">
        <w:rPr>
          <w:color w:val="000000" w:themeColor="text1"/>
        </w:rPr>
        <w:t>Товар</w:t>
      </w:r>
      <w:r w:rsidR="00FA77A2" w:rsidRPr="005536F7">
        <w:rPr>
          <w:color w:val="000000" w:themeColor="text1"/>
        </w:rPr>
        <w:t xml:space="preserve">а, последний находится в собственности Поставщика, не </w:t>
      </w:r>
      <w:r w:rsidR="0020349B" w:rsidRPr="005536F7">
        <w:rPr>
          <w:color w:val="000000" w:themeColor="text1"/>
        </w:rPr>
        <w:t>является предметом</w:t>
      </w:r>
      <w:r w:rsidR="00FA77A2" w:rsidRPr="005536F7">
        <w:rPr>
          <w:color w:val="000000" w:themeColor="text1"/>
        </w:rPr>
        <w:t xml:space="preserve"> исков третьих лиц, не находится под арестом, не обременен залогом или иными правами.</w:t>
      </w:r>
      <w:r w:rsidR="00102C5F" w:rsidRPr="005536F7">
        <w:rPr>
          <w:color w:val="000000" w:themeColor="text1"/>
        </w:rPr>
        <w:t xml:space="preserve"> </w:t>
      </w:r>
    </w:p>
    <w:p w14:paraId="16604D49" w14:textId="64A35A3C" w:rsidR="00FA77A2" w:rsidRPr="005536F7" w:rsidRDefault="00783C99" w:rsidP="00305AEF">
      <w:pPr>
        <w:ind w:firstLine="709"/>
        <w:jc w:val="both"/>
        <w:rPr>
          <w:color w:val="000000" w:themeColor="text1"/>
        </w:rPr>
      </w:pPr>
      <w:r w:rsidRPr="005536F7">
        <w:rPr>
          <w:color w:val="000000" w:themeColor="text1"/>
        </w:rPr>
        <w:t>3.2. </w:t>
      </w:r>
      <w:r w:rsidR="00FA77A2" w:rsidRPr="005536F7">
        <w:rPr>
          <w:color w:val="000000" w:themeColor="text1"/>
        </w:rPr>
        <w:t xml:space="preserve">Поставщик поставляет </w:t>
      </w:r>
      <w:r w:rsidR="0020349B" w:rsidRPr="005536F7">
        <w:rPr>
          <w:color w:val="000000" w:themeColor="text1"/>
        </w:rPr>
        <w:t>Товар</w:t>
      </w:r>
      <w:r w:rsidR="00FA77A2" w:rsidRPr="005536F7">
        <w:rPr>
          <w:color w:val="000000" w:themeColor="text1"/>
        </w:rPr>
        <w:t xml:space="preserve"> </w:t>
      </w:r>
      <w:r w:rsidR="00B17B4F" w:rsidRPr="005536F7">
        <w:rPr>
          <w:color w:val="000000" w:themeColor="text1"/>
        </w:rPr>
        <w:t>Заказчику</w:t>
      </w:r>
      <w:r w:rsidR="00FA77A2" w:rsidRPr="005536F7">
        <w:rPr>
          <w:color w:val="000000" w:themeColor="text1"/>
        </w:rPr>
        <w:t xml:space="preserve"> </w:t>
      </w:r>
      <w:r w:rsidR="0007404D" w:rsidRPr="005536F7">
        <w:rPr>
          <w:color w:val="000000" w:themeColor="text1"/>
        </w:rPr>
        <w:t xml:space="preserve">в </w:t>
      </w:r>
      <w:r w:rsidR="00DF7A3C" w:rsidRPr="005536F7">
        <w:rPr>
          <w:color w:val="000000" w:themeColor="text1"/>
        </w:rPr>
        <w:t>смонтированном</w:t>
      </w:r>
      <w:r w:rsidR="00501995">
        <w:rPr>
          <w:color w:val="000000" w:themeColor="text1"/>
        </w:rPr>
        <w:t xml:space="preserve"> (собранном)</w:t>
      </w:r>
      <w:r w:rsidR="00CC3F71" w:rsidRPr="005536F7">
        <w:rPr>
          <w:color w:val="000000" w:themeColor="text1"/>
        </w:rPr>
        <w:t xml:space="preserve"> виде, </w:t>
      </w:r>
      <w:r w:rsidR="00FA77A2" w:rsidRPr="005536F7">
        <w:rPr>
          <w:color w:val="000000" w:themeColor="text1"/>
        </w:rPr>
        <w:t xml:space="preserve">собственным транспортом или с привлечением транспорта третьих лиц за свой счет. Все виды погрузочно-разгрузочных </w:t>
      </w:r>
      <w:r w:rsidR="00CC3F71" w:rsidRPr="005536F7">
        <w:rPr>
          <w:color w:val="000000" w:themeColor="text1"/>
        </w:rPr>
        <w:t>услуг</w:t>
      </w:r>
      <w:r w:rsidR="00FA77A2" w:rsidRPr="005536F7">
        <w:rPr>
          <w:color w:val="000000" w:themeColor="text1"/>
        </w:rPr>
        <w:t xml:space="preserve"> осуществляется Поставщиком собственными техническими средствами</w:t>
      </w:r>
      <w:r w:rsidR="00D66EEA" w:rsidRPr="005536F7">
        <w:rPr>
          <w:color w:val="000000" w:themeColor="text1"/>
        </w:rPr>
        <w:t xml:space="preserve">, включая работы с применением грузоподъемных средств, </w:t>
      </w:r>
      <w:r w:rsidR="00FA77A2" w:rsidRPr="005536F7">
        <w:rPr>
          <w:color w:val="000000" w:themeColor="text1"/>
        </w:rPr>
        <w:t>или за свой счет</w:t>
      </w:r>
      <w:r w:rsidR="00D511EA" w:rsidRPr="005536F7">
        <w:rPr>
          <w:color w:val="000000" w:themeColor="text1"/>
        </w:rPr>
        <w:t>.</w:t>
      </w:r>
    </w:p>
    <w:p w14:paraId="07819954" w14:textId="0CE89C5E" w:rsidR="0020349B" w:rsidRPr="005536F7" w:rsidRDefault="00783C99" w:rsidP="00305AEF">
      <w:pPr>
        <w:ind w:firstLine="709"/>
        <w:jc w:val="both"/>
        <w:rPr>
          <w:color w:val="000000" w:themeColor="text1"/>
        </w:rPr>
      </w:pPr>
      <w:r w:rsidRPr="005536F7">
        <w:rPr>
          <w:color w:val="000000" w:themeColor="text1"/>
        </w:rPr>
        <w:t>3.3. </w:t>
      </w:r>
      <w:r w:rsidR="004361E6" w:rsidRPr="005536F7">
        <w:rPr>
          <w:color w:val="000000" w:themeColor="text1"/>
        </w:rPr>
        <w:t xml:space="preserve">По факту </w:t>
      </w:r>
      <w:r w:rsidR="004B43EB" w:rsidRPr="005536F7">
        <w:rPr>
          <w:color w:val="000000" w:themeColor="text1"/>
        </w:rPr>
        <w:t xml:space="preserve">поставки Товара </w:t>
      </w:r>
      <w:r w:rsidR="0020349B" w:rsidRPr="005536F7">
        <w:rPr>
          <w:color w:val="000000" w:themeColor="text1"/>
        </w:rPr>
        <w:t xml:space="preserve">Поставщик предоставляет Заказчику следующие документы: </w:t>
      </w:r>
    </w:p>
    <w:p w14:paraId="1D171F2B" w14:textId="77777777" w:rsidR="00A4331B" w:rsidRPr="005536F7" w:rsidRDefault="002065A5" w:rsidP="00A4331B">
      <w:pPr>
        <w:ind w:firstLine="709"/>
        <w:jc w:val="both"/>
        <w:rPr>
          <w:color w:val="000000" w:themeColor="text1"/>
        </w:rPr>
      </w:pPr>
      <w:r w:rsidRPr="005536F7">
        <w:rPr>
          <w:color w:val="000000" w:themeColor="text1"/>
        </w:rPr>
        <w:t>- </w:t>
      </w:r>
      <w:r w:rsidR="004B43EB" w:rsidRPr="005536F7">
        <w:rPr>
          <w:color w:val="000000" w:themeColor="text1"/>
        </w:rPr>
        <w:t>счет на окончательную оплату</w:t>
      </w:r>
      <w:r w:rsidR="00F96604" w:rsidRPr="005536F7">
        <w:rPr>
          <w:color w:val="000000" w:themeColor="text1"/>
        </w:rPr>
        <w:t>;</w:t>
      </w:r>
    </w:p>
    <w:p w14:paraId="4302C246" w14:textId="529038A0" w:rsidR="00A4331B" w:rsidRPr="005536F7" w:rsidRDefault="00A4331B" w:rsidP="00A4331B">
      <w:pPr>
        <w:ind w:firstLine="709"/>
        <w:jc w:val="both"/>
        <w:rPr>
          <w:color w:val="000000" w:themeColor="text1"/>
        </w:rPr>
      </w:pPr>
      <w:r w:rsidRPr="005536F7">
        <w:rPr>
          <w:lang w:eastAsia="en-US"/>
        </w:rPr>
        <w:lastRenderedPageBreak/>
        <w:t>- счет-фактуру (за исключением лиц, применяющих специальные налоговые режимы и не являющихся плательщиками НДС);</w:t>
      </w:r>
    </w:p>
    <w:p w14:paraId="0D4CCE26" w14:textId="1F769798" w:rsidR="003736AA" w:rsidRPr="005536F7" w:rsidRDefault="003736AA" w:rsidP="003736AA">
      <w:pPr>
        <w:ind w:firstLine="709"/>
        <w:jc w:val="both"/>
        <w:rPr>
          <w:color w:val="000000" w:themeColor="text1"/>
        </w:rPr>
      </w:pPr>
      <w:r w:rsidRPr="005536F7">
        <w:rPr>
          <w:color w:val="000000" w:themeColor="text1"/>
        </w:rPr>
        <w:t>- </w:t>
      </w:r>
      <w:r w:rsidR="0062528A" w:rsidRPr="005536F7">
        <w:rPr>
          <w:color w:val="000000" w:themeColor="text1"/>
        </w:rPr>
        <w:t>Товарн</w:t>
      </w:r>
      <w:r w:rsidR="00656B14" w:rsidRPr="005536F7">
        <w:rPr>
          <w:color w:val="000000" w:themeColor="text1"/>
        </w:rPr>
        <w:t>ую</w:t>
      </w:r>
      <w:r w:rsidR="0062528A" w:rsidRPr="005536F7">
        <w:rPr>
          <w:color w:val="000000" w:themeColor="text1"/>
        </w:rPr>
        <w:t xml:space="preserve"> накладн</w:t>
      </w:r>
      <w:r w:rsidR="00656B14" w:rsidRPr="005536F7">
        <w:rPr>
          <w:color w:val="000000" w:themeColor="text1"/>
        </w:rPr>
        <w:t>ую</w:t>
      </w:r>
      <w:r w:rsidR="0062528A" w:rsidRPr="005536F7">
        <w:rPr>
          <w:color w:val="000000" w:themeColor="text1"/>
        </w:rPr>
        <w:t xml:space="preserve"> по форме ТОРГ-12</w:t>
      </w:r>
      <w:r w:rsidR="00D13687" w:rsidRPr="005536F7">
        <w:rPr>
          <w:color w:val="000000" w:themeColor="text1"/>
        </w:rPr>
        <w:t xml:space="preserve"> </w:t>
      </w:r>
      <w:r w:rsidR="004E1129" w:rsidRPr="005536F7">
        <w:rPr>
          <w:color w:val="000000" w:themeColor="text1"/>
        </w:rPr>
        <w:t>или</w:t>
      </w:r>
      <w:r w:rsidR="00656B14" w:rsidRPr="005536F7">
        <w:rPr>
          <w:color w:val="000000" w:themeColor="text1"/>
        </w:rPr>
        <w:t xml:space="preserve"> </w:t>
      </w:r>
      <w:r w:rsidR="004E1129" w:rsidRPr="005536F7">
        <w:rPr>
          <w:color w:val="000000" w:themeColor="text1"/>
        </w:rPr>
        <w:t xml:space="preserve">УПД </w:t>
      </w:r>
      <w:r w:rsidR="00D13687" w:rsidRPr="005536F7">
        <w:rPr>
          <w:color w:val="000000" w:themeColor="text1"/>
        </w:rPr>
        <w:t xml:space="preserve">(далее - </w:t>
      </w:r>
      <w:r w:rsidR="008351E5" w:rsidRPr="005536F7">
        <w:rPr>
          <w:color w:val="000000" w:themeColor="text1"/>
        </w:rPr>
        <w:t>Т</w:t>
      </w:r>
      <w:r w:rsidR="00D13687" w:rsidRPr="005536F7">
        <w:rPr>
          <w:color w:val="000000" w:themeColor="text1"/>
        </w:rPr>
        <w:t>оварно-сопроводительные документы)</w:t>
      </w:r>
      <w:r w:rsidRPr="005536F7">
        <w:rPr>
          <w:color w:val="000000" w:themeColor="text1"/>
        </w:rPr>
        <w:t>;</w:t>
      </w:r>
    </w:p>
    <w:p w14:paraId="1867A29D" w14:textId="47554C7B" w:rsidR="00663E98" w:rsidRPr="005536F7" w:rsidRDefault="002065A5" w:rsidP="00D055EF">
      <w:pPr>
        <w:ind w:firstLine="709"/>
        <w:jc w:val="both"/>
      </w:pPr>
      <w:r w:rsidRPr="005536F7">
        <w:rPr>
          <w:color w:val="000000" w:themeColor="text1"/>
        </w:rPr>
        <w:t>- </w:t>
      </w:r>
      <w:r w:rsidR="0087752C" w:rsidRPr="005536F7">
        <w:rPr>
          <w:color w:val="000000" w:themeColor="text1"/>
          <w:spacing w:val="-4"/>
        </w:rPr>
        <w:t>всю необходимую документацию</w:t>
      </w:r>
      <w:r w:rsidR="008B4639" w:rsidRPr="005536F7">
        <w:rPr>
          <w:color w:val="000000" w:themeColor="text1"/>
        </w:rPr>
        <w:t xml:space="preserve"> на данный вид Товара, в том числе, но не ограничиваясь: </w:t>
      </w:r>
      <w:r w:rsidR="00AF37D1" w:rsidRPr="005536F7">
        <w:rPr>
          <w:color w:val="000000" w:themeColor="text1"/>
        </w:rPr>
        <w:t xml:space="preserve">паспорта на Товар и/или на используемые материалы, </w:t>
      </w:r>
      <w:r w:rsidR="008B4639" w:rsidRPr="005536F7">
        <w:rPr>
          <w:color w:val="000000" w:themeColor="text1"/>
        </w:rPr>
        <w:t xml:space="preserve">копии </w:t>
      </w:r>
      <w:r w:rsidR="0020349B" w:rsidRPr="005536F7">
        <w:rPr>
          <w:color w:val="000000" w:themeColor="text1"/>
        </w:rPr>
        <w:t>сертификат</w:t>
      </w:r>
      <w:r w:rsidR="008B4639" w:rsidRPr="005536F7">
        <w:rPr>
          <w:color w:val="000000" w:themeColor="text1"/>
        </w:rPr>
        <w:t xml:space="preserve">ов </w:t>
      </w:r>
      <w:r w:rsidR="0020349B" w:rsidRPr="005536F7">
        <w:rPr>
          <w:color w:val="000000" w:themeColor="text1"/>
        </w:rPr>
        <w:t>соответствия</w:t>
      </w:r>
      <w:r w:rsidR="002D404A" w:rsidRPr="005536F7">
        <w:rPr>
          <w:color w:val="000000" w:themeColor="text1"/>
        </w:rPr>
        <w:t>, качества</w:t>
      </w:r>
      <w:r w:rsidR="007E7058" w:rsidRPr="005536F7">
        <w:t>,</w:t>
      </w:r>
      <w:r w:rsidR="00D055EF" w:rsidRPr="005536F7">
        <w:t xml:space="preserve"> </w:t>
      </w:r>
      <w:r w:rsidR="007E7058" w:rsidRPr="005536F7">
        <w:rPr>
          <w:color w:val="000000" w:themeColor="text1"/>
        </w:rPr>
        <w:t>инструкцию по эксплуатации Товара</w:t>
      </w:r>
      <w:r w:rsidR="00C67785" w:rsidRPr="005536F7">
        <w:rPr>
          <w:color w:val="000000" w:themeColor="text1"/>
        </w:rPr>
        <w:t xml:space="preserve"> </w:t>
      </w:r>
      <w:r w:rsidR="0020349B" w:rsidRPr="005536F7">
        <w:rPr>
          <w:color w:val="000000" w:themeColor="text1"/>
        </w:rPr>
        <w:t>и иные документы на данный вид Товар</w:t>
      </w:r>
      <w:r w:rsidR="00F26B22" w:rsidRPr="005536F7">
        <w:rPr>
          <w:color w:val="000000" w:themeColor="text1"/>
        </w:rPr>
        <w:t>а</w:t>
      </w:r>
      <w:r w:rsidR="00663E98" w:rsidRPr="005536F7">
        <w:rPr>
          <w:color w:val="000000" w:themeColor="text1"/>
        </w:rPr>
        <w:t>;</w:t>
      </w:r>
    </w:p>
    <w:p w14:paraId="5AD60F57" w14:textId="49F237A4" w:rsidR="00733F32" w:rsidRPr="005536F7" w:rsidRDefault="00663E98" w:rsidP="00733F32">
      <w:pPr>
        <w:ind w:firstLine="709"/>
        <w:jc w:val="both"/>
        <w:rPr>
          <w:color w:val="000000" w:themeColor="text1"/>
        </w:rPr>
      </w:pPr>
      <w:r w:rsidRPr="005536F7">
        <w:rPr>
          <w:color w:val="000000" w:themeColor="text1"/>
        </w:rPr>
        <w:t xml:space="preserve">- в </w:t>
      </w:r>
      <w:r w:rsidR="00733F32" w:rsidRPr="005536F7">
        <w:rPr>
          <w:color w:val="000000" w:themeColor="text1"/>
        </w:rPr>
        <w:t xml:space="preserve">случае поставки Товара, подлежащего прослеживаемости, </w:t>
      </w:r>
      <w:r w:rsidRPr="005536F7">
        <w:rPr>
          <w:color w:val="000000" w:themeColor="text1"/>
        </w:rPr>
        <w:t>Поставщик оформляет счета-фактуры в электронном виде (п. 1.1 ст. 169 НК РФ), которые направляются Заказчику в соответствии с требованиями действующего законодательства РФ</w:t>
      </w:r>
      <w:r w:rsidR="00F26B22" w:rsidRPr="005536F7">
        <w:rPr>
          <w:color w:val="000000" w:themeColor="text1"/>
        </w:rPr>
        <w:t>.</w:t>
      </w:r>
      <w:r w:rsidR="00733F32" w:rsidRPr="005536F7">
        <w:rPr>
          <w:color w:val="000000" w:themeColor="text1"/>
        </w:rPr>
        <w:t xml:space="preserve"> При этом, Поставщик обязан предоставить информацию, предусмотренную действующим законодательством о прослеживаемости товаров, в том числе, но не ограничиваясь: регистрационный номер прослеживаемых товаров (РНПТ), код ТН ВЭД, код ОКПД2. При непредставлении информации, указанной в настоящем пункте, Поставщик обязан возместить </w:t>
      </w:r>
      <w:r w:rsidR="00CC3F71" w:rsidRPr="005536F7">
        <w:rPr>
          <w:color w:val="000000" w:themeColor="text1"/>
        </w:rPr>
        <w:t>Заказчику</w:t>
      </w:r>
      <w:r w:rsidR="00436E83" w:rsidRPr="005536F7">
        <w:rPr>
          <w:color w:val="000000" w:themeColor="text1"/>
        </w:rPr>
        <w:t xml:space="preserve"> </w:t>
      </w:r>
      <w:proofErr w:type="gramStart"/>
      <w:r w:rsidR="00733F32" w:rsidRPr="005536F7">
        <w:rPr>
          <w:color w:val="000000" w:themeColor="text1"/>
        </w:rPr>
        <w:t>понесенные</w:t>
      </w:r>
      <w:proofErr w:type="gramEnd"/>
      <w:r w:rsidR="002D62E7" w:rsidRPr="005536F7">
        <w:rPr>
          <w:color w:val="000000" w:themeColor="text1"/>
        </w:rPr>
        <w:t xml:space="preserve"> </w:t>
      </w:r>
      <w:r w:rsidR="00733F32" w:rsidRPr="005536F7">
        <w:rPr>
          <w:color w:val="000000" w:themeColor="text1"/>
        </w:rPr>
        <w:t>в связи с этим убытки.</w:t>
      </w:r>
    </w:p>
    <w:p w14:paraId="4C440861" w14:textId="6D0F2BB8" w:rsidR="008E39BD" w:rsidRPr="005536F7" w:rsidRDefault="008E39BD" w:rsidP="008E39BD">
      <w:pPr>
        <w:ind w:firstLine="709"/>
        <w:jc w:val="both"/>
        <w:rPr>
          <w:color w:val="000000" w:themeColor="text1"/>
        </w:rPr>
      </w:pPr>
      <w:r w:rsidRPr="005536F7">
        <w:rPr>
          <w:color w:val="000000" w:themeColor="text1"/>
        </w:rPr>
        <w:t>При осуществлении электронного обмена документами идентификатор участника обмена:</w:t>
      </w:r>
    </w:p>
    <w:p w14:paraId="6902521E" w14:textId="77777777" w:rsidR="008E39BD" w:rsidRPr="005536F7" w:rsidRDefault="008E39BD" w:rsidP="008E39BD">
      <w:pPr>
        <w:ind w:firstLine="709"/>
        <w:jc w:val="both"/>
        <w:rPr>
          <w:color w:val="000000" w:themeColor="text1"/>
        </w:rPr>
      </w:pPr>
      <w:r w:rsidRPr="005536F7">
        <w:rPr>
          <w:color w:val="000000" w:themeColor="text1"/>
        </w:rPr>
        <w:t xml:space="preserve">Заказчика: </w:t>
      </w:r>
      <w:proofErr w:type="spellStart"/>
      <w:r w:rsidRPr="005536F7">
        <w:rPr>
          <w:color w:val="000000" w:themeColor="text1"/>
        </w:rPr>
        <w:t>Диадок</w:t>
      </w:r>
      <w:proofErr w:type="spellEnd"/>
      <w:r w:rsidRPr="005536F7">
        <w:rPr>
          <w:color w:val="000000" w:themeColor="text1"/>
        </w:rPr>
        <w:t>: 2BM-9702067203-770201001-202406130833114291141;</w:t>
      </w:r>
    </w:p>
    <w:p w14:paraId="7A96943C" w14:textId="191543C9" w:rsidR="008E39BD" w:rsidRPr="005536F7" w:rsidRDefault="008E39BD" w:rsidP="008E39BD">
      <w:pPr>
        <w:ind w:firstLine="709"/>
        <w:jc w:val="both"/>
        <w:rPr>
          <w:color w:val="000000" w:themeColor="text1"/>
        </w:rPr>
      </w:pPr>
      <w:r w:rsidRPr="005536F7">
        <w:rPr>
          <w:color w:val="000000" w:themeColor="text1"/>
        </w:rPr>
        <w:t xml:space="preserve">                   Калуга-Астрал: 2AE5B7D8B03-E386-4F00-B9A3-8C9FD87260A2</w:t>
      </w:r>
    </w:p>
    <w:p w14:paraId="0ED75955" w14:textId="4C13480F" w:rsidR="008E39BD" w:rsidRPr="005536F7" w:rsidRDefault="00F774C1" w:rsidP="00733F32">
      <w:pPr>
        <w:ind w:firstLine="709"/>
        <w:jc w:val="both"/>
        <w:rPr>
          <w:color w:val="000000" w:themeColor="text1"/>
        </w:rPr>
      </w:pPr>
      <w:r w:rsidRPr="005536F7">
        <w:rPr>
          <w:color w:val="000000" w:themeColor="text1"/>
        </w:rPr>
        <w:t>Поставщик: _______________________.</w:t>
      </w:r>
    </w:p>
    <w:p w14:paraId="5ADCAE61" w14:textId="14295514" w:rsidR="008C6A05" w:rsidRPr="005536F7" w:rsidRDefault="006476D9" w:rsidP="00305AEF">
      <w:pPr>
        <w:ind w:firstLine="709"/>
        <w:jc w:val="both"/>
        <w:rPr>
          <w:color w:val="000000" w:themeColor="text1"/>
        </w:rPr>
      </w:pPr>
      <w:r w:rsidRPr="005536F7">
        <w:rPr>
          <w:color w:val="000000" w:themeColor="text1"/>
        </w:rPr>
        <w:t>3.</w:t>
      </w:r>
      <w:r w:rsidR="00EC19C4" w:rsidRPr="005536F7">
        <w:rPr>
          <w:color w:val="000000" w:themeColor="text1"/>
        </w:rPr>
        <w:t>4</w:t>
      </w:r>
      <w:r w:rsidR="008C6A05" w:rsidRPr="005536F7">
        <w:rPr>
          <w:color w:val="000000" w:themeColor="text1"/>
        </w:rPr>
        <w:t>.</w:t>
      </w:r>
      <w:r w:rsidR="004A0A27" w:rsidRPr="005536F7">
        <w:rPr>
          <w:color w:val="000000" w:themeColor="text1"/>
        </w:rPr>
        <w:t> </w:t>
      </w:r>
      <w:r w:rsidR="008C6A05" w:rsidRPr="005536F7">
        <w:rPr>
          <w:color w:val="000000" w:themeColor="text1"/>
        </w:rPr>
        <w:t xml:space="preserve">Передача Товара осуществляется в присутствии представителя Поставщика, ответственного за передачу Товара, и </w:t>
      </w:r>
      <w:r w:rsidR="009607AC" w:rsidRPr="005536F7">
        <w:rPr>
          <w:color w:val="000000" w:themeColor="text1"/>
        </w:rPr>
        <w:t xml:space="preserve">представителя </w:t>
      </w:r>
      <w:r w:rsidR="008C6A05" w:rsidRPr="005536F7">
        <w:rPr>
          <w:color w:val="000000" w:themeColor="text1"/>
        </w:rPr>
        <w:t>Заказчика.</w:t>
      </w:r>
    </w:p>
    <w:p w14:paraId="5F1AAD75" w14:textId="099A1963" w:rsidR="008C6A05" w:rsidRPr="005536F7" w:rsidRDefault="006476D9" w:rsidP="00305AEF">
      <w:pPr>
        <w:ind w:firstLine="709"/>
        <w:jc w:val="both"/>
        <w:rPr>
          <w:color w:val="000000" w:themeColor="text1"/>
        </w:rPr>
      </w:pPr>
      <w:r w:rsidRPr="005536F7">
        <w:rPr>
          <w:color w:val="000000" w:themeColor="text1"/>
        </w:rPr>
        <w:t>3.</w:t>
      </w:r>
      <w:r w:rsidR="00EC19C4" w:rsidRPr="005536F7">
        <w:rPr>
          <w:color w:val="000000" w:themeColor="text1"/>
        </w:rPr>
        <w:t>5</w:t>
      </w:r>
      <w:r w:rsidR="008C6A05" w:rsidRPr="005536F7">
        <w:rPr>
          <w:color w:val="000000" w:themeColor="text1"/>
        </w:rPr>
        <w:t>.</w:t>
      </w:r>
      <w:r w:rsidR="004A0A27" w:rsidRPr="005536F7">
        <w:rPr>
          <w:color w:val="000000" w:themeColor="text1"/>
        </w:rPr>
        <w:t> </w:t>
      </w:r>
      <w:r w:rsidR="008C6A05" w:rsidRPr="005536F7">
        <w:rPr>
          <w:color w:val="000000" w:themeColor="text1"/>
        </w:rPr>
        <w:t>Предусматривается возможность досрочной поставки Товара. В случае досрочной поставки Товара Заказчик вправе досрочно принять и оплатить его.</w:t>
      </w:r>
    </w:p>
    <w:p w14:paraId="1D7D42C3" w14:textId="7EB6746D" w:rsidR="008C6A05" w:rsidRPr="005536F7" w:rsidRDefault="006476D9" w:rsidP="00305AEF">
      <w:pPr>
        <w:ind w:firstLine="709"/>
        <w:jc w:val="both"/>
        <w:rPr>
          <w:color w:val="000000" w:themeColor="text1"/>
        </w:rPr>
      </w:pPr>
      <w:r w:rsidRPr="005536F7">
        <w:rPr>
          <w:color w:val="000000" w:themeColor="text1"/>
        </w:rPr>
        <w:t>3.</w:t>
      </w:r>
      <w:r w:rsidR="00EC19C4" w:rsidRPr="005536F7">
        <w:rPr>
          <w:color w:val="000000" w:themeColor="text1"/>
        </w:rPr>
        <w:t>6</w:t>
      </w:r>
      <w:r w:rsidR="008C6A05" w:rsidRPr="005536F7">
        <w:rPr>
          <w:color w:val="000000" w:themeColor="text1"/>
        </w:rPr>
        <w:t>.</w:t>
      </w:r>
      <w:r w:rsidR="00185E2E" w:rsidRPr="005536F7">
        <w:rPr>
          <w:color w:val="000000" w:themeColor="text1"/>
        </w:rPr>
        <w:t> </w:t>
      </w:r>
      <w:r w:rsidR="00A42873" w:rsidRPr="005536F7">
        <w:rPr>
          <w:color w:val="000000" w:themeColor="text1"/>
        </w:rPr>
        <w:t>К Товару должна прилагаться вся необходимая документация</w:t>
      </w:r>
      <w:r w:rsidR="00E66923" w:rsidRPr="005536F7">
        <w:rPr>
          <w:color w:val="000000" w:themeColor="text1"/>
        </w:rPr>
        <w:t xml:space="preserve"> на данный вид Товара</w:t>
      </w:r>
      <w:r w:rsidR="00A42873" w:rsidRPr="005536F7">
        <w:rPr>
          <w:color w:val="000000" w:themeColor="text1"/>
        </w:rPr>
        <w:t>, которая передается Заказчику одновременно с передачей Товара. В отсутствие указанной документации, Товар не считается переданным Заказчику в полном объеме</w:t>
      </w:r>
      <w:r w:rsidR="008C6A05" w:rsidRPr="005536F7">
        <w:rPr>
          <w:color w:val="000000" w:themeColor="text1"/>
        </w:rPr>
        <w:t xml:space="preserve">. </w:t>
      </w:r>
    </w:p>
    <w:p w14:paraId="47AA9EA5" w14:textId="0E7E6664" w:rsidR="008C6A05" w:rsidRPr="005536F7" w:rsidRDefault="006476D9" w:rsidP="009B2BDD">
      <w:pPr>
        <w:ind w:firstLine="709"/>
        <w:jc w:val="both"/>
        <w:rPr>
          <w:color w:val="000000" w:themeColor="text1"/>
        </w:rPr>
      </w:pPr>
      <w:r w:rsidRPr="005536F7">
        <w:rPr>
          <w:color w:val="000000" w:themeColor="text1"/>
        </w:rPr>
        <w:t>3.</w:t>
      </w:r>
      <w:r w:rsidR="00EC19C4" w:rsidRPr="005536F7">
        <w:rPr>
          <w:color w:val="000000" w:themeColor="text1"/>
        </w:rPr>
        <w:t>7</w:t>
      </w:r>
      <w:r w:rsidR="008C6A05" w:rsidRPr="005536F7">
        <w:rPr>
          <w:color w:val="000000" w:themeColor="text1"/>
        </w:rPr>
        <w:t>.</w:t>
      </w:r>
      <w:r w:rsidR="004A0A27" w:rsidRPr="005536F7">
        <w:rPr>
          <w:color w:val="000000" w:themeColor="text1"/>
        </w:rPr>
        <w:t> </w:t>
      </w:r>
      <w:r w:rsidR="008C6A05" w:rsidRPr="005536F7">
        <w:rPr>
          <w:color w:val="000000" w:themeColor="text1"/>
        </w:rPr>
        <w:t xml:space="preserve">Если в процессе приемки Товара была обнаружена его порча вследствие некачественной или ненадежной упаковки, тары и транспортировки, а также недостача (некомплектность) указанного в </w:t>
      </w:r>
      <w:r w:rsidR="00D57365" w:rsidRPr="005536F7">
        <w:rPr>
          <w:color w:val="000000" w:themeColor="text1"/>
        </w:rPr>
        <w:t>УПД</w:t>
      </w:r>
      <w:r w:rsidR="008C6A05" w:rsidRPr="005536F7">
        <w:rPr>
          <w:color w:val="000000" w:themeColor="text1"/>
        </w:rPr>
        <w:t xml:space="preserve"> Товара, препятствующая его приемке в целом, Сторонами незамедлительно оформляется акт, с указанием повреждения, характер выявленных дефектов и точное количество недостающих или некомплектных изделий и устанавливающий сроки их устранения, при устранении недостатков Сторонами оформляется акт устранения недостатков.</w:t>
      </w:r>
    </w:p>
    <w:p w14:paraId="7794F1E9" w14:textId="5FE2556D" w:rsidR="00B32007" w:rsidRPr="005536F7" w:rsidRDefault="00B32007" w:rsidP="00305AEF">
      <w:pPr>
        <w:ind w:firstLine="709"/>
        <w:jc w:val="both"/>
        <w:rPr>
          <w:color w:val="000000" w:themeColor="text1"/>
        </w:rPr>
      </w:pPr>
      <w:r w:rsidRPr="005536F7">
        <w:rPr>
          <w:color w:val="000000" w:themeColor="text1"/>
        </w:rPr>
        <w:t>3.</w:t>
      </w:r>
      <w:r w:rsidR="00EC19C4" w:rsidRPr="005536F7">
        <w:rPr>
          <w:color w:val="000000" w:themeColor="text1"/>
        </w:rPr>
        <w:t>8</w:t>
      </w:r>
      <w:r w:rsidRPr="005536F7">
        <w:rPr>
          <w:color w:val="000000" w:themeColor="text1"/>
        </w:rPr>
        <w:t xml:space="preserve">. В случае поставки Товара ненадлежащего качества или отсутствия части Товара, Поставщик в </w:t>
      </w:r>
      <w:r w:rsidR="004B75C1" w:rsidRPr="005536F7">
        <w:rPr>
          <w:color w:val="000000" w:themeColor="text1"/>
        </w:rPr>
        <w:t xml:space="preserve">течение </w:t>
      </w:r>
      <w:r w:rsidR="0032565E" w:rsidRPr="005536F7">
        <w:rPr>
          <w:color w:val="000000" w:themeColor="text1"/>
        </w:rPr>
        <w:t>1</w:t>
      </w:r>
      <w:r w:rsidR="004870C6" w:rsidRPr="005536F7">
        <w:rPr>
          <w:color w:val="000000" w:themeColor="text1"/>
        </w:rPr>
        <w:t>0</w:t>
      </w:r>
      <w:r w:rsidR="005752C1" w:rsidRPr="005536F7">
        <w:rPr>
          <w:color w:val="000000" w:themeColor="text1"/>
        </w:rPr>
        <w:t xml:space="preserve"> (</w:t>
      </w:r>
      <w:r w:rsidR="004870C6" w:rsidRPr="005536F7">
        <w:rPr>
          <w:color w:val="000000" w:themeColor="text1"/>
        </w:rPr>
        <w:t>десяти</w:t>
      </w:r>
      <w:r w:rsidR="005752C1" w:rsidRPr="005536F7">
        <w:rPr>
          <w:color w:val="000000" w:themeColor="text1"/>
        </w:rPr>
        <w:t>)</w:t>
      </w:r>
      <w:r w:rsidR="004870C6" w:rsidRPr="005536F7">
        <w:rPr>
          <w:color w:val="000000" w:themeColor="text1"/>
        </w:rPr>
        <w:t xml:space="preserve"> календарных</w:t>
      </w:r>
      <w:r w:rsidR="006C7951" w:rsidRPr="005536F7">
        <w:rPr>
          <w:color w:val="000000" w:themeColor="text1"/>
        </w:rPr>
        <w:t xml:space="preserve"> дн</w:t>
      </w:r>
      <w:r w:rsidR="004870C6" w:rsidRPr="005536F7">
        <w:rPr>
          <w:color w:val="000000" w:themeColor="text1"/>
        </w:rPr>
        <w:t>ей</w:t>
      </w:r>
      <w:r w:rsidR="006C7951" w:rsidRPr="005536F7">
        <w:rPr>
          <w:color w:val="000000" w:themeColor="text1"/>
        </w:rPr>
        <w:t xml:space="preserve"> </w:t>
      </w:r>
      <w:r w:rsidRPr="005536F7">
        <w:rPr>
          <w:color w:val="000000" w:themeColor="text1"/>
        </w:rPr>
        <w:t>должен заменить его на Товар надлежащего качества или допоставить Товар</w:t>
      </w:r>
      <w:r w:rsidR="004B75C1" w:rsidRPr="005536F7">
        <w:rPr>
          <w:color w:val="000000" w:themeColor="text1"/>
        </w:rPr>
        <w:t>.</w:t>
      </w:r>
    </w:p>
    <w:p w14:paraId="3F8BE476" w14:textId="1A2CD7BF" w:rsidR="008C6A05" w:rsidRPr="005536F7" w:rsidRDefault="006476D9" w:rsidP="00305AEF">
      <w:pPr>
        <w:ind w:firstLine="709"/>
        <w:jc w:val="both"/>
        <w:rPr>
          <w:color w:val="000000" w:themeColor="text1"/>
        </w:rPr>
      </w:pPr>
      <w:r w:rsidRPr="005536F7">
        <w:rPr>
          <w:color w:val="000000" w:themeColor="text1"/>
        </w:rPr>
        <w:t>3.</w:t>
      </w:r>
      <w:r w:rsidR="00EC19C4" w:rsidRPr="005536F7">
        <w:rPr>
          <w:color w:val="000000" w:themeColor="text1"/>
        </w:rPr>
        <w:t>9</w:t>
      </w:r>
      <w:r w:rsidR="00A51DFC" w:rsidRPr="005536F7">
        <w:rPr>
          <w:color w:val="000000" w:themeColor="text1"/>
        </w:rPr>
        <w:t>.</w:t>
      </w:r>
      <w:r w:rsidR="005905F7" w:rsidRPr="005536F7">
        <w:rPr>
          <w:color w:val="000000" w:themeColor="text1"/>
        </w:rPr>
        <w:t> </w:t>
      </w:r>
      <w:r w:rsidR="008C6A05" w:rsidRPr="005536F7">
        <w:rPr>
          <w:color w:val="000000" w:themeColor="text1"/>
        </w:rPr>
        <w:t xml:space="preserve">При приемке </w:t>
      </w:r>
      <w:r w:rsidR="0089284E">
        <w:rPr>
          <w:color w:val="000000" w:themeColor="text1"/>
        </w:rPr>
        <w:t xml:space="preserve">Товара </w:t>
      </w:r>
      <w:r w:rsidR="008C6A05" w:rsidRPr="005536F7">
        <w:rPr>
          <w:color w:val="000000" w:themeColor="text1"/>
        </w:rPr>
        <w:t>Заказчик детально производит осмот</w:t>
      </w:r>
      <w:r w:rsidR="002D65C4" w:rsidRPr="005536F7">
        <w:rPr>
          <w:color w:val="000000" w:themeColor="text1"/>
        </w:rPr>
        <w:t>р предъявленного к сдаче Товара</w:t>
      </w:r>
      <w:r w:rsidR="008C6A05" w:rsidRPr="005536F7">
        <w:rPr>
          <w:color w:val="000000" w:themeColor="text1"/>
        </w:rPr>
        <w:t xml:space="preserve"> на предмет сохранения внешнего вида и целостности Товара, его </w:t>
      </w:r>
      <w:r w:rsidR="00D37816" w:rsidRPr="005536F7">
        <w:rPr>
          <w:color w:val="000000" w:themeColor="text1"/>
        </w:rPr>
        <w:t xml:space="preserve">количества, </w:t>
      </w:r>
      <w:r w:rsidR="008C6A05" w:rsidRPr="005536F7">
        <w:rPr>
          <w:color w:val="000000" w:themeColor="text1"/>
        </w:rPr>
        <w:t>работоспособности и технической исправности</w:t>
      </w:r>
      <w:r w:rsidR="00B968A6" w:rsidRPr="005536F7">
        <w:rPr>
          <w:color w:val="000000" w:themeColor="text1"/>
        </w:rPr>
        <w:t>, после чего Сторонами подписыва</w:t>
      </w:r>
      <w:r w:rsidR="000E5CF1">
        <w:rPr>
          <w:color w:val="000000" w:themeColor="text1"/>
        </w:rPr>
        <w:t>ю</w:t>
      </w:r>
      <w:r w:rsidR="00B968A6" w:rsidRPr="005536F7">
        <w:rPr>
          <w:color w:val="000000" w:themeColor="text1"/>
        </w:rPr>
        <w:t>тся</w:t>
      </w:r>
      <w:r w:rsidR="00B968A6" w:rsidRPr="005536F7">
        <w:t xml:space="preserve"> </w:t>
      </w:r>
      <w:r w:rsidR="000E5CF1" w:rsidRPr="005536F7">
        <w:rPr>
          <w:color w:val="000000" w:themeColor="text1"/>
        </w:rPr>
        <w:t>Товарно-сопроводительные документы</w:t>
      </w:r>
      <w:r w:rsidR="00B968A6" w:rsidRPr="005536F7">
        <w:rPr>
          <w:color w:val="000000" w:themeColor="text1"/>
        </w:rPr>
        <w:t>.</w:t>
      </w:r>
    </w:p>
    <w:p w14:paraId="74C85715" w14:textId="2C51E6E3" w:rsidR="008C6A05" w:rsidRPr="005536F7" w:rsidRDefault="006476D9" w:rsidP="00305AEF">
      <w:pPr>
        <w:ind w:firstLine="709"/>
        <w:jc w:val="both"/>
        <w:rPr>
          <w:color w:val="000000" w:themeColor="text1"/>
        </w:rPr>
      </w:pPr>
      <w:r w:rsidRPr="005536F7">
        <w:rPr>
          <w:color w:val="000000" w:themeColor="text1"/>
        </w:rPr>
        <w:t>3.1</w:t>
      </w:r>
      <w:r w:rsidR="00EC19C4" w:rsidRPr="005536F7">
        <w:rPr>
          <w:color w:val="000000" w:themeColor="text1"/>
        </w:rPr>
        <w:t>0</w:t>
      </w:r>
      <w:r w:rsidR="005905F7" w:rsidRPr="005536F7">
        <w:rPr>
          <w:color w:val="000000" w:themeColor="text1"/>
        </w:rPr>
        <w:t>. </w:t>
      </w:r>
      <w:r w:rsidR="00E60787" w:rsidRPr="005536F7">
        <w:rPr>
          <w:color w:val="000000" w:themeColor="text1"/>
        </w:rPr>
        <w:t xml:space="preserve">При выявлении несоответствий или </w:t>
      </w:r>
      <w:proofErr w:type="gramStart"/>
      <w:r w:rsidR="00E60787" w:rsidRPr="005536F7">
        <w:rPr>
          <w:color w:val="000000" w:themeColor="text1"/>
        </w:rPr>
        <w:t>недостатков Товара</w:t>
      </w:r>
      <w:proofErr w:type="gramEnd"/>
      <w:r w:rsidR="00E60787" w:rsidRPr="005536F7">
        <w:rPr>
          <w:color w:val="000000" w:themeColor="text1"/>
        </w:rPr>
        <w:t xml:space="preserve"> препятствующих их приемке в целом, Сторонами незамедлительно оформляется акт, перечисляющий недостатки и устанавливающий сроки их устранения. </w:t>
      </w:r>
      <w:bookmarkStart w:id="5" w:name="_Hlk213315366"/>
      <w:r w:rsidR="000E5CF1" w:rsidRPr="005536F7">
        <w:rPr>
          <w:color w:val="000000" w:themeColor="text1"/>
        </w:rPr>
        <w:t>Товарно-сопроводительные документы</w:t>
      </w:r>
      <w:r w:rsidR="009A233E" w:rsidRPr="005536F7">
        <w:rPr>
          <w:color w:val="000000" w:themeColor="text1"/>
        </w:rPr>
        <w:t xml:space="preserve"> </w:t>
      </w:r>
      <w:bookmarkEnd w:id="5"/>
      <w:r w:rsidR="00E60787" w:rsidRPr="005536F7">
        <w:rPr>
          <w:color w:val="000000" w:themeColor="text1"/>
        </w:rPr>
        <w:t>в этом случае подписываются после устранения Поставщиком несоответствий или недостатков</w:t>
      </w:r>
      <w:r w:rsidR="008C6A05" w:rsidRPr="005536F7">
        <w:rPr>
          <w:color w:val="000000" w:themeColor="text1"/>
        </w:rPr>
        <w:t>.</w:t>
      </w:r>
    </w:p>
    <w:p w14:paraId="44C1C720" w14:textId="3D2B9E01" w:rsidR="00335999" w:rsidRPr="005536F7" w:rsidRDefault="004A0A27" w:rsidP="00335999">
      <w:pPr>
        <w:ind w:firstLine="709"/>
        <w:jc w:val="both"/>
      </w:pPr>
      <w:r w:rsidRPr="005536F7">
        <w:t>3.</w:t>
      </w:r>
      <w:r w:rsidR="006476D9" w:rsidRPr="005536F7">
        <w:t>1</w:t>
      </w:r>
      <w:r w:rsidR="00EC19C4" w:rsidRPr="005536F7">
        <w:t>1</w:t>
      </w:r>
      <w:r w:rsidRPr="005536F7">
        <w:t>. </w:t>
      </w:r>
      <w:r w:rsidR="00D76D17" w:rsidRPr="005536F7">
        <w:t>Общий срок поставки Товара</w:t>
      </w:r>
      <w:r w:rsidR="00AA3A10" w:rsidRPr="005536F7">
        <w:t>:</w:t>
      </w:r>
      <w:r w:rsidR="00E63050" w:rsidRPr="005536F7">
        <w:t xml:space="preserve"> </w:t>
      </w:r>
      <w:r w:rsidR="005536F7" w:rsidRPr="005536F7">
        <w:t>c 1-го по 14-й календарный день c даты заключения Договора.</w:t>
      </w:r>
      <w:r w:rsidR="00D76D17" w:rsidRPr="005536F7">
        <w:t xml:space="preserve"> </w:t>
      </w:r>
    </w:p>
    <w:p w14:paraId="7205948F" w14:textId="4D5952F2" w:rsidR="00334F65" w:rsidRPr="005536F7" w:rsidRDefault="006476D9" w:rsidP="0037738A">
      <w:pPr>
        <w:ind w:firstLine="709"/>
        <w:jc w:val="both"/>
        <w:rPr>
          <w:color w:val="000000" w:themeColor="text1"/>
        </w:rPr>
      </w:pPr>
      <w:r w:rsidRPr="005536F7">
        <w:rPr>
          <w:color w:val="000000" w:themeColor="text1"/>
        </w:rPr>
        <w:t>3.1</w:t>
      </w:r>
      <w:r w:rsidR="00EC19C4" w:rsidRPr="005536F7">
        <w:rPr>
          <w:color w:val="000000" w:themeColor="text1"/>
        </w:rPr>
        <w:t>2</w:t>
      </w:r>
      <w:r w:rsidR="00A51DFC" w:rsidRPr="005536F7">
        <w:rPr>
          <w:color w:val="000000" w:themeColor="text1"/>
        </w:rPr>
        <w:t>.</w:t>
      </w:r>
      <w:r w:rsidR="00972D14" w:rsidRPr="005536F7">
        <w:rPr>
          <w:color w:val="000000" w:themeColor="text1"/>
        </w:rPr>
        <w:t> </w:t>
      </w:r>
      <w:r w:rsidR="003F35CA" w:rsidRPr="005536F7">
        <w:rPr>
          <w:color w:val="000000" w:themeColor="text1"/>
        </w:rPr>
        <w:t>Адрес поставки</w:t>
      </w:r>
      <w:r w:rsidR="00DD3333" w:rsidRPr="005536F7">
        <w:rPr>
          <w:color w:val="000000" w:themeColor="text1"/>
        </w:rPr>
        <w:t xml:space="preserve"> </w:t>
      </w:r>
      <w:r w:rsidR="00A51DFC" w:rsidRPr="005536F7">
        <w:rPr>
          <w:color w:val="000000" w:themeColor="text1"/>
        </w:rPr>
        <w:t>Товара</w:t>
      </w:r>
      <w:r w:rsidR="003F35CA" w:rsidRPr="005536F7">
        <w:rPr>
          <w:color w:val="000000" w:themeColor="text1"/>
        </w:rPr>
        <w:t>:</w:t>
      </w:r>
      <w:r w:rsidR="00F53DED" w:rsidRPr="005536F7">
        <w:rPr>
          <w:color w:val="000000" w:themeColor="text1"/>
        </w:rPr>
        <w:t xml:space="preserve"> </w:t>
      </w:r>
      <w:r w:rsidR="005F5765" w:rsidRPr="005536F7">
        <w:t xml:space="preserve">Российская Федерация, г. Москва, Троицкий административный округ, </w:t>
      </w:r>
      <w:proofErr w:type="spellStart"/>
      <w:r w:rsidR="005F5765" w:rsidRPr="005536F7">
        <w:t>Краснопахорский</w:t>
      </w:r>
      <w:proofErr w:type="spellEnd"/>
      <w:r w:rsidR="005F5765" w:rsidRPr="005536F7">
        <w:t xml:space="preserve"> район, улица </w:t>
      </w:r>
      <w:proofErr w:type="spellStart"/>
      <w:r w:rsidR="005F5765" w:rsidRPr="005536F7">
        <w:t>Лиозновой</w:t>
      </w:r>
      <w:proofErr w:type="spellEnd"/>
      <w:r w:rsidR="005F5765" w:rsidRPr="005536F7">
        <w:t>, «</w:t>
      </w:r>
      <w:proofErr w:type="spellStart"/>
      <w:r w:rsidR="005F5765" w:rsidRPr="005536F7">
        <w:t>Кинопарк</w:t>
      </w:r>
      <w:proofErr w:type="spellEnd"/>
      <w:r w:rsidR="005F5765" w:rsidRPr="005536F7">
        <w:t>»</w:t>
      </w:r>
      <w:r w:rsidR="007B6200" w:rsidRPr="005536F7">
        <w:t>.</w:t>
      </w:r>
      <w:r w:rsidR="0037738A" w:rsidRPr="005536F7">
        <w:rPr>
          <w:color w:val="000000" w:themeColor="text1"/>
        </w:rPr>
        <w:t xml:space="preserve"> </w:t>
      </w:r>
    </w:p>
    <w:p w14:paraId="4A21AB6C" w14:textId="77777777" w:rsidR="003550E9" w:rsidRPr="005536F7" w:rsidRDefault="003550E9" w:rsidP="008A2B49">
      <w:pPr>
        <w:ind w:firstLine="709"/>
        <w:jc w:val="both"/>
        <w:rPr>
          <w:color w:val="000000" w:themeColor="text1"/>
        </w:rPr>
      </w:pPr>
    </w:p>
    <w:p w14:paraId="7B7C22AE" w14:textId="1FBCE709" w:rsidR="003019C3" w:rsidRPr="005536F7" w:rsidRDefault="00972D14" w:rsidP="00356D1F">
      <w:pPr>
        <w:ind w:firstLine="709"/>
        <w:jc w:val="center"/>
        <w:rPr>
          <w:b/>
          <w:bCs/>
          <w:color w:val="000000" w:themeColor="text1"/>
        </w:rPr>
      </w:pPr>
      <w:r w:rsidRPr="005536F7">
        <w:rPr>
          <w:b/>
          <w:bCs/>
          <w:color w:val="000000" w:themeColor="text1"/>
        </w:rPr>
        <w:t xml:space="preserve">4. </w:t>
      </w:r>
      <w:r w:rsidR="0061445B" w:rsidRPr="005536F7">
        <w:rPr>
          <w:b/>
          <w:bCs/>
          <w:color w:val="000000" w:themeColor="text1"/>
        </w:rPr>
        <w:t xml:space="preserve">КАЧЕСТВО </w:t>
      </w:r>
      <w:r w:rsidR="0020349B" w:rsidRPr="005536F7">
        <w:rPr>
          <w:b/>
          <w:bCs/>
          <w:color w:val="000000" w:themeColor="text1"/>
        </w:rPr>
        <w:t>ТОВАР</w:t>
      </w:r>
      <w:r w:rsidR="0061445B" w:rsidRPr="005536F7">
        <w:rPr>
          <w:b/>
          <w:bCs/>
          <w:color w:val="000000" w:themeColor="text1"/>
        </w:rPr>
        <w:t>А</w:t>
      </w:r>
    </w:p>
    <w:p w14:paraId="644B6ACA" w14:textId="77777777" w:rsidR="003019C3" w:rsidRPr="005536F7" w:rsidRDefault="00972D14" w:rsidP="00305AEF">
      <w:pPr>
        <w:ind w:firstLine="709"/>
        <w:jc w:val="both"/>
        <w:rPr>
          <w:color w:val="000000" w:themeColor="text1"/>
        </w:rPr>
      </w:pPr>
      <w:r w:rsidRPr="005536F7">
        <w:rPr>
          <w:color w:val="000000" w:themeColor="text1"/>
        </w:rPr>
        <w:lastRenderedPageBreak/>
        <w:t>4.1. </w:t>
      </w:r>
      <w:r w:rsidR="0020349B" w:rsidRPr="005536F7">
        <w:rPr>
          <w:color w:val="000000" w:themeColor="text1"/>
        </w:rPr>
        <w:t>Товар</w:t>
      </w:r>
      <w:r w:rsidR="0061445B" w:rsidRPr="005536F7">
        <w:rPr>
          <w:color w:val="000000" w:themeColor="text1"/>
        </w:rPr>
        <w:t xml:space="preserve"> должен быть упакован в тару (упаковку), обеспечивающую сохранность </w:t>
      </w:r>
      <w:r w:rsidR="0020349B" w:rsidRPr="005536F7">
        <w:rPr>
          <w:color w:val="000000" w:themeColor="text1"/>
        </w:rPr>
        <w:t>Товар</w:t>
      </w:r>
      <w:r w:rsidR="0061445B" w:rsidRPr="005536F7">
        <w:rPr>
          <w:color w:val="000000" w:themeColor="text1"/>
        </w:rPr>
        <w:t>а при перевозке и хранении и соответствующую ГОСТам и ТУ, а также иным обязательным требованиям.</w:t>
      </w:r>
    </w:p>
    <w:p w14:paraId="3C4CB1B5" w14:textId="06DCC4A0" w:rsidR="003019C3" w:rsidRPr="005536F7" w:rsidRDefault="00972D14" w:rsidP="00305AEF">
      <w:pPr>
        <w:ind w:firstLine="709"/>
        <w:jc w:val="both"/>
        <w:rPr>
          <w:color w:val="000000" w:themeColor="text1"/>
        </w:rPr>
      </w:pPr>
      <w:r w:rsidRPr="005536F7">
        <w:rPr>
          <w:color w:val="000000" w:themeColor="text1"/>
        </w:rPr>
        <w:t>4.2. </w:t>
      </w:r>
      <w:r w:rsidR="0061445B" w:rsidRPr="005536F7">
        <w:rPr>
          <w:color w:val="000000" w:themeColor="text1"/>
        </w:rPr>
        <w:t xml:space="preserve">Качество </w:t>
      </w:r>
      <w:r w:rsidR="007833F1" w:rsidRPr="005536F7">
        <w:rPr>
          <w:color w:val="000000" w:themeColor="text1"/>
        </w:rPr>
        <w:t xml:space="preserve">Товара </w:t>
      </w:r>
      <w:r w:rsidR="0061445B" w:rsidRPr="005536F7">
        <w:rPr>
          <w:color w:val="000000" w:themeColor="text1"/>
        </w:rPr>
        <w:t xml:space="preserve">должно соответствовать действующим ГОСТам и ТУ, а также иным обязательным для данного вида </w:t>
      </w:r>
      <w:r w:rsidR="0020349B" w:rsidRPr="005536F7">
        <w:rPr>
          <w:color w:val="000000" w:themeColor="text1"/>
        </w:rPr>
        <w:t>Товар</w:t>
      </w:r>
      <w:r w:rsidR="0061445B" w:rsidRPr="005536F7">
        <w:rPr>
          <w:color w:val="000000" w:themeColor="text1"/>
        </w:rPr>
        <w:t>а требованиям (сертификатам, паспортам и т.д.).</w:t>
      </w:r>
    </w:p>
    <w:p w14:paraId="654A3CED" w14:textId="77777777" w:rsidR="003019C3" w:rsidRPr="005536F7" w:rsidRDefault="00972D14" w:rsidP="00305AEF">
      <w:pPr>
        <w:ind w:firstLine="709"/>
        <w:jc w:val="both"/>
        <w:rPr>
          <w:color w:val="000000" w:themeColor="text1"/>
        </w:rPr>
      </w:pPr>
      <w:r w:rsidRPr="005536F7">
        <w:rPr>
          <w:color w:val="000000" w:themeColor="text1"/>
        </w:rPr>
        <w:t>4.3. </w:t>
      </w:r>
      <w:r w:rsidR="0020349B" w:rsidRPr="005536F7">
        <w:rPr>
          <w:color w:val="000000" w:themeColor="text1"/>
        </w:rPr>
        <w:t>Товар</w:t>
      </w:r>
      <w:r w:rsidR="0061445B" w:rsidRPr="005536F7">
        <w:rPr>
          <w:color w:val="000000" w:themeColor="text1"/>
        </w:rPr>
        <w:t xml:space="preserve"> передается </w:t>
      </w:r>
      <w:r w:rsidR="00B17B4F" w:rsidRPr="005536F7">
        <w:rPr>
          <w:color w:val="000000" w:themeColor="text1"/>
        </w:rPr>
        <w:t>Заказчику</w:t>
      </w:r>
      <w:r w:rsidR="0061445B" w:rsidRPr="005536F7">
        <w:rPr>
          <w:color w:val="000000" w:themeColor="text1"/>
        </w:rPr>
        <w:t xml:space="preserve"> на основании соответствующих </w:t>
      </w:r>
      <w:r w:rsidR="0020349B" w:rsidRPr="005536F7">
        <w:rPr>
          <w:color w:val="000000" w:themeColor="text1"/>
        </w:rPr>
        <w:t>товарно</w:t>
      </w:r>
      <w:r w:rsidR="0061445B" w:rsidRPr="005536F7">
        <w:rPr>
          <w:color w:val="000000" w:themeColor="text1"/>
        </w:rPr>
        <w:t>-сопроводительных документов.</w:t>
      </w:r>
    </w:p>
    <w:p w14:paraId="6C103792" w14:textId="1CDC9831" w:rsidR="003019C3" w:rsidRPr="005536F7" w:rsidRDefault="00972D14" w:rsidP="00305AEF">
      <w:pPr>
        <w:ind w:firstLine="709"/>
        <w:jc w:val="both"/>
        <w:rPr>
          <w:color w:val="000000" w:themeColor="text1"/>
        </w:rPr>
      </w:pPr>
      <w:r w:rsidRPr="005536F7">
        <w:rPr>
          <w:color w:val="000000" w:themeColor="text1"/>
        </w:rPr>
        <w:t>4.4. </w:t>
      </w:r>
      <w:r w:rsidR="0020349B" w:rsidRPr="005536F7">
        <w:rPr>
          <w:color w:val="000000" w:themeColor="text1"/>
        </w:rPr>
        <w:t>Товар</w:t>
      </w:r>
      <w:r w:rsidR="0061445B" w:rsidRPr="005536F7">
        <w:rPr>
          <w:color w:val="000000" w:themeColor="text1"/>
        </w:rPr>
        <w:t xml:space="preserve"> поставляется в </w:t>
      </w:r>
      <w:r w:rsidR="009921E8" w:rsidRPr="005536F7">
        <w:rPr>
          <w:color w:val="000000" w:themeColor="text1"/>
        </w:rPr>
        <w:t>смонтированном виде</w:t>
      </w:r>
      <w:r w:rsidR="0061445B" w:rsidRPr="005536F7">
        <w:rPr>
          <w:color w:val="000000" w:themeColor="text1"/>
        </w:rPr>
        <w:t xml:space="preserve">, работоспособном состоянии, сопровождается </w:t>
      </w:r>
      <w:r w:rsidR="002A3D9C" w:rsidRPr="005536F7">
        <w:rPr>
          <w:color w:val="000000" w:themeColor="text1"/>
        </w:rPr>
        <w:t xml:space="preserve">необходимой </w:t>
      </w:r>
      <w:r w:rsidR="0061445B" w:rsidRPr="005536F7">
        <w:rPr>
          <w:color w:val="000000" w:themeColor="text1"/>
        </w:rPr>
        <w:t>документацией на русском языке.</w:t>
      </w:r>
    </w:p>
    <w:p w14:paraId="4530D652" w14:textId="608792EF" w:rsidR="003019C3" w:rsidRPr="005536F7" w:rsidRDefault="00972D14" w:rsidP="00305AEF">
      <w:pPr>
        <w:ind w:firstLine="709"/>
        <w:jc w:val="both"/>
        <w:rPr>
          <w:b/>
          <w:color w:val="000000" w:themeColor="text1"/>
        </w:rPr>
      </w:pPr>
      <w:r w:rsidRPr="005536F7">
        <w:rPr>
          <w:color w:val="000000" w:themeColor="text1"/>
        </w:rPr>
        <w:t>4.5. </w:t>
      </w:r>
      <w:r w:rsidR="0061445B" w:rsidRPr="005536F7">
        <w:rPr>
          <w:color w:val="000000" w:themeColor="text1"/>
        </w:rPr>
        <w:t xml:space="preserve">Поставщик предоставляет </w:t>
      </w:r>
      <w:r w:rsidR="00B17B4F" w:rsidRPr="005536F7">
        <w:rPr>
          <w:color w:val="000000" w:themeColor="text1"/>
        </w:rPr>
        <w:t>Заказчик</w:t>
      </w:r>
      <w:r w:rsidR="00147BE7" w:rsidRPr="005536F7">
        <w:rPr>
          <w:color w:val="000000" w:themeColor="text1"/>
        </w:rPr>
        <w:t>у</w:t>
      </w:r>
      <w:r w:rsidR="0061445B" w:rsidRPr="005536F7">
        <w:rPr>
          <w:color w:val="000000" w:themeColor="text1"/>
        </w:rPr>
        <w:t xml:space="preserve"> копии сертификатов соответствия на </w:t>
      </w:r>
      <w:r w:rsidR="0020349B" w:rsidRPr="005536F7">
        <w:rPr>
          <w:color w:val="000000" w:themeColor="text1"/>
        </w:rPr>
        <w:t>Товар</w:t>
      </w:r>
      <w:r w:rsidR="0061445B" w:rsidRPr="005536F7">
        <w:rPr>
          <w:color w:val="000000" w:themeColor="text1"/>
        </w:rPr>
        <w:t xml:space="preserve">ы, подлежащие обязательной сертификации и копии санитарно-эпидемиологических заключений на </w:t>
      </w:r>
      <w:r w:rsidR="0020349B" w:rsidRPr="005536F7">
        <w:rPr>
          <w:color w:val="000000" w:themeColor="text1"/>
        </w:rPr>
        <w:t>Товар</w:t>
      </w:r>
      <w:r w:rsidR="0061445B" w:rsidRPr="005536F7">
        <w:rPr>
          <w:color w:val="000000" w:themeColor="text1"/>
        </w:rPr>
        <w:t>ы, подлежащие обязательной санитарно-эпидемиологической экспертизе.</w:t>
      </w:r>
    </w:p>
    <w:p w14:paraId="7D9AF269" w14:textId="13C2D56A" w:rsidR="00B42C79" w:rsidRPr="005536F7" w:rsidRDefault="00972D14" w:rsidP="00305AEF">
      <w:pPr>
        <w:ind w:firstLine="709"/>
        <w:jc w:val="both"/>
        <w:rPr>
          <w:b/>
          <w:color w:val="000000" w:themeColor="text1"/>
        </w:rPr>
      </w:pPr>
      <w:r w:rsidRPr="005536F7">
        <w:rPr>
          <w:color w:val="000000" w:themeColor="text1"/>
        </w:rPr>
        <w:t>4.6. </w:t>
      </w:r>
      <w:r w:rsidR="00785E6F" w:rsidRPr="005536F7">
        <w:rPr>
          <w:color w:val="000000" w:themeColor="text1"/>
        </w:rPr>
        <w:t>П</w:t>
      </w:r>
      <w:r w:rsidR="00B42C79" w:rsidRPr="005536F7">
        <w:rPr>
          <w:color w:val="000000" w:themeColor="text1"/>
        </w:rPr>
        <w:t>оврежденный Товар подлежит замене</w:t>
      </w:r>
      <w:r w:rsidR="00E55F1D" w:rsidRPr="005536F7">
        <w:rPr>
          <w:color w:val="000000" w:themeColor="text1"/>
        </w:rPr>
        <w:t xml:space="preserve"> Поставщиком</w:t>
      </w:r>
      <w:r w:rsidR="00B42C79" w:rsidRPr="005536F7">
        <w:rPr>
          <w:color w:val="000000" w:themeColor="text1"/>
        </w:rPr>
        <w:t>.</w:t>
      </w:r>
    </w:p>
    <w:p w14:paraId="2707D5E3" w14:textId="565703D5" w:rsidR="00045776" w:rsidRDefault="00E61966" w:rsidP="00F32582">
      <w:pPr>
        <w:ind w:firstLine="709"/>
        <w:jc w:val="both"/>
        <w:rPr>
          <w:color w:val="000000" w:themeColor="text1"/>
        </w:rPr>
      </w:pPr>
      <w:r w:rsidRPr="005536F7">
        <w:rPr>
          <w:color w:val="000000" w:themeColor="text1"/>
        </w:rPr>
        <w:t>4.7. </w:t>
      </w:r>
      <w:r w:rsidR="00045776" w:rsidRPr="00045776">
        <w:rPr>
          <w:color w:val="000000" w:themeColor="text1"/>
        </w:rPr>
        <w:t xml:space="preserve">Срок гарантии качества на Товар должен быть не менее срока, установленного производителем (заводом-изготовителем Товара), определенного в руководстве (инструкции) по эксплуатации Товара или в соответствии с гарантийным талоном производителя (завода-изготовителя) или формуляром, или сервисной книжкой. В случае если производитель (завод-изготовитель) не установил срок гарантии качества товара, то Поставщик предоставляет свои гарантийные обязательства сроком не менее 1 (одного) года с даты подписания уполномоченными представителями Сторон </w:t>
      </w:r>
      <w:r w:rsidR="00045776">
        <w:rPr>
          <w:color w:val="000000" w:themeColor="text1"/>
        </w:rPr>
        <w:t>д</w:t>
      </w:r>
      <w:r w:rsidR="00045776" w:rsidRPr="00045776">
        <w:rPr>
          <w:color w:val="000000" w:themeColor="text1"/>
        </w:rPr>
        <w:t>окумента о приемке.</w:t>
      </w:r>
    </w:p>
    <w:p w14:paraId="30F858E8" w14:textId="770F6E15" w:rsidR="00B42C79" w:rsidRPr="005536F7" w:rsidRDefault="00F32582" w:rsidP="00305AEF">
      <w:pPr>
        <w:ind w:firstLine="709"/>
        <w:jc w:val="both"/>
        <w:rPr>
          <w:color w:val="000000" w:themeColor="text1"/>
        </w:rPr>
      </w:pPr>
      <w:r w:rsidRPr="005536F7">
        <w:rPr>
          <w:color w:val="000000" w:themeColor="text1"/>
        </w:rPr>
        <w:t>4.8</w:t>
      </w:r>
      <w:r w:rsidR="00E61966" w:rsidRPr="005536F7">
        <w:rPr>
          <w:color w:val="000000" w:themeColor="text1"/>
        </w:rPr>
        <w:t>. Гарантийный ремонт Товара, устранение недостатков осуществляется по заявке Заказчика, поданной Поставщику письменно по электронной почте, указанной в</w:t>
      </w:r>
      <w:r w:rsidR="00C92A36" w:rsidRPr="005536F7">
        <w:rPr>
          <w:color w:val="000000" w:themeColor="text1"/>
        </w:rPr>
        <w:t xml:space="preserve"> разделе</w:t>
      </w:r>
      <w:r w:rsidR="00E61966" w:rsidRPr="005536F7">
        <w:rPr>
          <w:color w:val="000000" w:themeColor="text1"/>
        </w:rPr>
        <w:t xml:space="preserve"> </w:t>
      </w:r>
      <w:r w:rsidR="00C92A36" w:rsidRPr="005536F7">
        <w:rPr>
          <w:color w:val="000000" w:themeColor="text1"/>
        </w:rPr>
        <w:t xml:space="preserve">«РЕКВИЗИТЫ СТОРОН» </w:t>
      </w:r>
      <w:r w:rsidR="00E61966" w:rsidRPr="005536F7">
        <w:rPr>
          <w:color w:val="000000" w:themeColor="text1"/>
        </w:rPr>
        <w:t xml:space="preserve">настоящего Договора, на территории Заказчика. </w:t>
      </w:r>
      <w:r w:rsidR="00C650C8" w:rsidRPr="005536F7">
        <w:rPr>
          <w:color w:val="000000" w:themeColor="text1"/>
          <w:spacing w:val="-4"/>
        </w:rPr>
        <w:t>В случае невозможности проведения ремонта Товара по месту его нахождения, доставка Товара до сервисного центра и обратно после гарантийного ремонта осуществляется за счет Поставщика. Срок принятия Товара в ремонт установлен условиями Сервисного центра. Иные условия гарантийного обслуживания Товара могут быть предусмотрены в Приложении № 1 к настоящему Договору.</w:t>
      </w:r>
    </w:p>
    <w:p w14:paraId="42779093" w14:textId="0353DBAC" w:rsidR="00B42C79" w:rsidRPr="005536F7" w:rsidRDefault="00F32582" w:rsidP="00305AEF">
      <w:pPr>
        <w:ind w:firstLine="709"/>
        <w:jc w:val="both"/>
        <w:rPr>
          <w:color w:val="000000" w:themeColor="text1"/>
        </w:rPr>
      </w:pPr>
      <w:r w:rsidRPr="005536F7">
        <w:rPr>
          <w:color w:val="000000" w:themeColor="text1"/>
        </w:rPr>
        <w:t>4.9</w:t>
      </w:r>
      <w:r w:rsidR="007840B9" w:rsidRPr="005536F7">
        <w:rPr>
          <w:color w:val="000000" w:themeColor="text1"/>
        </w:rPr>
        <w:t xml:space="preserve">. В случае выявления Заказчиком в течение гарантийного срока, указанного </w:t>
      </w:r>
      <w:r w:rsidR="00654004" w:rsidRPr="005536F7">
        <w:rPr>
          <w:color w:val="000000" w:themeColor="text1"/>
        </w:rPr>
        <w:t>в п.</w:t>
      </w:r>
      <w:r w:rsidR="007840B9" w:rsidRPr="005536F7">
        <w:rPr>
          <w:color w:val="000000" w:themeColor="text1"/>
        </w:rPr>
        <w:t xml:space="preserve"> 4.7 Договора, недостатков Товара, возникших по вине Поставщика или производителя, Заказчик незамедлительно уведомляет об этом Поставщика</w:t>
      </w:r>
      <w:r w:rsidR="00364D52" w:rsidRPr="005536F7">
        <w:rPr>
          <w:color w:val="000000" w:themeColor="text1"/>
        </w:rPr>
        <w:t xml:space="preserve"> по средствам </w:t>
      </w:r>
      <w:r w:rsidR="00121600" w:rsidRPr="005536F7">
        <w:rPr>
          <w:color w:val="000000" w:themeColor="text1"/>
        </w:rPr>
        <w:t>электронной почты</w:t>
      </w:r>
      <w:r w:rsidR="00352C50" w:rsidRPr="005536F7">
        <w:rPr>
          <w:color w:val="000000" w:themeColor="text1"/>
        </w:rPr>
        <w:t xml:space="preserve"> _____________ </w:t>
      </w:r>
      <w:r w:rsidR="00C5217E" w:rsidRPr="005536F7">
        <w:rPr>
          <w:color w:val="000000" w:themeColor="text1"/>
        </w:rPr>
        <w:t>и</w:t>
      </w:r>
      <w:r w:rsidR="007840B9" w:rsidRPr="005536F7">
        <w:rPr>
          <w:color w:val="000000" w:themeColor="text1"/>
        </w:rPr>
        <w:t xml:space="preserve"> приглашает для подписания акта о выявленных недостатках Товара и сроках устранения выявленных недостатков. Срок устранения Поставщиком обнаруженных недостатков не может превышать </w:t>
      </w:r>
      <w:r w:rsidR="00F962A7" w:rsidRPr="005536F7">
        <w:rPr>
          <w:color w:val="000000" w:themeColor="text1"/>
        </w:rPr>
        <w:t>14</w:t>
      </w:r>
      <w:r w:rsidR="00782DEC" w:rsidRPr="005536F7">
        <w:rPr>
          <w:color w:val="000000" w:themeColor="text1"/>
        </w:rPr>
        <w:t xml:space="preserve"> (</w:t>
      </w:r>
      <w:r w:rsidR="00F962A7" w:rsidRPr="005536F7">
        <w:rPr>
          <w:color w:val="000000" w:themeColor="text1"/>
        </w:rPr>
        <w:t>четырнадцать</w:t>
      </w:r>
      <w:r w:rsidR="00782DEC" w:rsidRPr="005536F7">
        <w:rPr>
          <w:color w:val="000000" w:themeColor="text1"/>
        </w:rPr>
        <w:t>)</w:t>
      </w:r>
      <w:r w:rsidR="007840B9" w:rsidRPr="005536F7">
        <w:rPr>
          <w:color w:val="000000" w:themeColor="text1"/>
        </w:rPr>
        <w:t xml:space="preserve"> рабочих дней с даты подписания Сторонами акта о выявленных недостатках, если иной срок не указан в таком акте</w:t>
      </w:r>
      <w:r w:rsidR="00B42C79" w:rsidRPr="005536F7">
        <w:rPr>
          <w:color w:val="000000" w:themeColor="text1"/>
        </w:rPr>
        <w:t xml:space="preserve">.  </w:t>
      </w:r>
    </w:p>
    <w:p w14:paraId="7FF23E80" w14:textId="431F0853" w:rsidR="00B42C79" w:rsidRPr="005536F7" w:rsidRDefault="00F32582" w:rsidP="00305AEF">
      <w:pPr>
        <w:ind w:firstLine="709"/>
        <w:jc w:val="both"/>
        <w:rPr>
          <w:color w:val="000000" w:themeColor="text1"/>
        </w:rPr>
      </w:pPr>
      <w:r w:rsidRPr="005536F7">
        <w:rPr>
          <w:color w:val="000000" w:themeColor="text1"/>
        </w:rPr>
        <w:t>4.10</w:t>
      </w:r>
      <w:r w:rsidR="00F90DA4" w:rsidRPr="005536F7">
        <w:rPr>
          <w:color w:val="000000" w:themeColor="text1"/>
        </w:rPr>
        <w:t>. </w:t>
      </w:r>
      <w:r w:rsidR="00B42C79" w:rsidRPr="005536F7">
        <w:rPr>
          <w:color w:val="000000" w:themeColor="text1"/>
        </w:rPr>
        <w:t xml:space="preserve">Если Поставщик не явится для подписания акта о выявленных недостатках в течение </w:t>
      </w:r>
      <w:r w:rsidR="00885F94" w:rsidRPr="005536F7">
        <w:rPr>
          <w:color w:val="000000" w:themeColor="text1"/>
        </w:rPr>
        <w:t>10</w:t>
      </w:r>
      <w:r w:rsidR="00B42C79" w:rsidRPr="005536F7">
        <w:rPr>
          <w:color w:val="000000" w:themeColor="text1"/>
        </w:rPr>
        <w:t xml:space="preserve"> (д</w:t>
      </w:r>
      <w:r w:rsidR="00885F94" w:rsidRPr="005536F7">
        <w:rPr>
          <w:color w:val="000000" w:themeColor="text1"/>
        </w:rPr>
        <w:t>есяти</w:t>
      </w:r>
      <w:r w:rsidR="00B42C79" w:rsidRPr="005536F7">
        <w:rPr>
          <w:color w:val="000000" w:themeColor="text1"/>
        </w:rPr>
        <w:t>) рабочих дней со дня получения уведомления Заказчика, Заказчик имеет право составить акт о выявленных недостатках в одностороннем порядке и направить его Поставщику, с требованием устранить недостатки. Если иные требования Заказчика не установлены в акте о выявленных недостатках, Поставщик обязан в срок, указанный в таком акте, произвести замену Товара на Товар надлежащего качества. Все расходы, связанные с заменой Товара и/или</w:t>
      </w:r>
      <w:r w:rsidR="003847CA" w:rsidRPr="005536F7">
        <w:rPr>
          <w:color w:val="000000" w:themeColor="text1"/>
          <w:lang w:val="en-US"/>
        </w:rPr>
        <w:t> </w:t>
      </w:r>
      <w:r w:rsidR="002834F5" w:rsidRPr="005536F7">
        <w:rPr>
          <w:color w:val="000000" w:themeColor="text1"/>
        </w:rPr>
        <w:t>устранением выявленных недостатков,</w:t>
      </w:r>
      <w:r w:rsidR="00B42C79" w:rsidRPr="005536F7">
        <w:rPr>
          <w:color w:val="000000" w:themeColor="text1"/>
        </w:rPr>
        <w:t xml:space="preserve"> </w:t>
      </w:r>
      <w:r w:rsidRPr="005536F7">
        <w:rPr>
          <w:color w:val="000000" w:themeColor="text1"/>
        </w:rPr>
        <w:t xml:space="preserve">должны быть </w:t>
      </w:r>
      <w:r w:rsidR="00885F94" w:rsidRPr="005536F7">
        <w:rPr>
          <w:color w:val="000000" w:themeColor="text1"/>
        </w:rPr>
        <w:t xml:space="preserve">прописаны в </w:t>
      </w:r>
      <w:r w:rsidRPr="005536F7">
        <w:rPr>
          <w:color w:val="000000" w:themeColor="text1"/>
        </w:rPr>
        <w:t>акте.</w:t>
      </w:r>
    </w:p>
    <w:p w14:paraId="0B54B24F" w14:textId="48812D2E" w:rsidR="00B42C79" w:rsidRPr="005536F7" w:rsidRDefault="00F32582" w:rsidP="00305AEF">
      <w:pPr>
        <w:ind w:firstLine="709"/>
        <w:jc w:val="both"/>
        <w:rPr>
          <w:color w:val="000000" w:themeColor="text1"/>
        </w:rPr>
      </w:pPr>
      <w:r w:rsidRPr="005536F7">
        <w:rPr>
          <w:color w:val="000000" w:themeColor="text1"/>
        </w:rPr>
        <w:t>4.11</w:t>
      </w:r>
      <w:r w:rsidR="00C60047" w:rsidRPr="005536F7">
        <w:rPr>
          <w:color w:val="000000" w:themeColor="text1"/>
        </w:rPr>
        <w:t xml:space="preserve">. Если Заказчик в течение гарантийного срока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 </w:t>
      </w:r>
    </w:p>
    <w:p w14:paraId="4B493347" w14:textId="263617D8" w:rsidR="00B536C0" w:rsidRPr="005536F7" w:rsidRDefault="00F32582" w:rsidP="00377F0F">
      <w:pPr>
        <w:ind w:firstLine="709"/>
        <w:jc w:val="both"/>
        <w:rPr>
          <w:color w:val="000000" w:themeColor="text1"/>
        </w:rPr>
      </w:pPr>
      <w:r w:rsidRPr="005536F7">
        <w:rPr>
          <w:color w:val="000000" w:themeColor="text1"/>
        </w:rPr>
        <w:t>4.12</w:t>
      </w:r>
      <w:r w:rsidR="00266138" w:rsidRPr="005536F7">
        <w:rPr>
          <w:color w:val="000000" w:themeColor="text1"/>
        </w:rPr>
        <w:t>. </w:t>
      </w:r>
      <w:r w:rsidR="00B42C79" w:rsidRPr="005536F7">
        <w:rPr>
          <w:color w:val="000000" w:themeColor="text1"/>
        </w:rPr>
        <w:t xml:space="preserve">Поставщик </w:t>
      </w:r>
      <w:r w:rsidR="0050262A" w:rsidRPr="005536F7">
        <w:rPr>
          <w:color w:val="000000" w:themeColor="text1"/>
        </w:rPr>
        <w:t xml:space="preserve">не </w:t>
      </w:r>
      <w:r w:rsidR="00B42C79" w:rsidRPr="005536F7">
        <w:rPr>
          <w:color w:val="000000" w:themeColor="text1"/>
        </w:rPr>
        <w:t>отвечает за недостатки Товара, если не докажет, что такие недостатки возникли после его передачи Заказчику вследствие нарушения Заказчиком правил пользования Товаром или его хранения, либо действия третьих лиц, либо в результате действия непреодолимой силы.</w:t>
      </w:r>
    </w:p>
    <w:p w14:paraId="5240F592" w14:textId="77777777" w:rsidR="00174C1B" w:rsidRPr="005536F7" w:rsidRDefault="00174C1B" w:rsidP="00305AEF">
      <w:pPr>
        <w:ind w:firstLine="709"/>
        <w:jc w:val="both"/>
        <w:rPr>
          <w:b/>
          <w:color w:val="000000" w:themeColor="text1"/>
        </w:rPr>
      </w:pPr>
    </w:p>
    <w:p w14:paraId="2119C685" w14:textId="77777777" w:rsidR="003019C3" w:rsidRPr="005536F7" w:rsidRDefault="0061445B" w:rsidP="00266138">
      <w:pPr>
        <w:pStyle w:val="31"/>
        <w:jc w:val="center"/>
        <w:rPr>
          <w:b/>
          <w:color w:val="000000" w:themeColor="text1"/>
          <w:sz w:val="24"/>
        </w:rPr>
      </w:pPr>
      <w:r w:rsidRPr="005536F7">
        <w:rPr>
          <w:b/>
          <w:color w:val="000000" w:themeColor="text1"/>
          <w:sz w:val="24"/>
        </w:rPr>
        <w:t xml:space="preserve">5. </w:t>
      </w:r>
      <w:r w:rsidR="00AA23E1" w:rsidRPr="005536F7">
        <w:rPr>
          <w:b/>
          <w:color w:val="000000" w:themeColor="text1"/>
          <w:sz w:val="24"/>
        </w:rPr>
        <w:t>РИСК ГИБЕЛИ ТОВАРА</w:t>
      </w:r>
    </w:p>
    <w:p w14:paraId="41887C1B" w14:textId="7C46A8E3" w:rsidR="00B841E8" w:rsidRPr="005536F7" w:rsidRDefault="001F53BB" w:rsidP="000C3B95">
      <w:pPr>
        <w:ind w:firstLine="709"/>
        <w:jc w:val="both"/>
        <w:rPr>
          <w:color w:val="000000" w:themeColor="text1"/>
        </w:rPr>
      </w:pPr>
      <w:r w:rsidRPr="005536F7">
        <w:rPr>
          <w:color w:val="000000" w:themeColor="text1"/>
        </w:rPr>
        <w:lastRenderedPageBreak/>
        <w:t xml:space="preserve">5.1. </w:t>
      </w:r>
      <w:r w:rsidR="006D002A" w:rsidRPr="005536F7">
        <w:rPr>
          <w:color w:val="000000" w:themeColor="text1"/>
        </w:rPr>
        <w:t>Все риски случайной гибели и повреждения Товара</w:t>
      </w:r>
      <w:r w:rsidR="00E91B3F" w:rsidRPr="005536F7">
        <w:rPr>
          <w:color w:val="000000" w:themeColor="text1"/>
        </w:rPr>
        <w:t xml:space="preserve"> и переход права собственности на Товар</w:t>
      </w:r>
      <w:r w:rsidR="006D002A" w:rsidRPr="005536F7">
        <w:rPr>
          <w:color w:val="000000" w:themeColor="text1"/>
        </w:rPr>
        <w:t xml:space="preserve"> возникают у Заказчика</w:t>
      </w:r>
      <w:r w:rsidR="000C3B95" w:rsidRPr="005536F7">
        <w:rPr>
          <w:color w:val="000000" w:themeColor="text1"/>
        </w:rPr>
        <w:t xml:space="preserve"> с</w:t>
      </w:r>
      <w:r w:rsidRPr="005536F7">
        <w:rPr>
          <w:color w:val="000000" w:themeColor="text1"/>
        </w:rPr>
        <w:t xml:space="preserve"> момента подписания Сторонами Товарно-сопроводительных документов</w:t>
      </w:r>
      <w:r w:rsidR="000C3B95" w:rsidRPr="005536F7">
        <w:rPr>
          <w:color w:val="000000" w:themeColor="text1"/>
        </w:rPr>
        <w:t>.</w:t>
      </w:r>
    </w:p>
    <w:p w14:paraId="302546B5" w14:textId="77777777" w:rsidR="006F1071" w:rsidRPr="005536F7" w:rsidRDefault="006F1071" w:rsidP="001F53BB">
      <w:pPr>
        <w:ind w:firstLine="709"/>
        <w:jc w:val="both"/>
        <w:rPr>
          <w:color w:val="000000" w:themeColor="text1"/>
        </w:rPr>
      </w:pPr>
    </w:p>
    <w:p w14:paraId="0F09AF5E" w14:textId="691900BA" w:rsidR="006F1071" w:rsidRPr="005536F7" w:rsidRDefault="006F1071" w:rsidP="006F1071">
      <w:pPr>
        <w:jc w:val="center"/>
        <w:rPr>
          <w:b/>
          <w:color w:val="000000" w:themeColor="text1"/>
        </w:rPr>
      </w:pPr>
      <w:r w:rsidRPr="005536F7">
        <w:rPr>
          <w:b/>
          <w:color w:val="000000" w:themeColor="text1"/>
        </w:rPr>
        <w:t>6. АНТИКОРРУПЦИОННАЯ ОГОВОРКА</w:t>
      </w:r>
    </w:p>
    <w:p w14:paraId="01995C54" w14:textId="7F54D36C" w:rsidR="006F1071" w:rsidRPr="005536F7" w:rsidRDefault="006F1071" w:rsidP="006F1071">
      <w:pPr>
        <w:ind w:firstLine="709"/>
        <w:jc w:val="both"/>
        <w:rPr>
          <w:color w:val="000000" w:themeColor="text1"/>
        </w:rPr>
      </w:pPr>
      <w:r w:rsidRPr="005536F7">
        <w:rPr>
          <w:color w:val="000000" w:themeColor="text1"/>
        </w:rPr>
        <w:t>6.1.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7377B850" w14:textId="743FDE60" w:rsidR="006F1071" w:rsidRPr="005536F7" w:rsidRDefault="006F1071" w:rsidP="006F1071">
      <w:pPr>
        <w:ind w:firstLine="709"/>
        <w:jc w:val="both"/>
        <w:rPr>
          <w:color w:val="000000" w:themeColor="text1"/>
        </w:rPr>
      </w:pPr>
      <w:r w:rsidRPr="005536F7">
        <w:rPr>
          <w:color w:val="000000" w:themeColor="text1"/>
        </w:rPr>
        <w:t>6.2.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действующим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52E6BEF0" w14:textId="51430ABA" w:rsidR="006F1071" w:rsidRPr="005536F7" w:rsidRDefault="006F1071" w:rsidP="006F1071">
      <w:pPr>
        <w:ind w:firstLine="709"/>
        <w:jc w:val="both"/>
        <w:rPr>
          <w:color w:val="000000" w:themeColor="text1"/>
        </w:rPr>
      </w:pPr>
      <w:r w:rsidRPr="005536F7">
        <w:rPr>
          <w:color w:val="000000" w:themeColor="text1"/>
        </w:rPr>
        <w:t xml:space="preserve">6.3.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другой стороной, ее аффилированными лицами, работниками или посредниками. </w:t>
      </w:r>
    </w:p>
    <w:p w14:paraId="7937D586" w14:textId="6DE55757" w:rsidR="006F1071" w:rsidRPr="005536F7" w:rsidRDefault="006F1071" w:rsidP="006F1071">
      <w:pPr>
        <w:ind w:firstLine="709"/>
        <w:jc w:val="both"/>
        <w:rPr>
          <w:color w:val="000000" w:themeColor="text1"/>
        </w:rPr>
      </w:pPr>
      <w:r w:rsidRPr="005536F7">
        <w:rPr>
          <w:color w:val="000000" w:themeColor="text1"/>
        </w:rPr>
        <w:t>6.4. В случае нарушения одной Стороной положений пунктов 6.1-6.3, другая Сторона имеет право расторгнуть Договор в одностороннем внесудебном порядке путем направления мотивированного письменного уведомления об отказе от Договора.</w:t>
      </w:r>
    </w:p>
    <w:p w14:paraId="4E92B642" w14:textId="77777777" w:rsidR="001F53BB" w:rsidRPr="005536F7" w:rsidRDefault="001F53BB" w:rsidP="001F53BB">
      <w:pPr>
        <w:ind w:firstLine="709"/>
        <w:jc w:val="both"/>
        <w:rPr>
          <w:color w:val="000000" w:themeColor="text1"/>
        </w:rPr>
      </w:pPr>
    </w:p>
    <w:p w14:paraId="4D64351A" w14:textId="77777777" w:rsidR="003019C3" w:rsidRPr="005536F7" w:rsidRDefault="0061445B" w:rsidP="004804A1">
      <w:pPr>
        <w:jc w:val="center"/>
        <w:rPr>
          <w:b/>
          <w:bCs/>
          <w:color w:val="000000" w:themeColor="text1"/>
        </w:rPr>
      </w:pPr>
      <w:r w:rsidRPr="005536F7">
        <w:rPr>
          <w:b/>
          <w:bCs/>
          <w:color w:val="000000" w:themeColor="text1"/>
        </w:rPr>
        <w:t>7. ОТВЕТСТВЕННОСТЬ СТОРОН</w:t>
      </w:r>
    </w:p>
    <w:p w14:paraId="36110120" w14:textId="6D7C004E" w:rsidR="00182FCC" w:rsidRPr="005536F7" w:rsidRDefault="00B61972" w:rsidP="00182FCC">
      <w:pPr>
        <w:ind w:firstLine="709"/>
        <w:jc w:val="both"/>
        <w:rPr>
          <w:color w:val="000000" w:themeColor="text1"/>
          <w:lang w:eastAsia="ru-RU"/>
        </w:rPr>
      </w:pPr>
      <w:r w:rsidRPr="005536F7">
        <w:rPr>
          <w:color w:val="000000" w:themeColor="text1"/>
          <w:lang w:eastAsia="ru-RU"/>
        </w:rPr>
        <w:t>7.1. </w:t>
      </w:r>
      <w:r w:rsidR="00182FCC" w:rsidRPr="005536F7">
        <w:rPr>
          <w:color w:val="000000" w:themeColor="text1"/>
          <w:lang w:eastAsia="ru-RU"/>
        </w:rPr>
        <w:t xml:space="preserve"> За неисполнение или ненадлежащее исполнение своих обязательств, установленных настоящим Договором, Заказчик и </w:t>
      </w:r>
      <w:r w:rsidR="00382652" w:rsidRPr="005536F7">
        <w:rPr>
          <w:color w:val="000000" w:themeColor="text1"/>
          <w:lang w:eastAsia="ru-RU"/>
        </w:rPr>
        <w:t>Поставщик</w:t>
      </w:r>
      <w:r w:rsidR="00182FCC" w:rsidRPr="005536F7">
        <w:rPr>
          <w:color w:val="000000" w:themeColor="text1"/>
          <w:lang w:eastAsia="ru-RU"/>
        </w:rPr>
        <w:t xml:space="preserve"> несут ответственность в соответствии </w:t>
      </w:r>
      <w:r w:rsidR="00200F5E" w:rsidRPr="005536F7">
        <w:rPr>
          <w:color w:val="000000" w:themeColor="text1"/>
          <w:lang w:eastAsia="ru-RU"/>
        </w:rPr>
        <w:t xml:space="preserve">с условиями Договора и действующим </w:t>
      </w:r>
      <w:r w:rsidR="00182FCC" w:rsidRPr="005536F7">
        <w:rPr>
          <w:color w:val="000000" w:themeColor="text1"/>
          <w:lang w:eastAsia="ru-RU"/>
        </w:rPr>
        <w:t>законодательством Российской Федерации.</w:t>
      </w:r>
    </w:p>
    <w:p w14:paraId="45650875" w14:textId="6A6BFEDC" w:rsidR="00182FCC" w:rsidRPr="005536F7" w:rsidRDefault="00182FCC" w:rsidP="00182FCC">
      <w:pPr>
        <w:ind w:firstLine="709"/>
        <w:jc w:val="both"/>
        <w:rPr>
          <w:color w:val="000000" w:themeColor="text1"/>
          <w:lang w:eastAsia="ru-RU"/>
        </w:rPr>
      </w:pPr>
      <w:r w:rsidRPr="005536F7">
        <w:rPr>
          <w:color w:val="000000" w:themeColor="text1"/>
          <w:lang w:eastAsia="ru-RU"/>
        </w:rPr>
        <w:t>7.2</w:t>
      </w:r>
      <w:r w:rsidR="002075D5" w:rsidRPr="005536F7">
        <w:rPr>
          <w:color w:val="000000" w:themeColor="text1"/>
          <w:lang w:eastAsia="ru-RU"/>
        </w:rPr>
        <w:t>.</w:t>
      </w:r>
      <w:r w:rsidRPr="005536F7">
        <w:rPr>
          <w:color w:val="000000" w:themeColor="text1"/>
          <w:lang w:eastAsia="ru-RU"/>
        </w:rPr>
        <w:t xml:space="preserve"> Размер штрафа устанавливается настоящим Договором в порядке, установленном настоящей статьей, в том числе рассчитывается как процент Цены Договора</w:t>
      </w:r>
      <w:r w:rsidR="000D0C86" w:rsidRPr="005536F7">
        <w:rPr>
          <w:color w:val="000000" w:themeColor="text1"/>
          <w:lang w:eastAsia="ru-RU"/>
        </w:rPr>
        <w:t xml:space="preserve"> </w:t>
      </w:r>
      <w:r w:rsidRPr="005536F7">
        <w:rPr>
          <w:color w:val="000000" w:themeColor="text1"/>
          <w:lang w:eastAsia="ru-RU"/>
        </w:rPr>
        <w:t>(далее - Цена Договора</w:t>
      </w:r>
      <w:r w:rsidR="000D0C86" w:rsidRPr="005536F7">
        <w:rPr>
          <w:color w:val="000000" w:themeColor="text1"/>
          <w:lang w:eastAsia="ru-RU"/>
        </w:rPr>
        <w:t>)</w:t>
      </w:r>
      <w:r w:rsidRPr="005536F7">
        <w:rPr>
          <w:color w:val="000000" w:themeColor="text1"/>
          <w:lang w:eastAsia="ru-RU"/>
        </w:rPr>
        <w:t>.</w:t>
      </w:r>
    </w:p>
    <w:p w14:paraId="5002568E" w14:textId="4C1D1F07" w:rsidR="00182FCC" w:rsidRPr="005536F7" w:rsidRDefault="00182FCC" w:rsidP="00182FCC">
      <w:pPr>
        <w:ind w:firstLine="709"/>
        <w:jc w:val="both"/>
        <w:rPr>
          <w:color w:val="000000" w:themeColor="text1"/>
          <w:lang w:eastAsia="ru-RU"/>
        </w:rPr>
      </w:pPr>
      <w:r w:rsidRPr="005536F7">
        <w:rPr>
          <w:color w:val="000000" w:themeColor="text1"/>
          <w:lang w:eastAsia="ru-RU"/>
        </w:rPr>
        <w:t>7.3</w:t>
      </w:r>
      <w:r w:rsidR="002075D5" w:rsidRPr="005536F7">
        <w:rPr>
          <w:color w:val="000000" w:themeColor="text1"/>
          <w:lang w:eastAsia="ru-RU"/>
        </w:rPr>
        <w:t>.</w:t>
      </w:r>
      <w:r w:rsidRPr="005536F7">
        <w:rPr>
          <w:color w:val="000000" w:themeColor="text1"/>
          <w:lang w:eastAsia="ru-RU"/>
        </w:rPr>
        <w:t xml:space="preserve"> За каждый факт неисполнения или ненадлежащего исполнения </w:t>
      </w:r>
      <w:r w:rsidR="00382652" w:rsidRPr="005536F7">
        <w:rPr>
          <w:color w:val="000000" w:themeColor="text1"/>
          <w:lang w:eastAsia="ru-RU"/>
        </w:rPr>
        <w:t>Поставщиком</w:t>
      </w:r>
      <w:r w:rsidRPr="005536F7">
        <w:rPr>
          <w:color w:val="000000" w:themeColor="text1"/>
          <w:lang w:eastAsia="ru-RU"/>
        </w:rPr>
        <w:t xml:space="preserve">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04BF6E90" w14:textId="4145DD64" w:rsidR="00182FCC" w:rsidRPr="005536F7" w:rsidRDefault="00182FCC" w:rsidP="00182FCC">
      <w:pPr>
        <w:ind w:firstLine="709"/>
        <w:jc w:val="both"/>
        <w:rPr>
          <w:color w:val="000000" w:themeColor="text1"/>
          <w:lang w:eastAsia="ru-RU"/>
        </w:rPr>
      </w:pPr>
      <w:r w:rsidRPr="005536F7">
        <w:rPr>
          <w:color w:val="000000" w:themeColor="text1"/>
          <w:lang w:eastAsia="ru-RU"/>
        </w:rPr>
        <w:t>10 процентов Цены Договора (Этапа) в случае, если Цена Договора (Этапа) не превышает 3 млн. рублей</w:t>
      </w:r>
      <w:r w:rsidR="00B62E51">
        <w:rPr>
          <w:color w:val="000000" w:themeColor="text1"/>
          <w:lang w:eastAsia="ru-RU"/>
        </w:rPr>
        <w:t>.</w:t>
      </w:r>
    </w:p>
    <w:p w14:paraId="2F10B213" w14:textId="143C38F8" w:rsidR="00182FCC" w:rsidRPr="005536F7" w:rsidRDefault="00182FCC" w:rsidP="00182FCC">
      <w:pPr>
        <w:ind w:firstLine="709"/>
        <w:jc w:val="both"/>
        <w:rPr>
          <w:color w:val="000000" w:themeColor="text1"/>
          <w:lang w:eastAsia="ru-RU"/>
        </w:rPr>
      </w:pPr>
      <w:r w:rsidRPr="005536F7">
        <w:rPr>
          <w:color w:val="000000" w:themeColor="text1"/>
          <w:lang w:eastAsia="ru-RU"/>
        </w:rPr>
        <w:t>7.</w:t>
      </w:r>
      <w:r w:rsidR="00243875" w:rsidRPr="005536F7">
        <w:rPr>
          <w:color w:val="000000" w:themeColor="text1"/>
          <w:lang w:eastAsia="ru-RU"/>
        </w:rPr>
        <w:t>4</w:t>
      </w:r>
      <w:r w:rsidR="002075D5" w:rsidRPr="005536F7">
        <w:rPr>
          <w:color w:val="000000" w:themeColor="text1"/>
          <w:lang w:eastAsia="ru-RU"/>
        </w:rPr>
        <w:t>.</w:t>
      </w:r>
      <w:r w:rsidRPr="005536F7">
        <w:rPr>
          <w:color w:val="000000" w:themeColor="text1"/>
          <w:lang w:eastAsia="ru-RU"/>
        </w:rPr>
        <w:t xml:space="preserve"> За каждый факт неисполнения или ненадлежащего исполнения </w:t>
      </w:r>
      <w:r w:rsidR="0062640C" w:rsidRPr="005536F7">
        <w:rPr>
          <w:color w:val="000000" w:themeColor="text1"/>
          <w:lang w:eastAsia="ru-RU"/>
        </w:rPr>
        <w:t>Поставщик</w:t>
      </w:r>
      <w:r w:rsidRPr="005536F7">
        <w:rPr>
          <w:color w:val="000000" w:themeColor="text1"/>
          <w:lang w:eastAsia="ru-RU"/>
        </w:rPr>
        <w:t>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2E8C4909" w14:textId="59BE1940" w:rsidR="00182FCC" w:rsidRPr="005536F7" w:rsidRDefault="00182FCC" w:rsidP="00182FCC">
      <w:pPr>
        <w:ind w:firstLine="709"/>
        <w:jc w:val="both"/>
        <w:rPr>
          <w:color w:val="000000" w:themeColor="text1"/>
          <w:lang w:eastAsia="ru-RU"/>
        </w:rPr>
      </w:pPr>
      <w:r w:rsidRPr="005536F7">
        <w:rPr>
          <w:color w:val="000000" w:themeColor="text1"/>
          <w:lang w:eastAsia="ru-RU"/>
        </w:rPr>
        <w:t>7.</w:t>
      </w:r>
      <w:r w:rsidR="00243875" w:rsidRPr="005536F7">
        <w:rPr>
          <w:color w:val="000000" w:themeColor="text1"/>
          <w:lang w:eastAsia="ru-RU"/>
        </w:rPr>
        <w:t>4</w:t>
      </w:r>
      <w:r w:rsidRPr="005536F7">
        <w:rPr>
          <w:color w:val="000000" w:themeColor="text1"/>
          <w:lang w:eastAsia="ru-RU"/>
        </w:rPr>
        <w:t>.1</w:t>
      </w:r>
      <w:r w:rsidR="002075D5" w:rsidRPr="005536F7">
        <w:rPr>
          <w:color w:val="000000" w:themeColor="text1"/>
          <w:lang w:eastAsia="ru-RU"/>
        </w:rPr>
        <w:t>.</w:t>
      </w:r>
      <w:r w:rsidRPr="005536F7">
        <w:rPr>
          <w:color w:val="000000" w:themeColor="text1"/>
          <w:lang w:eastAsia="ru-RU"/>
        </w:rPr>
        <w:t xml:space="preserve"> 1000 рублей, если цена Договора не превышает 3 млн. рублей</w:t>
      </w:r>
      <w:r w:rsidR="00B62E51">
        <w:rPr>
          <w:color w:val="000000" w:themeColor="text1"/>
          <w:lang w:eastAsia="ru-RU"/>
        </w:rPr>
        <w:t>.</w:t>
      </w:r>
    </w:p>
    <w:p w14:paraId="11BF35C6" w14:textId="1D249946" w:rsidR="00182FCC" w:rsidRPr="005536F7" w:rsidRDefault="00182FCC" w:rsidP="00182FCC">
      <w:pPr>
        <w:ind w:firstLine="709"/>
        <w:jc w:val="both"/>
        <w:rPr>
          <w:color w:val="000000" w:themeColor="text1"/>
          <w:lang w:eastAsia="ru-RU"/>
        </w:rPr>
      </w:pPr>
      <w:r w:rsidRPr="005536F7">
        <w:rPr>
          <w:color w:val="000000" w:themeColor="text1"/>
          <w:lang w:eastAsia="ru-RU"/>
        </w:rPr>
        <w:t>7.</w:t>
      </w:r>
      <w:r w:rsidR="00243875" w:rsidRPr="005536F7">
        <w:rPr>
          <w:color w:val="000000" w:themeColor="text1"/>
          <w:lang w:eastAsia="ru-RU"/>
        </w:rPr>
        <w:t>5</w:t>
      </w:r>
      <w:r w:rsidR="002075D5" w:rsidRPr="005536F7">
        <w:rPr>
          <w:color w:val="000000" w:themeColor="text1"/>
          <w:lang w:eastAsia="ru-RU"/>
        </w:rPr>
        <w:t>.</w:t>
      </w:r>
      <w:r w:rsidRPr="005536F7">
        <w:rPr>
          <w:color w:val="000000" w:themeColor="text1"/>
          <w:lang w:eastAsia="ru-RU"/>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F7E9C82" w14:textId="4E843472" w:rsidR="00182FCC" w:rsidRPr="005536F7" w:rsidRDefault="00182FCC" w:rsidP="00182FCC">
      <w:pPr>
        <w:ind w:firstLine="709"/>
        <w:jc w:val="both"/>
        <w:rPr>
          <w:color w:val="000000" w:themeColor="text1"/>
          <w:lang w:eastAsia="ru-RU"/>
        </w:rPr>
      </w:pPr>
      <w:r w:rsidRPr="005536F7">
        <w:rPr>
          <w:color w:val="000000" w:themeColor="text1"/>
          <w:lang w:eastAsia="ru-RU"/>
        </w:rPr>
        <w:t>7.</w:t>
      </w:r>
      <w:r w:rsidR="00243875" w:rsidRPr="005536F7">
        <w:rPr>
          <w:color w:val="000000" w:themeColor="text1"/>
          <w:lang w:eastAsia="ru-RU"/>
        </w:rPr>
        <w:t>5</w:t>
      </w:r>
      <w:r w:rsidRPr="005536F7">
        <w:rPr>
          <w:color w:val="000000" w:themeColor="text1"/>
          <w:lang w:eastAsia="ru-RU"/>
        </w:rPr>
        <w:t>.1</w:t>
      </w:r>
      <w:r w:rsidR="002075D5" w:rsidRPr="005536F7">
        <w:rPr>
          <w:color w:val="000000" w:themeColor="text1"/>
          <w:lang w:eastAsia="ru-RU"/>
        </w:rPr>
        <w:t>.</w:t>
      </w:r>
      <w:r w:rsidRPr="005536F7">
        <w:rPr>
          <w:color w:val="000000" w:themeColor="text1"/>
          <w:lang w:eastAsia="ru-RU"/>
        </w:rPr>
        <w:t xml:space="preserve"> 1000 рублей, если Цена Договора не превышает 3 млн. рублей (включительно)</w:t>
      </w:r>
      <w:r w:rsidR="00B62E51">
        <w:rPr>
          <w:color w:val="000000" w:themeColor="text1"/>
          <w:lang w:eastAsia="ru-RU"/>
        </w:rPr>
        <w:t>.</w:t>
      </w:r>
    </w:p>
    <w:p w14:paraId="1E203033" w14:textId="3A4030DF" w:rsidR="00182FCC" w:rsidRPr="005536F7" w:rsidRDefault="00182FCC" w:rsidP="00182FCC">
      <w:pPr>
        <w:ind w:firstLine="709"/>
        <w:jc w:val="both"/>
        <w:rPr>
          <w:color w:val="000000" w:themeColor="text1"/>
          <w:lang w:eastAsia="ru-RU"/>
        </w:rPr>
      </w:pPr>
      <w:r w:rsidRPr="005536F7">
        <w:rPr>
          <w:color w:val="000000" w:themeColor="text1"/>
          <w:lang w:eastAsia="ru-RU"/>
        </w:rPr>
        <w:t>7.</w:t>
      </w:r>
      <w:r w:rsidR="00243875" w:rsidRPr="005536F7">
        <w:rPr>
          <w:color w:val="000000" w:themeColor="text1"/>
          <w:lang w:eastAsia="ru-RU"/>
        </w:rPr>
        <w:t>6</w:t>
      </w:r>
      <w:r w:rsidR="002075D5" w:rsidRPr="005536F7">
        <w:rPr>
          <w:color w:val="000000" w:themeColor="text1"/>
          <w:lang w:eastAsia="ru-RU"/>
        </w:rPr>
        <w:t>. </w:t>
      </w:r>
      <w:r w:rsidRPr="005536F7">
        <w:rPr>
          <w:color w:val="000000" w:themeColor="text1"/>
          <w:lang w:eastAsia="ru-RU"/>
        </w:rPr>
        <w:t xml:space="preserve">Пеня начисляется за каждый день просрочки исполнения </w:t>
      </w:r>
      <w:r w:rsidR="00CC0E16" w:rsidRPr="005536F7">
        <w:rPr>
          <w:color w:val="000000" w:themeColor="text1"/>
          <w:lang w:eastAsia="ru-RU"/>
        </w:rPr>
        <w:t>Поставщик</w:t>
      </w:r>
      <w:r w:rsidRPr="005536F7">
        <w:rPr>
          <w:color w:val="000000" w:themeColor="text1"/>
          <w:lang w:eastAsia="ru-RU"/>
        </w:rPr>
        <w:t xml:space="preserve">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w:t>
      </w:r>
      <w:r w:rsidRPr="005536F7">
        <w:rPr>
          <w:color w:val="000000" w:themeColor="text1"/>
          <w:lang w:eastAsia="ru-RU"/>
        </w:rPr>
        <w:lastRenderedPageBreak/>
        <w:t xml:space="preserve">Договора, этапов исполнения Договора, уменьшенной на сумму, пропорциональную объему обязательств, предусмотренных Договором и фактически исполненных </w:t>
      </w:r>
      <w:r w:rsidR="00CC0E16" w:rsidRPr="005536F7">
        <w:rPr>
          <w:color w:val="000000" w:themeColor="text1"/>
          <w:lang w:eastAsia="ru-RU"/>
        </w:rPr>
        <w:t>Поставщик</w:t>
      </w:r>
      <w:r w:rsidRPr="005536F7">
        <w:rPr>
          <w:color w:val="000000" w:themeColor="text1"/>
          <w:lang w:eastAsia="ru-RU"/>
        </w:rPr>
        <w:t>ом.</w:t>
      </w:r>
    </w:p>
    <w:p w14:paraId="53E5DE8E" w14:textId="4B9FB1A1" w:rsidR="00182FCC" w:rsidRPr="005536F7" w:rsidRDefault="00182FCC" w:rsidP="00182FCC">
      <w:pPr>
        <w:ind w:firstLine="709"/>
        <w:jc w:val="both"/>
        <w:rPr>
          <w:color w:val="000000" w:themeColor="text1"/>
          <w:lang w:eastAsia="ru-RU"/>
        </w:rPr>
      </w:pPr>
      <w:r w:rsidRPr="005536F7">
        <w:rPr>
          <w:color w:val="000000" w:themeColor="text1"/>
          <w:lang w:eastAsia="ru-RU"/>
        </w:rPr>
        <w:t>7.</w:t>
      </w:r>
      <w:r w:rsidR="00243875" w:rsidRPr="005536F7">
        <w:rPr>
          <w:color w:val="000000" w:themeColor="text1"/>
          <w:lang w:eastAsia="ru-RU"/>
        </w:rPr>
        <w:t>7</w:t>
      </w:r>
      <w:r w:rsidR="002075D5" w:rsidRPr="005536F7">
        <w:rPr>
          <w:color w:val="000000" w:themeColor="text1"/>
          <w:lang w:eastAsia="ru-RU"/>
        </w:rPr>
        <w:t>.</w:t>
      </w:r>
      <w:r w:rsidRPr="005536F7">
        <w:rPr>
          <w:color w:val="000000" w:themeColor="text1"/>
          <w:lang w:eastAsia="ru-RU"/>
        </w:rPr>
        <w:t xml:space="preserve"> 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3497D91C" w14:textId="486E466E" w:rsidR="00182FCC" w:rsidRPr="005536F7" w:rsidRDefault="00182FCC" w:rsidP="00182FCC">
      <w:pPr>
        <w:ind w:firstLine="709"/>
        <w:jc w:val="both"/>
        <w:rPr>
          <w:color w:val="000000" w:themeColor="text1"/>
          <w:lang w:eastAsia="ru-RU"/>
        </w:rPr>
      </w:pPr>
      <w:r w:rsidRPr="005536F7">
        <w:rPr>
          <w:color w:val="000000" w:themeColor="text1"/>
          <w:lang w:eastAsia="ru-RU"/>
        </w:rPr>
        <w:t>7.</w:t>
      </w:r>
      <w:r w:rsidR="00243875" w:rsidRPr="005536F7">
        <w:rPr>
          <w:color w:val="000000" w:themeColor="text1"/>
          <w:lang w:eastAsia="ru-RU"/>
        </w:rPr>
        <w:t>8</w:t>
      </w:r>
      <w:r w:rsidR="002075D5" w:rsidRPr="005536F7">
        <w:rPr>
          <w:color w:val="000000" w:themeColor="text1"/>
          <w:lang w:eastAsia="ru-RU"/>
        </w:rPr>
        <w:t>.</w:t>
      </w:r>
      <w:r w:rsidRPr="005536F7">
        <w:rPr>
          <w:color w:val="000000" w:themeColor="text1"/>
          <w:lang w:eastAsia="ru-RU"/>
        </w:rPr>
        <w:t xml:space="preserve"> Общая сумма начисленных штрафов за неисполнение или ненадлежащее исполнение </w:t>
      </w:r>
      <w:r w:rsidR="00CC0E16" w:rsidRPr="005536F7">
        <w:rPr>
          <w:color w:val="000000" w:themeColor="text1"/>
          <w:lang w:eastAsia="ru-RU"/>
        </w:rPr>
        <w:t>Поставщик</w:t>
      </w:r>
      <w:r w:rsidRPr="005536F7">
        <w:rPr>
          <w:color w:val="000000" w:themeColor="text1"/>
          <w:lang w:eastAsia="ru-RU"/>
        </w:rPr>
        <w:t>ом обязательств, предусмотренных Договором, не может превышать Цену Договора.</w:t>
      </w:r>
    </w:p>
    <w:p w14:paraId="4070D3C0" w14:textId="7AB67DCE" w:rsidR="00182FCC" w:rsidRPr="005536F7" w:rsidRDefault="00182FCC" w:rsidP="00182FCC">
      <w:pPr>
        <w:ind w:firstLine="709"/>
        <w:jc w:val="both"/>
        <w:rPr>
          <w:color w:val="000000" w:themeColor="text1"/>
          <w:lang w:eastAsia="ru-RU"/>
        </w:rPr>
      </w:pPr>
      <w:r w:rsidRPr="005536F7">
        <w:rPr>
          <w:color w:val="000000" w:themeColor="text1"/>
          <w:lang w:eastAsia="ru-RU"/>
        </w:rPr>
        <w:t>7.</w:t>
      </w:r>
      <w:r w:rsidR="00243875" w:rsidRPr="005536F7">
        <w:rPr>
          <w:color w:val="000000" w:themeColor="text1"/>
          <w:lang w:eastAsia="ru-RU"/>
        </w:rPr>
        <w:t>9</w:t>
      </w:r>
      <w:r w:rsidR="002075D5" w:rsidRPr="005536F7">
        <w:rPr>
          <w:color w:val="000000" w:themeColor="text1"/>
          <w:lang w:eastAsia="ru-RU"/>
        </w:rPr>
        <w:t>. </w:t>
      </w:r>
      <w:r w:rsidRPr="005536F7">
        <w:rPr>
          <w:color w:val="000000" w:themeColor="text1"/>
          <w:lang w:eastAsia="ru-RU"/>
        </w:rPr>
        <w:t>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437838A7" w14:textId="54B3D894" w:rsidR="00182FCC" w:rsidRPr="005536F7" w:rsidRDefault="00182FCC" w:rsidP="00182FCC">
      <w:pPr>
        <w:ind w:firstLine="709"/>
        <w:jc w:val="both"/>
        <w:rPr>
          <w:color w:val="000000" w:themeColor="text1"/>
          <w:lang w:eastAsia="ru-RU"/>
        </w:rPr>
      </w:pPr>
      <w:r w:rsidRPr="005536F7">
        <w:rPr>
          <w:color w:val="000000" w:themeColor="text1"/>
          <w:lang w:eastAsia="ru-RU"/>
        </w:rPr>
        <w:t>7.1</w:t>
      </w:r>
      <w:r w:rsidR="00243875" w:rsidRPr="005536F7">
        <w:rPr>
          <w:color w:val="000000" w:themeColor="text1"/>
          <w:lang w:eastAsia="ru-RU"/>
        </w:rPr>
        <w:t>0</w:t>
      </w:r>
      <w:r w:rsidR="002075D5" w:rsidRPr="005536F7">
        <w:rPr>
          <w:color w:val="000000" w:themeColor="text1"/>
          <w:lang w:eastAsia="ru-RU"/>
        </w:rPr>
        <w:t>. </w:t>
      </w:r>
      <w:r w:rsidRPr="005536F7">
        <w:rPr>
          <w:color w:val="000000" w:themeColor="text1"/>
          <w:lang w:eastAsia="ru-RU"/>
        </w:rPr>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76223894" w14:textId="5C3899FD" w:rsidR="00182FCC" w:rsidRPr="005536F7" w:rsidRDefault="00182FCC" w:rsidP="00182FCC">
      <w:pPr>
        <w:ind w:firstLine="709"/>
        <w:jc w:val="both"/>
        <w:rPr>
          <w:color w:val="000000" w:themeColor="text1"/>
          <w:lang w:eastAsia="ru-RU"/>
        </w:rPr>
      </w:pPr>
      <w:r w:rsidRPr="005536F7">
        <w:rPr>
          <w:color w:val="000000" w:themeColor="text1"/>
          <w:lang w:eastAsia="ru-RU"/>
        </w:rPr>
        <w:t>7.1</w:t>
      </w:r>
      <w:r w:rsidR="002075D5" w:rsidRPr="005536F7">
        <w:rPr>
          <w:color w:val="000000" w:themeColor="text1"/>
          <w:lang w:eastAsia="ru-RU"/>
        </w:rPr>
        <w:t>1. </w:t>
      </w:r>
      <w:r w:rsidRPr="005536F7">
        <w:rPr>
          <w:color w:val="000000" w:themeColor="text1"/>
          <w:lang w:eastAsia="ru-RU"/>
        </w:rPr>
        <w:t xml:space="preserve">В случае установления уполномоченными контрольными органами фактов </w:t>
      </w:r>
      <w:r w:rsidR="00B4282D">
        <w:rPr>
          <w:color w:val="000000" w:themeColor="text1"/>
          <w:lang w:eastAsia="ru-RU"/>
        </w:rPr>
        <w:t>исполнения обязательств</w:t>
      </w:r>
      <w:r w:rsidRPr="005536F7">
        <w:rPr>
          <w:color w:val="000000" w:themeColor="text1"/>
          <w:lang w:eastAsia="ru-RU"/>
        </w:rPr>
        <w:t xml:space="preserve"> не в полном объеме и/или завышения их стоимости </w:t>
      </w:r>
      <w:r w:rsidR="00CC0E16" w:rsidRPr="005536F7">
        <w:rPr>
          <w:color w:val="000000" w:themeColor="text1"/>
          <w:lang w:eastAsia="ru-RU"/>
        </w:rPr>
        <w:t>Поставщик</w:t>
      </w:r>
      <w:r w:rsidRPr="005536F7">
        <w:rPr>
          <w:color w:val="000000" w:themeColor="text1"/>
          <w:lang w:eastAsia="ru-RU"/>
        </w:rPr>
        <w:t xml:space="preserve"> осуществляет возврат Заказчику излишне уплаченных денежных средств.</w:t>
      </w:r>
    </w:p>
    <w:p w14:paraId="19E184C6" w14:textId="123A1D78" w:rsidR="00182FCC" w:rsidRPr="005536F7" w:rsidRDefault="00182FCC" w:rsidP="00182FCC">
      <w:pPr>
        <w:ind w:firstLine="709"/>
        <w:jc w:val="both"/>
        <w:rPr>
          <w:color w:val="000000" w:themeColor="text1"/>
          <w:lang w:eastAsia="ru-RU"/>
        </w:rPr>
      </w:pPr>
      <w:r w:rsidRPr="005536F7">
        <w:rPr>
          <w:color w:val="000000" w:themeColor="text1"/>
          <w:lang w:eastAsia="ru-RU"/>
        </w:rPr>
        <w:t>7.1</w:t>
      </w:r>
      <w:r w:rsidR="002075D5" w:rsidRPr="005536F7">
        <w:rPr>
          <w:color w:val="000000" w:themeColor="text1"/>
          <w:lang w:eastAsia="ru-RU"/>
        </w:rPr>
        <w:t>2.</w:t>
      </w:r>
      <w:r w:rsidRPr="005536F7">
        <w:rPr>
          <w:color w:val="000000" w:themeColor="text1"/>
          <w:lang w:eastAsia="ru-RU"/>
        </w:rPr>
        <w:t xml:space="preserve"> Уплата </w:t>
      </w:r>
      <w:r w:rsidR="00CC0E16" w:rsidRPr="005536F7">
        <w:rPr>
          <w:color w:val="000000" w:themeColor="text1"/>
          <w:lang w:eastAsia="ru-RU"/>
        </w:rPr>
        <w:t>Поставщико</w:t>
      </w:r>
      <w:r w:rsidRPr="005536F7">
        <w:rPr>
          <w:color w:val="000000" w:themeColor="text1"/>
          <w:lang w:eastAsia="ru-RU"/>
        </w:rPr>
        <w:t>м неустойки или применение иной формы ответственности не освобождает его от исполнения обязательств по настоящему Договору.</w:t>
      </w:r>
    </w:p>
    <w:p w14:paraId="72ACFB6A" w14:textId="17715F20" w:rsidR="00182FCC" w:rsidRPr="005536F7" w:rsidRDefault="00182FCC" w:rsidP="00182FCC">
      <w:pPr>
        <w:ind w:firstLine="709"/>
        <w:jc w:val="both"/>
        <w:rPr>
          <w:color w:val="000000" w:themeColor="text1"/>
          <w:lang w:eastAsia="ru-RU"/>
        </w:rPr>
      </w:pPr>
      <w:r w:rsidRPr="005536F7">
        <w:rPr>
          <w:color w:val="000000" w:themeColor="text1"/>
          <w:lang w:eastAsia="ru-RU"/>
        </w:rPr>
        <w:t>7.1</w:t>
      </w:r>
      <w:r w:rsidR="002075D5" w:rsidRPr="005536F7">
        <w:rPr>
          <w:color w:val="000000" w:themeColor="text1"/>
          <w:lang w:eastAsia="ru-RU"/>
        </w:rPr>
        <w:t>3. </w:t>
      </w:r>
      <w:r w:rsidRPr="005536F7">
        <w:rPr>
          <w:color w:val="000000" w:themeColor="text1"/>
          <w:lang w:eastAsia="ru-RU"/>
        </w:rPr>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4AE9BCDE" w14:textId="5EBA0AE1" w:rsidR="00772C85" w:rsidRPr="005536F7" w:rsidRDefault="00264E3E" w:rsidP="002075D5">
      <w:pPr>
        <w:ind w:firstLine="709"/>
        <w:jc w:val="both"/>
        <w:rPr>
          <w:color w:val="000000" w:themeColor="text1"/>
        </w:rPr>
      </w:pPr>
      <w:r w:rsidRPr="005536F7">
        <w:rPr>
          <w:color w:val="000000" w:themeColor="text1"/>
        </w:rPr>
        <w:t>7.</w:t>
      </w:r>
      <w:r w:rsidR="00763784" w:rsidRPr="005536F7">
        <w:rPr>
          <w:color w:val="000000" w:themeColor="text1"/>
        </w:rPr>
        <w:t>1</w:t>
      </w:r>
      <w:r w:rsidR="002075D5" w:rsidRPr="005536F7">
        <w:rPr>
          <w:color w:val="000000" w:themeColor="text1"/>
        </w:rPr>
        <w:t>4.</w:t>
      </w:r>
      <w:r w:rsidR="00B61972" w:rsidRPr="005536F7">
        <w:rPr>
          <w:color w:val="000000" w:themeColor="text1"/>
        </w:rPr>
        <w:t> </w:t>
      </w:r>
      <w:r w:rsidR="00772C85" w:rsidRPr="005536F7">
        <w:rPr>
          <w:color w:val="000000" w:themeColor="text1"/>
        </w:rPr>
        <w:t xml:space="preserve">Заказчик </w:t>
      </w:r>
      <w:r w:rsidR="00E13144" w:rsidRPr="005536F7">
        <w:rPr>
          <w:color w:val="000000" w:themeColor="text1"/>
        </w:rPr>
        <w:t>вправе, уведомив Поставщика, отказаться от приняти</w:t>
      </w:r>
      <w:r w:rsidR="0032565E" w:rsidRPr="005536F7">
        <w:rPr>
          <w:color w:val="000000" w:themeColor="text1"/>
        </w:rPr>
        <w:t xml:space="preserve">я Товара, поставка которого </w:t>
      </w:r>
      <w:r w:rsidR="00E13144" w:rsidRPr="005536F7">
        <w:rPr>
          <w:color w:val="000000" w:themeColor="text1"/>
        </w:rPr>
        <w:t xml:space="preserve">просрочена на </w:t>
      </w:r>
      <w:r w:rsidR="00E36D13" w:rsidRPr="005536F7">
        <w:rPr>
          <w:color w:val="000000" w:themeColor="text1"/>
        </w:rPr>
        <w:t>30</w:t>
      </w:r>
      <w:r w:rsidR="00E13144" w:rsidRPr="005536F7">
        <w:rPr>
          <w:color w:val="000000" w:themeColor="text1"/>
        </w:rPr>
        <w:t xml:space="preserve"> (</w:t>
      </w:r>
      <w:r w:rsidR="00E36D13" w:rsidRPr="005536F7">
        <w:rPr>
          <w:color w:val="000000" w:themeColor="text1"/>
        </w:rPr>
        <w:t>Тридцать</w:t>
      </w:r>
      <w:r w:rsidR="00E13144" w:rsidRPr="005536F7">
        <w:rPr>
          <w:color w:val="000000" w:themeColor="text1"/>
        </w:rPr>
        <w:t xml:space="preserve">) </w:t>
      </w:r>
      <w:r w:rsidR="00B230EC" w:rsidRPr="005536F7">
        <w:rPr>
          <w:color w:val="000000" w:themeColor="text1"/>
        </w:rPr>
        <w:t>календарных</w:t>
      </w:r>
      <w:r w:rsidR="00E13144" w:rsidRPr="005536F7">
        <w:rPr>
          <w:color w:val="000000" w:themeColor="text1"/>
        </w:rPr>
        <w:t xml:space="preserve"> дней.</w:t>
      </w:r>
    </w:p>
    <w:p w14:paraId="6BC97BC8" w14:textId="77777777" w:rsidR="00B558E6" w:rsidRPr="005536F7" w:rsidRDefault="00B558E6" w:rsidP="00305AEF">
      <w:pPr>
        <w:ind w:firstLine="709"/>
        <w:jc w:val="both"/>
        <w:rPr>
          <w:color w:val="000000" w:themeColor="text1"/>
          <w:lang w:eastAsia="ru-RU"/>
        </w:rPr>
      </w:pPr>
    </w:p>
    <w:p w14:paraId="7AE3F537" w14:textId="77777777" w:rsidR="00A4392C" w:rsidRPr="005536F7" w:rsidRDefault="00A4392C" w:rsidP="00F86A9D">
      <w:pPr>
        <w:jc w:val="center"/>
        <w:rPr>
          <w:b/>
          <w:color w:val="000000" w:themeColor="text1"/>
          <w:lang w:eastAsia="ru-RU"/>
        </w:rPr>
      </w:pPr>
      <w:r w:rsidRPr="005536F7">
        <w:rPr>
          <w:b/>
          <w:color w:val="000000" w:themeColor="text1"/>
          <w:lang w:eastAsia="ru-RU"/>
        </w:rPr>
        <w:t>8</w:t>
      </w:r>
      <w:r w:rsidR="001B275D" w:rsidRPr="005536F7">
        <w:rPr>
          <w:b/>
          <w:color w:val="000000" w:themeColor="text1"/>
          <w:lang w:eastAsia="ru-RU"/>
        </w:rPr>
        <w:t>. ПРАВА И ОБЯЗАННОСТИ СТОРОН</w:t>
      </w:r>
    </w:p>
    <w:p w14:paraId="16432C27" w14:textId="77777777" w:rsidR="001B275D" w:rsidRPr="005536F7" w:rsidRDefault="001B275D" w:rsidP="00305AEF">
      <w:pPr>
        <w:ind w:firstLine="709"/>
        <w:jc w:val="both"/>
        <w:rPr>
          <w:b/>
          <w:color w:val="000000" w:themeColor="text1"/>
          <w:lang w:eastAsia="ru-RU"/>
        </w:rPr>
      </w:pPr>
      <w:r w:rsidRPr="005536F7">
        <w:rPr>
          <w:b/>
          <w:color w:val="000000" w:themeColor="text1"/>
          <w:lang w:eastAsia="ru-RU"/>
        </w:rPr>
        <w:t>8.1.</w:t>
      </w:r>
      <w:r w:rsidR="00F86A9D" w:rsidRPr="005536F7">
        <w:rPr>
          <w:b/>
          <w:color w:val="000000" w:themeColor="text1"/>
          <w:lang w:eastAsia="ru-RU"/>
        </w:rPr>
        <w:t> </w:t>
      </w:r>
      <w:r w:rsidRPr="005536F7">
        <w:rPr>
          <w:b/>
          <w:color w:val="000000" w:themeColor="text1"/>
          <w:lang w:eastAsia="ru-RU"/>
        </w:rPr>
        <w:t>Поставщик обязан:</w:t>
      </w:r>
    </w:p>
    <w:p w14:paraId="2A01A0AC" w14:textId="3B0578A2" w:rsidR="001B275D" w:rsidRPr="005536F7" w:rsidRDefault="001B275D" w:rsidP="00305AEF">
      <w:pPr>
        <w:ind w:firstLine="709"/>
        <w:jc w:val="both"/>
        <w:rPr>
          <w:color w:val="000000" w:themeColor="text1"/>
          <w:lang w:eastAsia="ru-RU"/>
        </w:rPr>
      </w:pPr>
      <w:r w:rsidRPr="005536F7">
        <w:rPr>
          <w:color w:val="000000" w:themeColor="text1"/>
          <w:lang w:eastAsia="ru-RU"/>
        </w:rPr>
        <w:t>8.1.1.</w:t>
      </w:r>
      <w:r w:rsidR="00F86A9D" w:rsidRPr="005536F7">
        <w:rPr>
          <w:color w:val="000000" w:themeColor="text1"/>
          <w:lang w:eastAsia="ru-RU"/>
        </w:rPr>
        <w:t> П</w:t>
      </w:r>
      <w:r w:rsidRPr="005536F7">
        <w:rPr>
          <w:color w:val="000000" w:themeColor="text1"/>
          <w:lang w:eastAsia="ru-RU"/>
        </w:rPr>
        <w:t xml:space="preserve">оставить Товар Заказчику в соответствии с условиями </w:t>
      </w:r>
      <w:r w:rsidR="00F86A9D" w:rsidRPr="005536F7">
        <w:rPr>
          <w:color w:val="000000" w:themeColor="text1"/>
          <w:lang w:eastAsia="ru-RU"/>
        </w:rPr>
        <w:t>Договора.</w:t>
      </w:r>
    </w:p>
    <w:p w14:paraId="1B7DAB6C" w14:textId="485D4A06" w:rsidR="001B275D" w:rsidRPr="005536F7" w:rsidRDefault="001B275D" w:rsidP="00305AEF">
      <w:pPr>
        <w:ind w:firstLine="709"/>
        <w:jc w:val="both"/>
        <w:rPr>
          <w:color w:val="000000" w:themeColor="text1"/>
          <w:lang w:eastAsia="ru-RU"/>
        </w:rPr>
      </w:pPr>
      <w:r w:rsidRPr="005536F7">
        <w:rPr>
          <w:color w:val="000000" w:themeColor="text1"/>
          <w:lang w:eastAsia="ru-RU"/>
        </w:rPr>
        <w:t>8.1.2</w:t>
      </w:r>
      <w:r w:rsidR="00F86A9D" w:rsidRPr="005536F7">
        <w:rPr>
          <w:color w:val="000000" w:themeColor="text1"/>
          <w:lang w:eastAsia="ru-RU"/>
        </w:rPr>
        <w:t>. О</w:t>
      </w:r>
      <w:r w:rsidRPr="005536F7">
        <w:rPr>
          <w:color w:val="000000" w:themeColor="text1"/>
          <w:lang w:eastAsia="ru-RU"/>
        </w:rPr>
        <w:t>дновременно с передачей Товара передать Заказчику его принадлежности и относящиеся к нему документы (технический паспорт</w:t>
      </w:r>
      <w:r w:rsidR="0062715B" w:rsidRPr="005536F7">
        <w:rPr>
          <w:color w:val="000000" w:themeColor="text1"/>
          <w:lang w:eastAsia="ru-RU"/>
        </w:rPr>
        <w:t xml:space="preserve"> на Товар</w:t>
      </w:r>
      <w:r w:rsidR="00DC3AD5" w:rsidRPr="005536F7">
        <w:rPr>
          <w:color w:val="000000" w:themeColor="text1"/>
          <w:lang w:eastAsia="ru-RU"/>
        </w:rPr>
        <w:t xml:space="preserve"> и документы</w:t>
      </w:r>
      <w:r w:rsidRPr="005536F7">
        <w:rPr>
          <w:color w:val="000000" w:themeColor="text1"/>
          <w:lang w:eastAsia="ru-RU"/>
        </w:rPr>
        <w:t xml:space="preserve">, </w:t>
      </w:r>
      <w:r w:rsidR="0085373D" w:rsidRPr="005536F7">
        <w:rPr>
          <w:color w:val="000000" w:themeColor="text1"/>
        </w:rPr>
        <w:t xml:space="preserve">сертификаты соответствия, </w:t>
      </w:r>
      <w:r w:rsidRPr="005536F7">
        <w:rPr>
          <w:color w:val="000000" w:themeColor="text1"/>
          <w:lang w:eastAsia="ru-RU"/>
        </w:rPr>
        <w:t>инструкцию по эксплуатации Товар</w:t>
      </w:r>
      <w:r w:rsidR="00F86A9D" w:rsidRPr="005536F7">
        <w:rPr>
          <w:color w:val="000000" w:themeColor="text1"/>
          <w:lang w:eastAsia="ru-RU"/>
        </w:rPr>
        <w:t>а, гарантийный талон (паспорт)</w:t>
      </w:r>
      <w:r w:rsidR="008848E4" w:rsidRPr="005536F7">
        <w:rPr>
          <w:color w:val="000000" w:themeColor="text1"/>
          <w:lang w:eastAsia="ru-RU"/>
        </w:rPr>
        <w:t xml:space="preserve"> при наличии</w:t>
      </w:r>
      <w:r w:rsidR="00F86A9D" w:rsidRPr="005536F7">
        <w:rPr>
          <w:color w:val="000000" w:themeColor="text1"/>
          <w:lang w:eastAsia="ru-RU"/>
        </w:rPr>
        <w:t>).</w:t>
      </w:r>
    </w:p>
    <w:p w14:paraId="3F2605E8" w14:textId="77777777" w:rsidR="001B275D" w:rsidRPr="005536F7" w:rsidRDefault="00F86A9D" w:rsidP="00305AEF">
      <w:pPr>
        <w:ind w:firstLine="709"/>
        <w:jc w:val="both"/>
        <w:rPr>
          <w:color w:val="000000" w:themeColor="text1"/>
          <w:lang w:eastAsia="ru-RU"/>
        </w:rPr>
      </w:pPr>
      <w:r w:rsidRPr="005536F7">
        <w:rPr>
          <w:color w:val="000000" w:themeColor="text1"/>
          <w:lang w:eastAsia="ru-RU"/>
        </w:rPr>
        <w:t>8.1.3. О</w:t>
      </w:r>
      <w:r w:rsidR="001B275D" w:rsidRPr="005536F7">
        <w:rPr>
          <w:color w:val="000000" w:themeColor="text1"/>
          <w:lang w:eastAsia="ru-RU"/>
        </w:rPr>
        <w:t>беспечить условия гарантийного обслуживания</w:t>
      </w:r>
      <w:r w:rsidRPr="005536F7">
        <w:rPr>
          <w:color w:val="000000" w:themeColor="text1"/>
          <w:lang w:eastAsia="ru-RU"/>
        </w:rPr>
        <w:t xml:space="preserve"> Товара.</w:t>
      </w:r>
    </w:p>
    <w:p w14:paraId="386FEBDC" w14:textId="2C806375" w:rsidR="00983D37" w:rsidRPr="005536F7" w:rsidRDefault="001B275D" w:rsidP="00983D37">
      <w:pPr>
        <w:ind w:firstLine="709"/>
        <w:jc w:val="both"/>
        <w:rPr>
          <w:color w:val="000000" w:themeColor="text1"/>
          <w:lang w:eastAsia="ru-RU"/>
        </w:rPr>
      </w:pPr>
      <w:r w:rsidRPr="005536F7">
        <w:rPr>
          <w:color w:val="000000" w:themeColor="text1"/>
          <w:lang w:eastAsia="ru-RU"/>
        </w:rPr>
        <w:t>8.1.</w:t>
      </w:r>
      <w:r w:rsidR="003E41C7">
        <w:rPr>
          <w:color w:val="000000" w:themeColor="text1"/>
          <w:lang w:eastAsia="ru-RU"/>
        </w:rPr>
        <w:t>4</w:t>
      </w:r>
      <w:r w:rsidRPr="005536F7">
        <w:rPr>
          <w:color w:val="000000" w:themeColor="text1"/>
          <w:lang w:eastAsia="ru-RU"/>
        </w:rPr>
        <w:t>.</w:t>
      </w:r>
      <w:r w:rsidR="00F86A9D" w:rsidRPr="005536F7">
        <w:rPr>
          <w:color w:val="000000" w:themeColor="text1"/>
          <w:lang w:eastAsia="ru-RU"/>
        </w:rPr>
        <w:t> П</w:t>
      </w:r>
      <w:r w:rsidRPr="005536F7">
        <w:rPr>
          <w:color w:val="000000" w:themeColor="text1"/>
          <w:lang w:eastAsia="ru-RU"/>
        </w:rPr>
        <w:t xml:space="preserve">одписывать </w:t>
      </w:r>
      <w:r w:rsidR="005C092C" w:rsidRPr="005536F7">
        <w:rPr>
          <w:color w:val="000000" w:themeColor="text1"/>
          <w:lang w:eastAsia="ru-RU"/>
        </w:rPr>
        <w:t>УПД</w:t>
      </w:r>
      <w:r w:rsidRPr="005536F7">
        <w:rPr>
          <w:color w:val="000000" w:themeColor="text1"/>
          <w:lang w:eastAsia="ru-RU"/>
        </w:rPr>
        <w:t xml:space="preserve"> </w:t>
      </w:r>
      <w:r w:rsidR="002267FB" w:rsidRPr="005536F7">
        <w:rPr>
          <w:color w:val="000000" w:themeColor="text1"/>
          <w:lang w:eastAsia="ru-RU"/>
        </w:rPr>
        <w:t xml:space="preserve">или </w:t>
      </w:r>
      <w:r w:rsidR="002267FB" w:rsidRPr="005536F7">
        <w:rPr>
          <w:color w:val="000000" w:themeColor="text1"/>
        </w:rPr>
        <w:t xml:space="preserve">Товарную накладную по форме ТОРГ-12 </w:t>
      </w:r>
      <w:r w:rsidRPr="005536F7">
        <w:rPr>
          <w:color w:val="000000" w:themeColor="text1"/>
          <w:lang w:eastAsia="ru-RU"/>
        </w:rPr>
        <w:t>в порядке и в сроки, установленные Договором.</w:t>
      </w:r>
    </w:p>
    <w:p w14:paraId="0A5C3B3C" w14:textId="0C38B1CD" w:rsidR="00983D37" w:rsidRPr="005536F7" w:rsidRDefault="00B558E6" w:rsidP="00983D37">
      <w:pPr>
        <w:ind w:firstLine="709"/>
        <w:jc w:val="both"/>
        <w:rPr>
          <w:color w:val="000000" w:themeColor="text1"/>
          <w:lang w:eastAsia="ru-RU"/>
        </w:rPr>
      </w:pPr>
      <w:r w:rsidRPr="005536F7">
        <w:rPr>
          <w:color w:val="000000" w:themeColor="text1"/>
          <w:lang w:eastAsia="ru-RU"/>
        </w:rPr>
        <w:t>8.1.</w:t>
      </w:r>
      <w:r w:rsidR="003E41C7">
        <w:rPr>
          <w:color w:val="000000" w:themeColor="text1"/>
          <w:lang w:eastAsia="ru-RU"/>
        </w:rPr>
        <w:t>5</w:t>
      </w:r>
      <w:r w:rsidRPr="005536F7">
        <w:rPr>
          <w:color w:val="000000" w:themeColor="text1"/>
          <w:lang w:eastAsia="ru-RU"/>
        </w:rPr>
        <w:t>.</w:t>
      </w:r>
      <w:r w:rsidR="002267FB" w:rsidRPr="005536F7">
        <w:rPr>
          <w:color w:val="000000" w:themeColor="text1"/>
          <w:lang w:eastAsia="ru-RU"/>
        </w:rPr>
        <w:t xml:space="preserve"> По требованию Заказчика </w:t>
      </w:r>
      <w:r w:rsidRPr="005536F7">
        <w:rPr>
          <w:color w:val="000000" w:themeColor="text1"/>
          <w:lang w:eastAsia="ru-RU"/>
        </w:rPr>
        <w:t>предоставлять</w:t>
      </w:r>
      <w:r w:rsidR="002267FB" w:rsidRPr="005536F7">
        <w:rPr>
          <w:color w:val="000000" w:themeColor="text1"/>
          <w:lang w:eastAsia="ru-RU"/>
        </w:rPr>
        <w:t xml:space="preserve"> </w:t>
      </w:r>
      <w:r w:rsidRPr="005536F7">
        <w:rPr>
          <w:color w:val="000000" w:themeColor="text1"/>
          <w:lang w:eastAsia="ru-RU"/>
        </w:rPr>
        <w:t>график выполнения поставки и информацию о ходе исполнения Договора.</w:t>
      </w:r>
    </w:p>
    <w:p w14:paraId="0440C3E6" w14:textId="712DEFBC" w:rsidR="00F06FC5" w:rsidRPr="005536F7" w:rsidRDefault="00F06FC5" w:rsidP="00983D37">
      <w:pPr>
        <w:ind w:firstLine="709"/>
        <w:jc w:val="both"/>
        <w:rPr>
          <w:color w:val="000000" w:themeColor="text1"/>
          <w:lang w:eastAsia="ru-RU"/>
        </w:rPr>
      </w:pPr>
      <w:r w:rsidRPr="005536F7">
        <w:rPr>
          <w:color w:val="000000" w:themeColor="text1"/>
          <w:lang w:eastAsia="ru-RU"/>
        </w:rPr>
        <w:t>8.1.</w:t>
      </w:r>
      <w:r w:rsidR="003E41C7">
        <w:rPr>
          <w:color w:val="000000" w:themeColor="text1"/>
          <w:lang w:eastAsia="ru-RU"/>
        </w:rPr>
        <w:t>6</w:t>
      </w:r>
      <w:r w:rsidRPr="005536F7">
        <w:rPr>
          <w:color w:val="000000" w:themeColor="text1"/>
          <w:lang w:eastAsia="ru-RU"/>
        </w:rPr>
        <w:t>.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36CDC026" w14:textId="54EB7F50" w:rsidR="00F06FC5" w:rsidRPr="005536F7" w:rsidRDefault="00F06FC5" w:rsidP="00983D37">
      <w:pPr>
        <w:ind w:firstLine="709"/>
        <w:jc w:val="both"/>
        <w:rPr>
          <w:color w:val="000000" w:themeColor="text1"/>
          <w:lang w:eastAsia="ru-RU"/>
        </w:rPr>
      </w:pPr>
      <w:r w:rsidRPr="005536F7">
        <w:rPr>
          <w:color w:val="000000" w:themeColor="text1"/>
          <w:lang w:eastAsia="ru-RU"/>
        </w:rPr>
        <w:t xml:space="preserve">8.1.8. </w:t>
      </w:r>
      <w:r w:rsidRPr="005536F7">
        <w:t>Предоставлять по требованию Заказчика копии договоров, соглашений, актов, иных документов со всеми соисполнителями. Для целей настоящего Договора соисполнителями считаются все юридические и/или физические лица, которые участвовали в оказании услуг по настоящему Договору.</w:t>
      </w:r>
    </w:p>
    <w:p w14:paraId="0DFB0AF3" w14:textId="77777777" w:rsidR="001B275D" w:rsidRPr="005536F7" w:rsidRDefault="00F86A9D" w:rsidP="00305AEF">
      <w:pPr>
        <w:ind w:firstLine="709"/>
        <w:jc w:val="both"/>
        <w:rPr>
          <w:b/>
          <w:color w:val="000000" w:themeColor="text1"/>
          <w:lang w:eastAsia="ru-RU"/>
        </w:rPr>
      </w:pPr>
      <w:r w:rsidRPr="005536F7">
        <w:rPr>
          <w:b/>
          <w:color w:val="000000" w:themeColor="text1"/>
          <w:lang w:eastAsia="ru-RU"/>
        </w:rPr>
        <w:t>8.2. </w:t>
      </w:r>
      <w:r w:rsidR="001B275D" w:rsidRPr="005536F7">
        <w:rPr>
          <w:b/>
          <w:color w:val="000000" w:themeColor="text1"/>
          <w:lang w:eastAsia="ru-RU"/>
        </w:rPr>
        <w:t>Заказчик обязан:</w:t>
      </w:r>
    </w:p>
    <w:p w14:paraId="72DFD554" w14:textId="265C9441" w:rsidR="001B275D" w:rsidRPr="005536F7" w:rsidRDefault="00F86A9D" w:rsidP="00305AEF">
      <w:pPr>
        <w:ind w:firstLine="709"/>
        <w:jc w:val="both"/>
        <w:rPr>
          <w:color w:val="000000" w:themeColor="text1"/>
          <w:lang w:eastAsia="ru-RU"/>
        </w:rPr>
      </w:pPr>
      <w:r w:rsidRPr="005536F7">
        <w:rPr>
          <w:color w:val="000000" w:themeColor="text1"/>
          <w:lang w:eastAsia="ru-RU"/>
        </w:rPr>
        <w:t>8.2.1. С</w:t>
      </w:r>
      <w:r w:rsidR="001B275D" w:rsidRPr="005536F7">
        <w:rPr>
          <w:color w:val="000000" w:themeColor="text1"/>
          <w:lang w:eastAsia="ru-RU"/>
        </w:rPr>
        <w:t>воевременно принять поставле</w:t>
      </w:r>
      <w:r w:rsidR="00B94687" w:rsidRPr="005536F7">
        <w:rPr>
          <w:color w:val="000000" w:themeColor="text1"/>
          <w:lang w:eastAsia="ru-RU"/>
        </w:rPr>
        <w:t xml:space="preserve">нный Товар и </w:t>
      </w:r>
      <w:r w:rsidR="00DC733E" w:rsidRPr="005536F7">
        <w:rPr>
          <w:color w:val="000000" w:themeColor="text1"/>
          <w:lang w:eastAsia="ru-RU"/>
        </w:rPr>
        <w:t>выполненные работы</w:t>
      </w:r>
      <w:r w:rsidR="00B94687" w:rsidRPr="005536F7">
        <w:rPr>
          <w:color w:val="000000" w:themeColor="text1"/>
          <w:lang w:eastAsia="ru-RU"/>
        </w:rPr>
        <w:t>.</w:t>
      </w:r>
    </w:p>
    <w:p w14:paraId="1007FB8B" w14:textId="77777777" w:rsidR="001B275D" w:rsidRPr="005536F7" w:rsidRDefault="00F86A9D" w:rsidP="00305AEF">
      <w:pPr>
        <w:ind w:firstLine="709"/>
        <w:jc w:val="both"/>
        <w:rPr>
          <w:color w:val="000000" w:themeColor="text1"/>
          <w:lang w:eastAsia="ru-RU"/>
        </w:rPr>
      </w:pPr>
      <w:r w:rsidRPr="005536F7">
        <w:rPr>
          <w:color w:val="000000" w:themeColor="text1"/>
          <w:lang w:eastAsia="ru-RU"/>
        </w:rPr>
        <w:t>8.2.2. О</w:t>
      </w:r>
      <w:r w:rsidR="001B275D" w:rsidRPr="005536F7">
        <w:rPr>
          <w:color w:val="000000" w:themeColor="text1"/>
          <w:lang w:eastAsia="ru-RU"/>
        </w:rPr>
        <w:t>платить исполненные обязательства Поставщика на условиях, предусмотренных Договором.</w:t>
      </w:r>
    </w:p>
    <w:p w14:paraId="1D49B913" w14:textId="48B03A2F" w:rsidR="001B275D" w:rsidRPr="005536F7" w:rsidRDefault="001B275D" w:rsidP="00616C70">
      <w:pPr>
        <w:ind w:firstLine="709"/>
        <w:jc w:val="both"/>
        <w:rPr>
          <w:b/>
          <w:color w:val="000000" w:themeColor="text1"/>
          <w:lang w:eastAsia="ru-RU"/>
        </w:rPr>
      </w:pPr>
      <w:r w:rsidRPr="005536F7">
        <w:rPr>
          <w:b/>
          <w:color w:val="000000" w:themeColor="text1"/>
          <w:lang w:eastAsia="ru-RU"/>
        </w:rPr>
        <w:lastRenderedPageBreak/>
        <w:t>8.3.</w:t>
      </w:r>
      <w:r w:rsidR="00F86A9D" w:rsidRPr="005536F7">
        <w:rPr>
          <w:b/>
          <w:color w:val="000000" w:themeColor="text1"/>
          <w:lang w:eastAsia="ru-RU"/>
        </w:rPr>
        <w:t> </w:t>
      </w:r>
      <w:r w:rsidRPr="005536F7">
        <w:rPr>
          <w:b/>
          <w:color w:val="000000" w:themeColor="text1"/>
          <w:lang w:eastAsia="ru-RU"/>
        </w:rPr>
        <w:t>Заказчик вправе</w:t>
      </w:r>
      <w:r w:rsidR="00616C70" w:rsidRPr="005536F7">
        <w:rPr>
          <w:color w:val="000000" w:themeColor="text1"/>
          <w:lang w:eastAsia="ru-RU"/>
        </w:rPr>
        <w:t>,</w:t>
      </w:r>
      <w:r w:rsidR="00616C70" w:rsidRPr="005536F7">
        <w:rPr>
          <w:b/>
          <w:color w:val="000000" w:themeColor="text1"/>
          <w:lang w:eastAsia="ru-RU"/>
        </w:rPr>
        <w:t xml:space="preserve"> </w:t>
      </w:r>
      <w:r w:rsidR="00616C70" w:rsidRPr="005536F7">
        <w:rPr>
          <w:color w:val="000000" w:themeColor="text1"/>
          <w:lang w:eastAsia="ru-RU"/>
        </w:rPr>
        <w:t>н</w:t>
      </w:r>
      <w:r w:rsidRPr="005536F7">
        <w:rPr>
          <w:color w:val="000000" w:themeColor="text1"/>
          <w:lang w:eastAsia="ru-RU"/>
        </w:rPr>
        <w:t xml:space="preserve">аряду с другими правами, предоставленными ему Гражданским кодексом Российской Федерации как кредитору по обязательствам, вытекающим из поставки Товара и </w:t>
      </w:r>
      <w:r w:rsidR="00DC733E" w:rsidRPr="005536F7">
        <w:rPr>
          <w:color w:val="000000" w:themeColor="text1"/>
          <w:lang w:eastAsia="ru-RU"/>
        </w:rPr>
        <w:t>выполнения работ</w:t>
      </w:r>
      <w:r w:rsidRPr="005536F7">
        <w:rPr>
          <w:color w:val="000000" w:themeColor="text1"/>
          <w:lang w:eastAsia="ru-RU"/>
        </w:rPr>
        <w:t>, осуществлять следующие права:</w:t>
      </w:r>
    </w:p>
    <w:p w14:paraId="304DBC82" w14:textId="77777777" w:rsidR="001B275D" w:rsidRPr="005536F7" w:rsidRDefault="00616C70" w:rsidP="00305AEF">
      <w:pPr>
        <w:ind w:firstLine="709"/>
        <w:jc w:val="both"/>
        <w:rPr>
          <w:color w:val="000000" w:themeColor="text1"/>
          <w:lang w:eastAsia="ru-RU"/>
        </w:rPr>
      </w:pPr>
      <w:r w:rsidRPr="005536F7">
        <w:rPr>
          <w:color w:val="000000" w:themeColor="text1"/>
          <w:lang w:eastAsia="ru-RU"/>
        </w:rPr>
        <w:t>8.3.1</w:t>
      </w:r>
      <w:r w:rsidR="001B275D" w:rsidRPr="005536F7">
        <w:rPr>
          <w:color w:val="000000" w:themeColor="text1"/>
          <w:lang w:eastAsia="ru-RU"/>
        </w:rPr>
        <w:t>.</w:t>
      </w:r>
      <w:r w:rsidR="00F86A9D" w:rsidRPr="005536F7">
        <w:rPr>
          <w:color w:val="000000" w:themeColor="text1"/>
          <w:lang w:eastAsia="ru-RU"/>
        </w:rPr>
        <w:t> П</w:t>
      </w:r>
      <w:r w:rsidR="001B275D" w:rsidRPr="005536F7">
        <w:rPr>
          <w:color w:val="000000" w:themeColor="text1"/>
          <w:lang w:eastAsia="ru-RU"/>
        </w:rPr>
        <w:t>риобрести непоставленный Поставщиком Товар у других лиц с отнесением на Поставщика всех необходимых и разумных расходов на их приобретение, если Поставщик не поставил предусмотренное Договором количество Товара либо не выполнил требования Заказчика о замене некачественного Товара или о доукомплектова</w:t>
      </w:r>
      <w:r w:rsidR="00E20F71" w:rsidRPr="005536F7">
        <w:rPr>
          <w:color w:val="000000" w:themeColor="text1"/>
          <w:lang w:eastAsia="ru-RU"/>
        </w:rPr>
        <w:t>нии Товара в установленный срок.</w:t>
      </w:r>
    </w:p>
    <w:p w14:paraId="3145A051" w14:textId="2BB4FC3C" w:rsidR="001B275D" w:rsidRPr="005536F7" w:rsidRDefault="00616C70" w:rsidP="00305AEF">
      <w:pPr>
        <w:ind w:firstLine="709"/>
        <w:jc w:val="both"/>
        <w:rPr>
          <w:color w:val="000000" w:themeColor="text1"/>
          <w:lang w:eastAsia="ru-RU"/>
        </w:rPr>
      </w:pPr>
      <w:r w:rsidRPr="005536F7">
        <w:rPr>
          <w:color w:val="000000" w:themeColor="text1"/>
          <w:lang w:eastAsia="ru-RU"/>
        </w:rPr>
        <w:t>8.3.2</w:t>
      </w:r>
      <w:r w:rsidR="00B94687" w:rsidRPr="005536F7">
        <w:rPr>
          <w:color w:val="000000" w:themeColor="text1"/>
          <w:lang w:eastAsia="ru-RU"/>
        </w:rPr>
        <w:t>. О</w:t>
      </w:r>
      <w:r w:rsidR="001B275D" w:rsidRPr="005536F7">
        <w:rPr>
          <w:color w:val="000000" w:themeColor="text1"/>
          <w:lang w:eastAsia="ru-RU"/>
        </w:rPr>
        <w:t xml:space="preserve">тказаться от оплаты Товара ненадлежащего качества и некомплектного Товара, а также некачественно </w:t>
      </w:r>
      <w:r w:rsidR="00DC733E" w:rsidRPr="005536F7">
        <w:rPr>
          <w:color w:val="000000" w:themeColor="text1"/>
          <w:lang w:eastAsia="ru-RU"/>
        </w:rPr>
        <w:t>выполненных работ</w:t>
      </w:r>
      <w:r w:rsidR="001B275D" w:rsidRPr="005536F7">
        <w:rPr>
          <w:color w:val="000000" w:themeColor="text1"/>
          <w:lang w:eastAsia="ru-RU"/>
        </w:rPr>
        <w:t>, а в случае их оплаты, потребовать возврата уплаченных сумм вплоть до устранения недостатков, доукомпле</w:t>
      </w:r>
      <w:r w:rsidR="00E20F71" w:rsidRPr="005536F7">
        <w:rPr>
          <w:color w:val="000000" w:themeColor="text1"/>
          <w:lang w:eastAsia="ru-RU"/>
        </w:rPr>
        <w:t>ктования Товара либо его замены.</w:t>
      </w:r>
    </w:p>
    <w:p w14:paraId="57241C24" w14:textId="21528AD7" w:rsidR="001B275D" w:rsidRPr="005536F7" w:rsidRDefault="00616C70" w:rsidP="00305AEF">
      <w:pPr>
        <w:ind w:firstLine="709"/>
        <w:jc w:val="both"/>
        <w:rPr>
          <w:color w:val="000000" w:themeColor="text1"/>
          <w:lang w:eastAsia="ru-RU"/>
        </w:rPr>
      </w:pPr>
      <w:r w:rsidRPr="005536F7">
        <w:rPr>
          <w:color w:val="000000" w:themeColor="text1"/>
          <w:lang w:eastAsia="ru-RU"/>
        </w:rPr>
        <w:t>8.3.3</w:t>
      </w:r>
      <w:r w:rsidR="00E20F71" w:rsidRPr="005536F7">
        <w:rPr>
          <w:color w:val="000000" w:themeColor="text1"/>
          <w:lang w:eastAsia="ru-RU"/>
        </w:rPr>
        <w:t>. У</w:t>
      </w:r>
      <w:r w:rsidR="001B275D" w:rsidRPr="005536F7">
        <w:rPr>
          <w:color w:val="000000" w:themeColor="text1"/>
          <w:lang w:eastAsia="ru-RU"/>
        </w:rPr>
        <w:t xml:space="preserve">странить недостатки, допущенные Поставщиком при </w:t>
      </w:r>
      <w:r w:rsidR="00C14F31" w:rsidRPr="005536F7">
        <w:rPr>
          <w:color w:val="000000" w:themeColor="text1"/>
          <w:lang w:eastAsia="ru-RU"/>
        </w:rPr>
        <w:t>выполнении работ</w:t>
      </w:r>
      <w:r w:rsidR="001B275D" w:rsidRPr="005536F7">
        <w:rPr>
          <w:color w:val="000000" w:themeColor="text1"/>
          <w:lang w:eastAsia="ru-RU"/>
        </w:rPr>
        <w:t xml:space="preserve">, своими силами или с привлечением третьих лиц, за счет Поставщика либо за свой счет с последующим возложением на Поставщика всех понесенных Заказчиком расходов, в случае, если Поставщик не устранил допущенные им при </w:t>
      </w:r>
      <w:r w:rsidR="00207662" w:rsidRPr="005536F7">
        <w:rPr>
          <w:color w:val="000000" w:themeColor="text1"/>
          <w:lang w:eastAsia="ru-RU"/>
        </w:rPr>
        <w:t>выполнении работ</w:t>
      </w:r>
      <w:r w:rsidR="001B275D" w:rsidRPr="005536F7">
        <w:rPr>
          <w:color w:val="000000" w:themeColor="text1"/>
          <w:lang w:eastAsia="ru-RU"/>
        </w:rPr>
        <w:t xml:space="preserve"> недостатки в сроки, установленные Заказчиком, а также потребовать от Поставщика возмещения других по</w:t>
      </w:r>
      <w:r w:rsidR="00E20F71" w:rsidRPr="005536F7">
        <w:rPr>
          <w:color w:val="000000" w:themeColor="text1"/>
          <w:lang w:eastAsia="ru-RU"/>
        </w:rPr>
        <w:t>несенных в связи с этим убытков.</w:t>
      </w:r>
      <w:r w:rsidR="001B275D" w:rsidRPr="005536F7">
        <w:rPr>
          <w:color w:val="000000" w:themeColor="text1"/>
          <w:lang w:eastAsia="ru-RU"/>
        </w:rPr>
        <w:t xml:space="preserve"> </w:t>
      </w:r>
    </w:p>
    <w:p w14:paraId="1F586D51" w14:textId="2B3F58A7" w:rsidR="00A209B5" w:rsidRPr="005536F7" w:rsidRDefault="00616C70" w:rsidP="00305AEF">
      <w:pPr>
        <w:ind w:firstLine="709"/>
        <w:jc w:val="both"/>
        <w:rPr>
          <w:color w:val="000000" w:themeColor="text1"/>
          <w:lang w:eastAsia="ru-RU"/>
        </w:rPr>
      </w:pPr>
      <w:r w:rsidRPr="005536F7">
        <w:rPr>
          <w:color w:val="000000" w:themeColor="text1"/>
          <w:lang w:eastAsia="ru-RU"/>
        </w:rPr>
        <w:t>8.3.4</w:t>
      </w:r>
      <w:r w:rsidR="001B275D" w:rsidRPr="005536F7">
        <w:rPr>
          <w:color w:val="000000" w:themeColor="text1"/>
          <w:lang w:eastAsia="ru-RU"/>
        </w:rPr>
        <w:t>.</w:t>
      </w:r>
      <w:r w:rsidR="00E20F71" w:rsidRPr="005536F7">
        <w:rPr>
          <w:color w:val="000000" w:themeColor="text1"/>
          <w:lang w:eastAsia="ru-RU"/>
        </w:rPr>
        <w:t> П</w:t>
      </w:r>
      <w:r w:rsidR="001B275D" w:rsidRPr="005536F7">
        <w:rPr>
          <w:color w:val="000000" w:themeColor="text1"/>
          <w:lang w:eastAsia="ru-RU"/>
        </w:rPr>
        <w:t>ривлекать</w:t>
      </w:r>
      <w:r w:rsidR="00BF71DD" w:rsidRPr="005536F7">
        <w:rPr>
          <w:color w:val="000000" w:themeColor="text1"/>
          <w:lang w:eastAsia="ru-RU"/>
        </w:rPr>
        <w:t>, за свой счёт,</w:t>
      </w:r>
      <w:r w:rsidR="001B275D" w:rsidRPr="005536F7">
        <w:rPr>
          <w:color w:val="000000" w:themeColor="text1"/>
          <w:lang w:eastAsia="ru-RU"/>
        </w:rPr>
        <w:t xml:space="preserve"> независимых экспертов для проверки соот</w:t>
      </w:r>
      <w:r w:rsidR="009800FC" w:rsidRPr="005536F7">
        <w:rPr>
          <w:color w:val="000000" w:themeColor="text1"/>
          <w:lang w:eastAsia="ru-RU"/>
        </w:rPr>
        <w:t xml:space="preserve">ветствия качества поставленного </w:t>
      </w:r>
      <w:r w:rsidR="001B275D" w:rsidRPr="005536F7">
        <w:rPr>
          <w:color w:val="000000" w:themeColor="text1"/>
          <w:lang w:eastAsia="ru-RU"/>
        </w:rPr>
        <w:t>Поставщиком Товара требованиям, установленным Договором.</w:t>
      </w:r>
    </w:p>
    <w:p w14:paraId="2E2B4B0D" w14:textId="0AA0F226" w:rsidR="00356C4F" w:rsidRPr="005536F7" w:rsidRDefault="00356C4F" w:rsidP="00305AEF">
      <w:pPr>
        <w:ind w:firstLine="709"/>
        <w:jc w:val="both"/>
        <w:rPr>
          <w:color w:val="000000" w:themeColor="text1"/>
          <w:lang w:eastAsia="ru-RU"/>
        </w:rPr>
      </w:pPr>
      <w:r w:rsidRPr="005536F7">
        <w:rPr>
          <w:color w:val="000000" w:themeColor="text1"/>
          <w:lang w:eastAsia="ru-RU"/>
        </w:rPr>
        <w:t>8.3.</w:t>
      </w:r>
      <w:r w:rsidR="00205852" w:rsidRPr="005536F7">
        <w:rPr>
          <w:color w:val="000000" w:themeColor="text1"/>
          <w:lang w:eastAsia="ru-RU"/>
        </w:rPr>
        <w:t>5</w:t>
      </w:r>
      <w:r w:rsidRPr="005536F7">
        <w:rPr>
          <w:color w:val="000000" w:themeColor="text1"/>
          <w:lang w:eastAsia="ru-RU"/>
        </w:rPr>
        <w:t>. Назначить комиссию для прием</w:t>
      </w:r>
      <w:r w:rsidR="00205852" w:rsidRPr="005536F7">
        <w:rPr>
          <w:color w:val="000000" w:themeColor="text1"/>
          <w:lang w:eastAsia="ru-RU"/>
        </w:rPr>
        <w:t>к</w:t>
      </w:r>
      <w:r w:rsidRPr="005536F7">
        <w:rPr>
          <w:color w:val="000000" w:themeColor="text1"/>
          <w:lang w:eastAsia="ru-RU"/>
        </w:rPr>
        <w:t xml:space="preserve">и Товара и работ по настоящему </w:t>
      </w:r>
      <w:r w:rsidR="00205852" w:rsidRPr="005536F7">
        <w:rPr>
          <w:color w:val="000000" w:themeColor="text1"/>
          <w:lang w:eastAsia="ru-RU"/>
        </w:rPr>
        <w:t>Д</w:t>
      </w:r>
      <w:r w:rsidRPr="005536F7">
        <w:rPr>
          <w:color w:val="000000" w:themeColor="text1"/>
          <w:lang w:eastAsia="ru-RU"/>
        </w:rPr>
        <w:t>оговору.</w:t>
      </w:r>
    </w:p>
    <w:p w14:paraId="1E6686E8" w14:textId="77777777" w:rsidR="00E20F71" w:rsidRPr="005536F7" w:rsidRDefault="00E20F71" w:rsidP="00E20F71">
      <w:pPr>
        <w:ind w:firstLine="709"/>
        <w:jc w:val="both"/>
        <w:rPr>
          <w:b/>
          <w:color w:val="000000" w:themeColor="text1"/>
          <w:lang w:eastAsia="ru-RU"/>
        </w:rPr>
      </w:pPr>
      <w:r w:rsidRPr="005536F7">
        <w:rPr>
          <w:b/>
          <w:color w:val="000000" w:themeColor="text1"/>
          <w:lang w:eastAsia="ru-RU"/>
        </w:rPr>
        <w:t>8.4. Поставщик вправе:</w:t>
      </w:r>
    </w:p>
    <w:p w14:paraId="5E523AE3" w14:textId="5CDB396D" w:rsidR="00E20F71" w:rsidRPr="005536F7" w:rsidRDefault="00E20F71" w:rsidP="00305AEF">
      <w:pPr>
        <w:ind w:firstLine="709"/>
        <w:jc w:val="both"/>
        <w:rPr>
          <w:color w:val="000000" w:themeColor="text1"/>
          <w:lang w:eastAsia="ru-RU"/>
        </w:rPr>
      </w:pPr>
      <w:r w:rsidRPr="005536F7">
        <w:rPr>
          <w:color w:val="000000" w:themeColor="text1"/>
          <w:lang w:eastAsia="ru-RU"/>
        </w:rPr>
        <w:t xml:space="preserve">8.4.1. Требовать от Заказчика </w:t>
      </w:r>
      <w:r w:rsidR="009B048E" w:rsidRPr="005536F7">
        <w:rPr>
          <w:color w:val="000000" w:themeColor="text1"/>
          <w:lang w:eastAsia="ru-RU"/>
        </w:rPr>
        <w:t xml:space="preserve">оплаты своевременно поставленных Товаров надлежащего качества, </w:t>
      </w:r>
      <w:r w:rsidR="000F032C" w:rsidRPr="005536F7">
        <w:rPr>
          <w:color w:val="000000" w:themeColor="text1"/>
          <w:lang w:eastAsia="ru-RU"/>
        </w:rPr>
        <w:t xml:space="preserve">а также </w:t>
      </w:r>
      <w:r w:rsidR="00207662" w:rsidRPr="005536F7">
        <w:rPr>
          <w:color w:val="000000" w:themeColor="text1"/>
          <w:lang w:eastAsia="ru-RU"/>
        </w:rPr>
        <w:t xml:space="preserve">выполненных </w:t>
      </w:r>
      <w:r w:rsidRPr="005536F7">
        <w:rPr>
          <w:color w:val="000000" w:themeColor="text1"/>
          <w:lang w:eastAsia="ru-RU"/>
        </w:rPr>
        <w:t xml:space="preserve">и принятых его уполномоченным представителем </w:t>
      </w:r>
      <w:r w:rsidR="00207662" w:rsidRPr="005536F7">
        <w:rPr>
          <w:color w:val="000000" w:themeColor="text1"/>
          <w:lang w:eastAsia="ru-RU"/>
        </w:rPr>
        <w:t xml:space="preserve">работ </w:t>
      </w:r>
      <w:r w:rsidRPr="005536F7">
        <w:rPr>
          <w:color w:val="000000" w:themeColor="text1"/>
          <w:lang w:eastAsia="ru-RU"/>
        </w:rPr>
        <w:t>по настоящему Договору</w:t>
      </w:r>
      <w:r w:rsidR="00F90894" w:rsidRPr="005536F7">
        <w:rPr>
          <w:color w:val="000000" w:themeColor="text1"/>
          <w:lang w:eastAsia="ru-RU"/>
        </w:rPr>
        <w:t>.</w:t>
      </w:r>
    </w:p>
    <w:p w14:paraId="18E8B2BB" w14:textId="0EC9C0F9" w:rsidR="006B24AD" w:rsidRPr="005536F7" w:rsidRDefault="006B24AD" w:rsidP="006B24AD">
      <w:pPr>
        <w:ind w:firstLine="709"/>
        <w:jc w:val="both"/>
        <w:rPr>
          <w:color w:val="000000" w:themeColor="text1"/>
          <w:lang w:eastAsia="ru-RU"/>
        </w:rPr>
      </w:pPr>
      <w:r w:rsidRPr="005536F7">
        <w:rPr>
          <w:color w:val="000000" w:themeColor="text1"/>
          <w:lang w:eastAsia="ru-RU"/>
        </w:rPr>
        <w:t>8.4.2.  Привлечь к исполнению своих обязательств по настоящему Договору других лиц - субподрядчиков, обладающих специальными знаниями, навыками, специальным оборудованием и т.п., по видам (содержанию) работ, предусмотренных Договором и Техническим заданием. При этом Поставщик несет ответственность перед Заказчиком за неисполнение или ненадлежащее исполнение обязательств субподрядчиками.</w:t>
      </w:r>
    </w:p>
    <w:p w14:paraId="4FBCDC46" w14:textId="38E8106A" w:rsidR="006B24AD" w:rsidRPr="005536F7" w:rsidRDefault="006B24AD" w:rsidP="006B24AD">
      <w:pPr>
        <w:ind w:firstLine="709"/>
        <w:jc w:val="both"/>
        <w:rPr>
          <w:color w:val="000000" w:themeColor="text1"/>
          <w:lang w:eastAsia="ru-RU"/>
        </w:rPr>
      </w:pPr>
      <w:r w:rsidRPr="005536F7">
        <w:rPr>
          <w:color w:val="000000" w:themeColor="text1"/>
          <w:lang w:eastAsia="ru-RU"/>
        </w:rPr>
        <w:t>8.4.3. Привлечение субподрядчиков не влечет изменение Цены Договора и/или объемов работ по Договору.</w:t>
      </w:r>
    </w:p>
    <w:p w14:paraId="47912C76" w14:textId="77777777" w:rsidR="00B230EC" w:rsidRPr="005536F7" w:rsidRDefault="00B230EC" w:rsidP="009358A2">
      <w:pPr>
        <w:jc w:val="both"/>
        <w:rPr>
          <w:b/>
          <w:color w:val="000000" w:themeColor="text1"/>
        </w:rPr>
      </w:pPr>
    </w:p>
    <w:p w14:paraId="343DE192" w14:textId="77777777" w:rsidR="003019C3" w:rsidRPr="005536F7" w:rsidRDefault="00D214E3" w:rsidP="009328F0">
      <w:pPr>
        <w:jc w:val="center"/>
        <w:rPr>
          <w:b/>
          <w:color w:val="000000" w:themeColor="text1"/>
        </w:rPr>
      </w:pPr>
      <w:r w:rsidRPr="005536F7">
        <w:rPr>
          <w:b/>
          <w:color w:val="000000" w:themeColor="text1"/>
        </w:rPr>
        <w:t>9</w:t>
      </w:r>
      <w:r w:rsidR="0061445B" w:rsidRPr="005536F7">
        <w:rPr>
          <w:b/>
          <w:color w:val="000000" w:themeColor="text1"/>
        </w:rPr>
        <w:t>. ФОРС-МАЖОР</w:t>
      </w:r>
    </w:p>
    <w:p w14:paraId="45036E4A" w14:textId="77777777" w:rsidR="003019C3" w:rsidRPr="005536F7" w:rsidRDefault="00FD6FB5" w:rsidP="00305AEF">
      <w:pPr>
        <w:ind w:firstLine="709"/>
        <w:jc w:val="both"/>
        <w:rPr>
          <w:color w:val="000000" w:themeColor="text1"/>
        </w:rPr>
      </w:pPr>
      <w:r w:rsidRPr="005536F7">
        <w:rPr>
          <w:color w:val="000000" w:themeColor="text1"/>
        </w:rPr>
        <w:t>9.1. </w:t>
      </w:r>
      <w:r w:rsidR="0061445B" w:rsidRPr="005536F7">
        <w:rPr>
          <w:color w:val="000000" w:themeColor="text1"/>
        </w:rPr>
        <w:t xml:space="preserve">Ни одна из Сторон не несет ответственности перед другой Стороной за неисполнение обязательств по настоящему </w:t>
      </w:r>
      <w:r w:rsidR="00DB11A7" w:rsidRPr="005536F7">
        <w:rPr>
          <w:color w:val="000000" w:themeColor="text1"/>
        </w:rPr>
        <w:t>Договору</w:t>
      </w:r>
      <w:r w:rsidR="0061445B" w:rsidRPr="005536F7">
        <w:rPr>
          <w:color w:val="000000" w:themeColor="text1"/>
        </w:rPr>
        <w:t>, обусловленное действием обстоятельств непреодолимой силы, т.е. чрезвычайных и непредотвратимых, а также издание актов государственных органов.</w:t>
      </w:r>
    </w:p>
    <w:p w14:paraId="2FAAD4F7" w14:textId="77777777" w:rsidR="003019C3" w:rsidRPr="005536F7" w:rsidRDefault="00FD6FB5" w:rsidP="00305AEF">
      <w:pPr>
        <w:ind w:firstLine="709"/>
        <w:jc w:val="both"/>
        <w:rPr>
          <w:color w:val="000000" w:themeColor="text1"/>
        </w:rPr>
      </w:pPr>
      <w:r w:rsidRPr="005536F7">
        <w:rPr>
          <w:color w:val="000000" w:themeColor="text1"/>
        </w:rPr>
        <w:t>9.2. </w:t>
      </w:r>
      <w:r w:rsidR="0061445B" w:rsidRPr="005536F7">
        <w:rPr>
          <w:color w:val="000000" w:themeColor="text1"/>
        </w:rPr>
        <w:t xml:space="preserve">Сторона, которая не исполняет своего обязательства вследствие действия непреодолимой силы, должна в течение 10 (десяти) </w:t>
      </w:r>
      <w:r w:rsidRPr="005536F7">
        <w:rPr>
          <w:color w:val="000000" w:themeColor="text1"/>
        </w:rPr>
        <w:t xml:space="preserve">календарных </w:t>
      </w:r>
      <w:r w:rsidR="0061445B" w:rsidRPr="005536F7">
        <w:rPr>
          <w:color w:val="000000" w:themeColor="text1"/>
        </w:rPr>
        <w:t xml:space="preserve">дней известить в письменном виде другую Сторону о таких обстоятельствах и их влиянии на исполнение обязательств по </w:t>
      </w:r>
      <w:r w:rsidR="00DB11A7" w:rsidRPr="005536F7">
        <w:rPr>
          <w:color w:val="000000" w:themeColor="text1"/>
        </w:rPr>
        <w:t>Договору</w:t>
      </w:r>
      <w:r w:rsidR="0061445B" w:rsidRPr="005536F7">
        <w:rPr>
          <w:color w:val="000000" w:themeColor="text1"/>
        </w:rPr>
        <w:t>.</w:t>
      </w:r>
    </w:p>
    <w:p w14:paraId="47B8D787" w14:textId="77777777" w:rsidR="003019C3" w:rsidRPr="005536F7" w:rsidRDefault="008C75AC" w:rsidP="00305AEF">
      <w:pPr>
        <w:ind w:firstLine="709"/>
        <w:jc w:val="both"/>
        <w:rPr>
          <w:b/>
          <w:bCs/>
          <w:color w:val="000000" w:themeColor="text1"/>
        </w:rPr>
      </w:pPr>
      <w:r w:rsidRPr="005536F7">
        <w:rPr>
          <w:color w:val="000000" w:themeColor="text1"/>
        </w:rPr>
        <w:t>9.3. </w:t>
      </w:r>
      <w:r w:rsidR="0061445B" w:rsidRPr="005536F7">
        <w:rPr>
          <w:color w:val="000000" w:themeColor="text1"/>
        </w:rPr>
        <w:t xml:space="preserve">Если обстоятельства непреодолимой силы действуют на протяжении 3 (трех) последовательных месяцев, настоящий </w:t>
      </w:r>
      <w:r w:rsidR="00DB11A7" w:rsidRPr="005536F7">
        <w:rPr>
          <w:color w:val="000000" w:themeColor="text1"/>
        </w:rPr>
        <w:t>Договор</w:t>
      </w:r>
      <w:r w:rsidR="0061445B" w:rsidRPr="005536F7">
        <w:rPr>
          <w:color w:val="000000" w:themeColor="text1"/>
        </w:rPr>
        <w:t xml:space="preserve">, может быть, расторгнут любой из Сторон путем направления письменного уведомления другой Стороне, предварительно осуществив расчеты по настоящему </w:t>
      </w:r>
      <w:r w:rsidR="00DB11A7" w:rsidRPr="005536F7">
        <w:rPr>
          <w:color w:val="000000" w:themeColor="text1"/>
        </w:rPr>
        <w:t>Договору</w:t>
      </w:r>
      <w:r w:rsidR="0061445B" w:rsidRPr="005536F7">
        <w:rPr>
          <w:color w:val="000000" w:themeColor="text1"/>
        </w:rPr>
        <w:t xml:space="preserve"> в рамках выполненных обязательств. </w:t>
      </w:r>
    </w:p>
    <w:p w14:paraId="1931410B" w14:textId="77777777" w:rsidR="00394D1D" w:rsidRPr="005536F7" w:rsidRDefault="00394D1D" w:rsidP="00305AEF">
      <w:pPr>
        <w:ind w:firstLine="709"/>
        <w:jc w:val="both"/>
        <w:rPr>
          <w:color w:val="000000" w:themeColor="text1"/>
        </w:rPr>
      </w:pPr>
    </w:p>
    <w:p w14:paraId="60C58856" w14:textId="6136E40F" w:rsidR="00EB577B" w:rsidRPr="005536F7" w:rsidRDefault="00EB577B" w:rsidP="002065A5">
      <w:pPr>
        <w:jc w:val="center"/>
        <w:rPr>
          <w:b/>
          <w:color w:val="000000" w:themeColor="text1"/>
        </w:rPr>
      </w:pPr>
      <w:r w:rsidRPr="005536F7">
        <w:rPr>
          <w:b/>
          <w:color w:val="000000" w:themeColor="text1"/>
        </w:rPr>
        <w:t>1</w:t>
      </w:r>
      <w:r w:rsidR="00D51977" w:rsidRPr="005536F7">
        <w:rPr>
          <w:b/>
          <w:color w:val="000000" w:themeColor="text1"/>
        </w:rPr>
        <w:t>0</w:t>
      </w:r>
      <w:r w:rsidRPr="005536F7">
        <w:rPr>
          <w:b/>
          <w:color w:val="000000" w:themeColor="text1"/>
        </w:rPr>
        <w:t>. ЗАЯВЛЕНИЕ ОБ ОБСТОЯТЕЛЬСТВАХ И ВО</w:t>
      </w:r>
      <w:r w:rsidR="00076F04" w:rsidRPr="005536F7">
        <w:rPr>
          <w:b/>
          <w:color w:val="000000" w:themeColor="text1"/>
        </w:rPr>
        <w:t>З</w:t>
      </w:r>
      <w:r w:rsidRPr="005536F7">
        <w:rPr>
          <w:b/>
          <w:color w:val="000000" w:themeColor="text1"/>
        </w:rPr>
        <w:t>МЕЩЕНИИ ПОТЕРЬ</w:t>
      </w:r>
    </w:p>
    <w:p w14:paraId="150C2FA6" w14:textId="11D80F02" w:rsidR="002567AE" w:rsidRPr="005536F7" w:rsidRDefault="001625C0" w:rsidP="002065A5">
      <w:pPr>
        <w:ind w:firstLine="709"/>
        <w:jc w:val="both"/>
        <w:rPr>
          <w:color w:val="000000" w:themeColor="text1"/>
        </w:rPr>
      </w:pPr>
      <w:r w:rsidRPr="005536F7">
        <w:rPr>
          <w:color w:val="000000" w:themeColor="text1"/>
        </w:rPr>
        <w:t>1</w:t>
      </w:r>
      <w:r w:rsidR="00D51977" w:rsidRPr="005536F7">
        <w:rPr>
          <w:color w:val="000000" w:themeColor="text1"/>
        </w:rPr>
        <w:t>0</w:t>
      </w:r>
      <w:r w:rsidRPr="005536F7">
        <w:rPr>
          <w:color w:val="000000" w:themeColor="text1"/>
        </w:rPr>
        <w:t>.1.</w:t>
      </w:r>
      <w:r w:rsidR="00991CFA" w:rsidRPr="005536F7">
        <w:rPr>
          <w:color w:val="000000" w:themeColor="text1"/>
        </w:rPr>
        <w:t xml:space="preserve"> Поставщик</w:t>
      </w:r>
      <w:r w:rsidR="002567AE" w:rsidRPr="005536F7">
        <w:rPr>
          <w:color w:val="000000" w:themeColor="text1"/>
        </w:rPr>
        <w:t xml:space="preserve"> гарантирует, что он:</w:t>
      </w:r>
    </w:p>
    <w:p w14:paraId="0F8CB612" w14:textId="75B47641" w:rsidR="002567AE" w:rsidRPr="005536F7" w:rsidRDefault="002567AE" w:rsidP="002065A5">
      <w:pPr>
        <w:ind w:firstLine="709"/>
        <w:jc w:val="both"/>
        <w:rPr>
          <w:color w:val="000000" w:themeColor="text1"/>
        </w:rPr>
      </w:pPr>
      <w:r w:rsidRPr="005536F7">
        <w:rPr>
          <w:color w:val="000000" w:themeColor="text1"/>
        </w:rPr>
        <w:t>-</w:t>
      </w:r>
      <w:r w:rsidR="002065A5" w:rsidRPr="005536F7">
        <w:rPr>
          <w:color w:val="000000" w:themeColor="text1"/>
        </w:rPr>
        <w:t> </w:t>
      </w:r>
      <w:r w:rsidRPr="005536F7">
        <w:rPr>
          <w:color w:val="000000" w:themeColor="text1"/>
        </w:rPr>
        <w:t xml:space="preserve">зарегистрирован в ЕГРЮЛ </w:t>
      </w:r>
      <w:r w:rsidR="00335E34" w:rsidRPr="005536F7">
        <w:rPr>
          <w:color w:val="000000" w:themeColor="text1"/>
        </w:rPr>
        <w:t xml:space="preserve">или ЕГРНИП </w:t>
      </w:r>
      <w:r w:rsidRPr="005536F7">
        <w:rPr>
          <w:color w:val="000000" w:themeColor="text1"/>
        </w:rPr>
        <w:t>надлежащим образом;</w:t>
      </w:r>
    </w:p>
    <w:p w14:paraId="24317DF3" w14:textId="77777777" w:rsidR="002567AE" w:rsidRPr="005536F7" w:rsidRDefault="002567AE" w:rsidP="002065A5">
      <w:pPr>
        <w:ind w:firstLine="709"/>
        <w:jc w:val="both"/>
        <w:rPr>
          <w:color w:val="000000" w:themeColor="text1"/>
        </w:rPr>
      </w:pPr>
      <w:r w:rsidRPr="005536F7">
        <w:rPr>
          <w:color w:val="000000" w:themeColor="text1"/>
        </w:rPr>
        <w:lastRenderedPageBreak/>
        <w:t>-</w:t>
      </w:r>
      <w:r w:rsidR="002065A5" w:rsidRPr="005536F7">
        <w:rPr>
          <w:color w:val="000000" w:themeColor="text1"/>
        </w:rPr>
        <w:t> </w:t>
      </w:r>
      <w:r w:rsidRPr="005536F7">
        <w:rPr>
          <w:color w:val="000000" w:themeColor="text1"/>
        </w:rPr>
        <w:t>располагает персоналом, имуществом и материальн</w:t>
      </w:r>
      <w:r w:rsidR="002065A5" w:rsidRPr="005536F7">
        <w:rPr>
          <w:color w:val="000000" w:themeColor="text1"/>
        </w:rPr>
        <w:t xml:space="preserve">ыми ресурсами, необходимыми для </w:t>
      </w:r>
      <w:r w:rsidRPr="005536F7">
        <w:rPr>
          <w:color w:val="000000" w:themeColor="text1"/>
        </w:rPr>
        <w:t>выполнения своих обязательств по Договору, принимает все меры должной осмотрительности;</w:t>
      </w:r>
    </w:p>
    <w:p w14:paraId="19B9899A" w14:textId="77777777" w:rsidR="002567AE" w:rsidRPr="005536F7" w:rsidRDefault="001625C0" w:rsidP="002065A5">
      <w:pPr>
        <w:ind w:firstLine="709"/>
        <w:jc w:val="both"/>
        <w:rPr>
          <w:color w:val="000000" w:themeColor="text1"/>
        </w:rPr>
      </w:pPr>
      <w:r w:rsidRPr="005536F7">
        <w:rPr>
          <w:color w:val="000000" w:themeColor="text1"/>
        </w:rPr>
        <w:t>-</w:t>
      </w:r>
      <w:r w:rsidR="002065A5" w:rsidRPr="005536F7">
        <w:rPr>
          <w:color w:val="000000" w:themeColor="text1"/>
        </w:rPr>
        <w:t> </w:t>
      </w:r>
      <w:r w:rsidR="002567AE" w:rsidRPr="005536F7">
        <w:rPr>
          <w:color w:val="000000" w:themeColor="text1"/>
        </w:rPr>
        <w:t>своевременно и в полном объеме уплачивает налоги, сборы и страховые взносы;</w:t>
      </w:r>
    </w:p>
    <w:p w14:paraId="7DE0A6DE" w14:textId="5D47764D" w:rsidR="002567AE" w:rsidRPr="005536F7" w:rsidRDefault="002567AE" w:rsidP="002065A5">
      <w:pPr>
        <w:ind w:firstLine="709"/>
        <w:jc w:val="both"/>
        <w:rPr>
          <w:color w:val="000000" w:themeColor="text1"/>
        </w:rPr>
      </w:pPr>
      <w:r w:rsidRPr="005536F7">
        <w:rPr>
          <w:color w:val="000000" w:themeColor="text1"/>
        </w:rPr>
        <w:t>-</w:t>
      </w:r>
      <w:r w:rsidR="002065A5" w:rsidRPr="005536F7">
        <w:rPr>
          <w:color w:val="000000" w:themeColor="text1"/>
        </w:rPr>
        <w:t> </w:t>
      </w:r>
      <w:r w:rsidRPr="005536F7">
        <w:rPr>
          <w:color w:val="000000" w:themeColor="text1"/>
        </w:rPr>
        <w:t>отражает в налоговой отчетности по НДС все суммы НДС, предъявленные Заказчику</w:t>
      </w:r>
      <w:r w:rsidR="006B24AD" w:rsidRPr="005536F7">
        <w:rPr>
          <w:color w:val="000000" w:themeColor="text1"/>
        </w:rPr>
        <w:t>.</w:t>
      </w:r>
    </w:p>
    <w:p w14:paraId="627A8D26" w14:textId="28C4875C" w:rsidR="002567AE" w:rsidRPr="005536F7" w:rsidRDefault="001625C0" w:rsidP="002065A5">
      <w:pPr>
        <w:ind w:firstLine="709"/>
        <w:jc w:val="both"/>
        <w:rPr>
          <w:color w:val="000000" w:themeColor="text1"/>
        </w:rPr>
      </w:pPr>
      <w:r w:rsidRPr="005536F7">
        <w:rPr>
          <w:color w:val="000000" w:themeColor="text1"/>
        </w:rPr>
        <w:t>1</w:t>
      </w:r>
      <w:r w:rsidR="00D51977" w:rsidRPr="005536F7">
        <w:rPr>
          <w:color w:val="000000" w:themeColor="text1"/>
        </w:rPr>
        <w:t>0</w:t>
      </w:r>
      <w:r w:rsidRPr="005536F7">
        <w:rPr>
          <w:color w:val="000000" w:themeColor="text1"/>
        </w:rPr>
        <w:t>.2.</w:t>
      </w:r>
      <w:r w:rsidR="00724E89" w:rsidRPr="005536F7">
        <w:rPr>
          <w:color w:val="000000" w:themeColor="text1"/>
        </w:rPr>
        <w:t> </w:t>
      </w:r>
      <w:r w:rsidRPr="005536F7">
        <w:rPr>
          <w:color w:val="000000" w:themeColor="text1"/>
        </w:rPr>
        <w:t>Поставщик</w:t>
      </w:r>
      <w:r w:rsidR="002567AE" w:rsidRPr="005536F7">
        <w:rPr>
          <w:color w:val="000000" w:themeColor="text1"/>
        </w:rPr>
        <w:t xml:space="preserve"> обязуется возместить Заказчику имущественные потери, возникшие у него вследствие:</w:t>
      </w:r>
    </w:p>
    <w:p w14:paraId="1285D129" w14:textId="1689A0C7" w:rsidR="002567AE" w:rsidRPr="005536F7" w:rsidRDefault="00724E89" w:rsidP="002065A5">
      <w:pPr>
        <w:ind w:firstLine="709"/>
        <w:jc w:val="both"/>
        <w:rPr>
          <w:color w:val="000000" w:themeColor="text1"/>
        </w:rPr>
      </w:pPr>
      <w:r w:rsidRPr="005536F7">
        <w:rPr>
          <w:color w:val="000000" w:themeColor="text1"/>
        </w:rPr>
        <w:t>- </w:t>
      </w:r>
      <w:r w:rsidR="001625C0" w:rsidRPr="005536F7">
        <w:rPr>
          <w:color w:val="000000" w:themeColor="text1"/>
        </w:rPr>
        <w:t>нарушения Поставщиком</w:t>
      </w:r>
      <w:r w:rsidR="002567AE" w:rsidRPr="005536F7">
        <w:rPr>
          <w:color w:val="000000" w:themeColor="text1"/>
        </w:rPr>
        <w:t xml:space="preserve"> указанных в пункте 1</w:t>
      </w:r>
      <w:r w:rsidR="00D51977" w:rsidRPr="005536F7">
        <w:rPr>
          <w:color w:val="000000" w:themeColor="text1"/>
        </w:rPr>
        <w:t>0</w:t>
      </w:r>
      <w:r w:rsidR="002567AE" w:rsidRPr="005536F7">
        <w:rPr>
          <w:color w:val="000000" w:themeColor="text1"/>
        </w:rPr>
        <w:t>.1 гарантий;</w:t>
      </w:r>
    </w:p>
    <w:p w14:paraId="32B5CA04" w14:textId="77777777" w:rsidR="002567AE" w:rsidRPr="005536F7" w:rsidRDefault="002567AE" w:rsidP="002065A5">
      <w:pPr>
        <w:ind w:firstLine="709"/>
        <w:jc w:val="both"/>
        <w:rPr>
          <w:color w:val="000000" w:themeColor="text1"/>
        </w:rPr>
      </w:pPr>
      <w:r w:rsidRPr="005536F7">
        <w:rPr>
          <w:color w:val="000000" w:themeColor="text1"/>
        </w:rPr>
        <w:t>-</w:t>
      </w:r>
      <w:r w:rsidR="00724E89" w:rsidRPr="005536F7">
        <w:rPr>
          <w:color w:val="000000" w:themeColor="text1"/>
        </w:rPr>
        <w:t> </w:t>
      </w:r>
      <w:r w:rsidRPr="005536F7">
        <w:rPr>
          <w:color w:val="000000" w:themeColor="text1"/>
        </w:rPr>
        <w:t xml:space="preserve">ошибок и ненадлежащего (несвоевременного) оформления </w:t>
      </w:r>
      <w:r w:rsidR="0054163F" w:rsidRPr="005536F7">
        <w:rPr>
          <w:color w:val="000000" w:themeColor="text1"/>
        </w:rPr>
        <w:t>Поставщиком</w:t>
      </w:r>
      <w:r w:rsidRPr="005536F7">
        <w:rPr>
          <w:color w:val="000000" w:themeColor="text1"/>
        </w:rPr>
        <w:t xml:space="preserve"> счетов-фактур и иных первичных учетных документов при исполнении настоящего Договора, либо их несвоевременная передача в адрес Заказчика;</w:t>
      </w:r>
    </w:p>
    <w:p w14:paraId="0313D72B" w14:textId="77777777" w:rsidR="002567AE" w:rsidRPr="005536F7" w:rsidRDefault="00724E89" w:rsidP="002065A5">
      <w:pPr>
        <w:ind w:firstLine="709"/>
        <w:jc w:val="both"/>
        <w:rPr>
          <w:color w:val="000000" w:themeColor="text1"/>
        </w:rPr>
      </w:pPr>
      <w:r w:rsidRPr="005536F7">
        <w:rPr>
          <w:color w:val="000000" w:themeColor="text1"/>
        </w:rPr>
        <w:t>- </w:t>
      </w:r>
      <w:proofErr w:type="spellStart"/>
      <w:r w:rsidR="002567AE" w:rsidRPr="005536F7">
        <w:rPr>
          <w:color w:val="000000" w:themeColor="text1"/>
        </w:rPr>
        <w:t>неотражения</w:t>
      </w:r>
      <w:proofErr w:type="spellEnd"/>
      <w:r w:rsidR="002567AE" w:rsidRPr="005536F7">
        <w:rPr>
          <w:color w:val="000000" w:themeColor="text1"/>
        </w:rPr>
        <w:t xml:space="preserve"> или несвоевременного отражения </w:t>
      </w:r>
      <w:r w:rsidR="001625C0" w:rsidRPr="005536F7">
        <w:rPr>
          <w:color w:val="000000" w:themeColor="text1"/>
        </w:rPr>
        <w:t>Поставщиком</w:t>
      </w:r>
      <w:r w:rsidR="002567AE" w:rsidRPr="005536F7">
        <w:rPr>
          <w:color w:val="000000" w:themeColor="text1"/>
        </w:rPr>
        <w:t xml:space="preserve"> счетов-фактур, выставленных в </w:t>
      </w:r>
      <w:r w:rsidR="001625C0" w:rsidRPr="005536F7">
        <w:rPr>
          <w:color w:val="000000" w:themeColor="text1"/>
        </w:rPr>
        <w:t>адрес Заказчика, в декларации по НДС;</w:t>
      </w:r>
    </w:p>
    <w:p w14:paraId="2B324CB0" w14:textId="77777777" w:rsidR="001625C0" w:rsidRPr="005536F7" w:rsidRDefault="00724E89" w:rsidP="002065A5">
      <w:pPr>
        <w:ind w:firstLine="709"/>
        <w:jc w:val="both"/>
        <w:rPr>
          <w:color w:val="000000" w:themeColor="text1"/>
        </w:rPr>
      </w:pPr>
      <w:r w:rsidRPr="005536F7">
        <w:rPr>
          <w:color w:val="000000" w:themeColor="text1"/>
        </w:rPr>
        <w:t>- </w:t>
      </w:r>
      <w:proofErr w:type="spellStart"/>
      <w:r w:rsidR="001625C0" w:rsidRPr="005536F7">
        <w:rPr>
          <w:color w:val="000000" w:themeColor="text1"/>
        </w:rPr>
        <w:t>неустранения</w:t>
      </w:r>
      <w:proofErr w:type="spellEnd"/>
      <w:r w:rsidR="001625C0" w:rsidRPr="005536F7">
        <w:rPr>
          <w:color w:val="000000" w:themeColor="text1"/>
        </w:rPr>
        <w:t xml:space="preserve"> признаков несформированного по цепочке хозяйственных операций с участием Поставщика источника для принятия Заказчиком к вычету сумм НДС.</w:t>
      </w:r>
    </w:p>
    <w:p w14:paraId="43B4BB08" w14:textId="38E9A94B" w:rsidR="001625C0" w:rsidRPr="005536F7" w:rsidRDefault="001625C0" w:rsidP="002065A5">
      <w:pPr>
        <w:ind w:firstLine="709"/>
        <w:jc w:val="both"/>
        <w:rPr>
          <w:color w:val="000000" w:themeColor="text1"/>
        </w:rPr>
      </w:pPr>
      <w:r w:rsidRPr="005536F7">
        <w:rPr>
          <w:color w:val="000000" w:themeColor="text1"/>
        </w:rPr>
        <w:t>1</w:t>
      </w:r>
      <w:r w:rsidR="00D51977" w:rsidRPr="005536F7">
        <w:rPr>
          <w:color w:val="000000" w:themeColor="text1"/>
        </w:rPr>
        <w:t>0</w:t>
      </w:r>
      <w:r w:rsidRPr="005536F7">
        <w:rPr>
          <w:color w:val="000000" w:themeColor="text1"/>
        </w:rPr>
        <w:t>.3</w:t>
      </w:r>
      <w:r w:rsidR="00724E89" w:rsidRPr="005536F7">
        <w:rPr>
          <w:color w:val="000000" w:themeColor="text1"/>
        </w:rPr>
        <w:t>. </w:t>
      </w:r>
      <w:r w:rsidRPr="005536F7">
        <w:rPr>
          <w:color w:val="000000" w:themeColor="text1"/>
        </w:rPr>
        <w:t xml:space="preserve">Поставщик возмещает Заказчику имущественные потери в полном объеме в размере сумм, уплаченных на основании решения налогового органа/вступившего в законную силу решения суда, подтверждающего правомерность решения налогового органа, в течение 10 (десяти) </w:t>
      </w:r>
      <w:r w:rsidR="00ED1530" w:rsidRPr="005536F7">
        <w:rPr>
          <w:color w:val="000000" w:themeColor="text1"/>
        </w:rPr>
        <w:t xml:space="preserve">календарных </w:t>
      </w:r>
      <w:r w:rsidRPr="005536F7">
        <w:rPr>
          <w:color w:val="000000" w:themeColor="text1"/>
        </w:rPr>
        <w:t xml:space="preserve">дней с момента получения от Заказчика мотивированного требования. </w:t>
      </w:r>
    </w:p>
    <w:p w14:paraId="0777EA24" w14:textId="4A929669" w:rsidR="001625C0" w:rsidRPr="005536F7" w:rsidRDefault="001625C0" w:rsidP="002065A5">
      <w:pPr>
        <w:ind w:firstLine="709"/>
        <w:jc w:val="both"/>
        <w:rPr>
          <w:color w:val="000000" w:themeColor="text1"/>
        </w:rPr>
      </w:pPr>
      <w:r w:rsidRPr="005536F7">
        <w:rPr>
          <w:color w:val="000000" w:themeColor="text1"/>
        </w:rPr>
        <w:t>1</w:t>
      </w:r>
      <w:r w:rsidR="00D51977" w:rsidRPr="005536F7">
        <w:rPr>
          <w:color w:val="000000" w:themeColor="text1"/>
        </w:rPr>
        <w:t>0</w:t>
      </w:r>
      <w:r w:rsidRPr="005536F7">
        <w:rPr>
          <w:color w:val="000000" w:themeColor="text1"/>
        </w:rPr>
        <w:t>.4.</w:t>
      </w:r>
      <w:r w:rsidR="00ED1530" w:rsidRPr="005536F7">
        <w:rPr>
          <w:color w:val="000000" w:themeColor="text1"/>
        </w:rPr>
        <w:t> </w:t>
      </w:r>
      <w:r w:rsidRPr="005536F7">
        <w:rPr>
          <w:color w:val="000000" w:themeColor="text1"/>
        </w:rPr>
        <w:t xml:space="preserve">Факт обжалования или </w:t>
      </w:r>
      <w:proofErr w:type="spellStart"/>
      <w:r w:rsidRPr="005536F7">
        <w:rPr>
          <w:color w:val="000000" w:themeColor="text1"/>
        </w:rPr>
        <w:t>необжалования</w:t>
      </w:r>
      <w:proofErr w:type="spellEnd"/>
      <w:r w:rsidRPr="005536F7">
        <w:rPr>
          <w:color w:val="000000" w:themeColor="text1"/>
        </w:rPr>
        <w:t xml:space="preserve"> указанных в пункте 1</w:t>
      </w:r>
      <w:r w:rsidR="00D51977" w:rsidRPr="005536F7">
        <w:rPr>
          <w:color w:val="000000" w:themeColor="text1"/>
        </w:rPr>
        <w:t>0</w:t>
      </w:r>
      <w:r w:rsidRPr="005536F7">
        <w:rPr>
          <w:color w:val="000000" w:themeColor="text1"/>
        </w:rPr>
        <w:t xml:space="preserve">.2 налоговых доначислений в налоговом органе/суде не влияет на обязанность Поставщика возместить имущественные потери. </w:t>
      </w:r>
    </w:p>
    <w:p w14:paraId="5674E7BA" w14:textId="77777777" w:rsidR="00EC77A8" w:rsidRPr="005536F7" w:rsidRDefault="00EC77A8" w:rsidP="002065A5">
      <w:pPr>
        <w:jc w:val="center"/>
        <w:rPr>
          <w:b/>
          <w:bCs/>
          <w:color w:val="000000" w:themeColor="text1"/>
        </w:rPr>
      </w:pPr>
    </w:p>
    <w:p w14:paraId="1BC30489" w14:textId="74A119FA" w:rsidR="00B5184E" w:rsidRPr="005536F7" w:rsidRDefault="00D214E3" w:rsidP="002065A5">
      <w:pPr>
        <w:jc w:val="center"/>
        <w:rPr>
          <w:b/>
          <w:bCs/>
          <w:color w:val="000000" w:themeColor="text1"/>
        </w:rPr>
      </w:pPr>
      <w:r w:rsidRPr="005536F7">
        <w:rPr>
          <w:b/>
          <w:bCs/>
          <w:color w:val="000000" w:themeColor="text1"/>
        </w:rPr>
        <w:t>1</w:t>
      </w:r>
      <w:r w:rsidR="00D51977" w:rsidRPr="005536F7">
        <w:rPr>
          <w:b/>
          <w:bCs/>
          <w:color w:val="000000" w:themeColor="text1"/>
        </w:rPr>
        <w:t>1</w:t>
      </w:r>
      <w:r w:rsidR="0061445B" w:rsidRPr="005536F7">
        <w:rPr>
          <w:b/>
          <w:bCs/>
          <w:color w:val="000000" w:themeColor="text1"/>
        </w:rPr>
        <w:t>. РАЗРЕШЕНИЕ СПОРОВ</w:t>
      </w:r>
    </w:p>
    <w:p w14:paraId="2391BEAF" w14:textId="636E71DF" w:rsidR="003019C3" w:rsidRPr="005536F7" w:rsidRDefault="00ED1530" w:rsidP="00305AEF">
      <w:pPr>
        <w:ind w:firstLine="709"/>
        <w:jc w:val="both"/>
        <w:rPr>
          <w:color w:val="000000" w:themeColor="text1"/>
        </w:rPr>
      </w:pPr>
      <w:r w:rsidRPr="005536F7">
        <w:rPr>
          <w:color w:val="000000" w:themeColor="text1"/>
        </w:rPr>
        <w:t>1</w:t>
      </w:r>
      <w:r w:rsidR="00D51977" w:rsidRPr="005536F7">
        <w:rPr>
          <w:color w:val="000000" w:themeColor="text1"/>
        </w:rPr>
        <w:t>1</w:t>
      </w:r>
      <w:r w:rsidRPr="005536F7">
        <w:rPr>
          <w:color w:val="000000" w:themeColor="text1"/>
        </w:rPr>
        <w:t>.1. </w:t>
      </w:r>
      <w:r w:rsidR="0061445B" w:rsidRPr="005536F7">
        <w:rPr>
          <w:color w:val="000000" w:themeColor="text1"/>
        </w:rPr>
        <w:t xml:space="preserve">Все споры и разногласия, которые могут возникнуть между сторонами по вопросам, не нашедшим своего разрешения в тексте настоящего </w:t>
      </w:r>
      <w:r w:rsidR="00DB11A7" w:rsidRPr="005536F7">
        <w:rPr>
          <w:color w:val="000000" w:themeColor="text1"/>
        </w:rPr>
        <w:t>Договора</w:t>
      </w:r>
      <w:r w:rsidR="0061445B" w:rsidRPr="005536F7">
        <w:rPr>
          <w:color w:val="000000" w:themeColor="text1"/>
        </w:rPr>
        <w:t>, будут разрешаться сторонами путем переговоров.</w:t>
      </w:r>
    </w:p>
    <w:p w14:paraId="294CFAEB" w14:textId="1F136123" w:rsidR="003019C3" w:rsidRPr="005536F7" w:rsidRDefault="00ED1530" w:rsidP="00305AEF">
      <w:pPr>
        <w:ind w:firstLine="709"/>
        <w:jc w:val="both"/>
        <w:rPr>
          <w:b/>
          <w:bCs/>
          <w:color w:val="000000" w:themeColor="text1"/>
        </w:rPr>
      </w:pPr>
      <w:r w:rsidRPr="005536F7">
        <w:rPr>
          <w:color w:val="000000" w:themeColor="text1"/>
        </w:rPr>
        <w:t>1</w:t>
      </w:r>
      <w:r w:rsidR="00D51977" w:rsidRPr="005536F7">
        <w:rPr>
          <w:color w:val="000000" w:themeColor="text1"/>
        </w:rPr>
        <w:t>1</w:t>
      </w:r>
      <w:r w:rsidRPr="005536F7">
        <w:rPr>
          <w:color w:val="000000" w:themeColor="text1"/>
        </w:rPr>
        <w:t>.2. </w:t>
      </w:r>
      <w:r w:rsidR="0061445B" w:rsidRPr="005536F7">
        <w:rPr>
          <w:color w:val="000000" w:themeColor="text1"/>
        </w:rPr>
        <w:t>При невозможности урегулирования споров путем переговоров споры разрешаются в Арбитражном суд</w:t>
      </w:r>
      <w:r w:rsidR="002664C1" w:rsidRPr="005536F7">
        <w:rPr>
          <w:color w:val="000000" w:themeColor="text1"/>
        </w:rPr>
        <w:t>е города Москвы.</w:t>
      </w:r>
    </w:p>
    <w:p w14:paraId="0942DDD2" w14:textId="77777777" w:rsidR="00B5184E" w:rsidRPr="005536F7" w:rsidRDefault="00B5184E" w:rsidP="00305AEF">
      <w:pPr>
        <w:ind w:firstLine="709"/>
        <w:jc w:val="both"/>
        <w:rPr>
          <w:b/>
          <w:bCs/>
          <w:color w:val="000000" w:themeColor="text1"/>
        </w:rPr>
      </w:pPr>
    </w:p>
    <w:p w14:paraId="65446999" w14:textId="45824F7C" w:rsidR="00B5184E" w:rsidRPr="005536F7" w:rsidRDefault="0061445B" w:rsidP="00ED1530">
      <w:pPr>
        <w:jc w:val="center"/>
        <w:rPr>
          <w:b/>
          <w:bCs/>
          <w:color w:val="000000" w:themeColor="text1"/>
        </w:rPr>
      </w:pPr>
      <w:r w:rsidRPr="005536F7">
        <w:rPr>
          <w:b/>
          <w:bCs/>
          <w:color w:val="000000" w:themeColor="text1"/>
        </w:rPr>
        <w:t>1</w:t>
      </w:r>
      <w:r w:rsidR="003A6157" w:rsidRPr="005536F7">
        <w:rPr>
          <w:b/>
          <w:bCs/>
          <w:color w:val="000000" w:themeColor="text1"/>
        </w:rPr>
        <w:t>2</w:t>
      </w:r>
      <w:r w:rsidRPr="005536F7">
        <w:rPr>
          <w:b/>
          <w:bCs/>
          <w:color w:val="000000" w:themeColor="text1"/>
        </w:rPr>
        <w:t xml:space="preserve">. СРОК ДЕЙСТВИЯ </w:t>
      </w:r>
      <w:r w:rsidR="00DB11A7" w:rsidRPr="005536F7">
        <w:rPr>
          <w:b/>
          <w:bCs/>
          <w:color w:val="000000" w:themeColor="text1"/>
        </w:rPr>
        <w:t>ДОГОВОРА</w:t>
      </w:r>
      <w:r w:rsidR="009A685C" w:rsidRPr="005536F7">
        <w:rPr>
          <w:b/>
          <w:bCs/>
          <w:color w:val="000000" w:themeColor="text1"/>
        </w:rPr>
        <w:t>, РАСТОРЖЕНИЕ ДОГОВОРА</w:t>
      </w:r>
    </w:p>
    <w:p w14:paraId="0C940826" w14:textId="13BF3A4E" w:rsidR="003019C3" w:rsidRPr="005536F7" w:rsidRDefault="008216B4" w:rsidP="00ED1530">
      <w:pPr>
        <w:ind w:firstLine="709"/>
        <w:jc w:val="both"/>
        <w:rPr>
          <w:color w:val="000000" w:themeColor="text1"/>
        </w:rPr>
      </w:pPr>
      <w:r w:rsidRPr="005536F7">
        <w:rPr>
          <w:color w:val="000000" w:themeColor="text1"/>
        </w:rPr>
        <w:t>1</w:t>
      </w:r>
      <w:r w:rsidR="003A6157" w:rsidRPr="005536F7">
        <w:rPr>
          <w:color w:val="000000" w:themeColor="text1"/>
        </w:rPr>
        <w:t>2</w:t>
      </w:r>
      <w:r w:rsidRPr="005536F7">
        <w:rPr>
          <w:color w:val="000000" w:themeColor="text1"/>
        </w:rPr>
        <w:t>.1</w:t>
      </w:r>
      <w:r w:rsidR="00ED1530" w:rsidRPr="005536F7">
        <w:rPr>
          <w:color w:val="000000" w:themeColor="text1"/>
        </w:rPr>
        <w:t>. </w:t>
      </w:r>
      <w:r w:rsidR="0061445B" w:rsidRPr="005536F7">
        <w:rPr>
          <w:color w:val="000000" w:themeColor="text1"/>
        </w:rPr>
        <w:t xml:space="preserve">Настоящий </w:t>
      </w:r>
      <w:r w:rsidR="009F77C7" w:rsidRPr="005536F7">
        <w:rPr>
          <w:color w:val="000000" w:themeColor="text1"/>
        </w:rPr>
        <w:t>Договор</w:t>
      </w:r>
      <w:r w:rsidR="0061445B" w:rsidRPr="005536F7">
        <w:rPr>
          <w:color w:val="000000" w:themeColor="text1"/>
        </w:rPr>
        <w:t xml:space="preserve"> вступает в силу с момента подписания его Сторонами и действует </w:t>
      </w:r>
      <w:r w:rsidR="002C6630" w:rsidRPr="005536F7">
        <w:rPr>
          <w:color w:val="000000" w:themeColor="text1"/>
        </w:rPr>
        <w:t>по</w:t>
      </w:r>
      <w:r w:rsidR="00ED1530" w:rsidRPr="005536F7">
        <w:rPr>
          <w:color w:val="000000" w:themeColor="text1"/>
        </w:rPr>
        <w:t xml:space="preserve"> </w:t>
      </w:r>
      <w:r w:rsidR="005F5765" w:rsidRPr="005536F7">
        <w:rPr>
          <w:color w:val="000000" w:themeColor="text1"/>
        </w:rPr>
        <w:t>31</w:t>
      </w:r>
      <w:r w:rsidR="001C78C0" w:rsidRPr="005536F7">
        <w:rPr>
          <w:color w:val="000000" w:themeColor="text1"/>
        </w:rPr>
        <w:t>.</w:t>
      </w:r>
      <w:r w:rsidR="000A1E5D" w:rsidRPr="005536F7">
        <w:rPr>
          <w:color w:val="000000" w:themeColor="text1"/>
        </w:rPr>
        <w:t>0</w:t>
      </w:r>
      <w:r w:rsidR="005F5765" w:rsidRPr="005536F7">
        <w:rPr>
          <w:color w:val="000000" w:themeColor="text1"/>
        </w:rPr>
        <w:t>1</w:t>
      </w:r>
      <w:r w:rsidR="001C78C0" w:rsidRPr="005536F7">
        <w:rPr>
          <w:color w:val="000000" w:themeColor="text1"/>
        </w:rPr>
        <w:t>.202</w:t>
      </w:r>
      <w:r w:rsidR="000A1E5D" w:rsidRPr="005536F7">
        <w:rPr>
          <w:color w:val="000000" w:themeColor="text1"/>
        </w:rPr>
        <w:t>6</w:t>
      </w:r>
      <w:r w:rsidR="001C78C0" w:rsidRPr="005536F7">
        <w:rPr>
          <w:color w:val="000000" w:themeColor="text1"/>
        </w:rPr>
        <w:t xml:space="preserve"> </w:t>
      </w:r>
      <w:r w:rsidR="004C6768" w:rsidRPr="005536F7">
        <w:rPr>
          <w:color w:val="000000" w:themeColor="text1"/>
        </w:rPr>
        <w:t>года</w:t>
      </w:r>
      <w:r w:rsidR="002B633E" w:rsidRPr="005536F7">
        <w:rPr>
          <w:color w:val="000000" w:themeColor="text1"/>
        </w:rPr>
        <w:t xml:space="preserve"> (включительно)</w:t>
      </w:r>
      <w:r w:rsidR="004C6768" w:rsidRPr="005536F7">
        <w:rPr>
          <w:color w:val="000000" w:themeColor="text1"/>
        </w:rPr>
        <w:t>.</w:t>
      </w:r>
    </w:p>
    <w:p w14:paraId="0E62784C" w14:textId="0445F69B" w:rsidR="009358A2" w:rsidRPr="005536F7" w:rsidRDefault="009358A2" w:rsidP="009358A2">
      <w:pPr>
        <w:ind w:firstLine="709"/>
        <w:jc w:val="both"/>
        <w:rPr>
          <w:color w:val="000000" w:themeColor="text1"/>
        </w:rPr>
      </w:pPr>
      <w:r w:rsidRPr="005536F7">
        <w:rPr>
          <w:color w:val="000000" w:themeColor="text1"/>
        </w:rPr>
        <w:t>1</w:t>
      </w:r>
      <w:r w:rsidR="003A6157" w:rsidRPr="005536F7">
        <w:rPr>
          <w:color w:val="000000" w:themeColor="text1"/>
        </w:rPr>
        <w:t>2</w:t>
      </w:r>
      <w:r w:rsidRPr="005536F7">
        <w:rPr>
          <w:color w:val="000000" w:themeColor="text1"/>
        </w:rPr>
        <w:t xml:space="preserve">.2. При прекращении действия настоящего договора </w:t>
      </w:r>
      <w:r w:rsidRPr="005536F7">
        <w:rPr>
          <w:color w:val="000000" w:themeColor="text1"/>
          <w:lang w:eastAsia="ru-RU"/>
        </w:rPr>
        <w:t>Заказчик</w:t>
      </w:r>
      <w:r w:rsidRPr="005536F7">
        <w:rPr>
          <w:color w:val="000000" w:themeColor="text1"/>
        </w:rPr>
        <w:t xml:space="preserve"> не освобождается от своих обязательств </w:t>
      </w:r>
      <w:proofErr w:type="gramStart"/>
      <w:r w:rsidRPr="005536F7">
        <w:rPr>
          <w:color w:val="000000" w:themeColor="text1"/>
        </w:rPr>
        <w:t>по</w:t>
      </w:r>
      <w:r w:rsidR="003406F1" w:rsidRPr="005536F7">
        <w:rPr>
          <w:color w:val="000000" w:themeColor="text1"/>
        </w:rPr>
        <w:t xml:space="preserve"> </w:t>
      </w:r>
      <w:r w:rsidRPr="005536F7">
        <w:rPr>
          <w:color w:val="000000" w:themeColor="text1"/>
        </w:rPr>
        <w:t>оплате</w:t>
      </w:r>
      <w:proofErr w:type="gramEnd"/>
      <w:r w:rsidRPr="005536F7">
        <w:rPr>
          <w:color w:val="000000" w:themeColor="text1"/>
        </w:rPr>
        <w:t xml:space="preserve"> поставленных ему Поставщиком Товаров надлежащего качества.</w:t>
      </w:r>
    </w:p>
    <w:p w14:paraId="0ED32D35" w14:textId="0B125B26" w:rsidR="00BB629C" w:rsidRPr="005536F7" w:rsidRDefault="0002019B" w:rsidP="00BB629C">
      <w:pPr>
        <w:overflowPunct w:val="0"/>
        <w:autoSpaceDE w:val="0"/>
        <w:autoSpaceDN w:val="0"/>
        <w:adjustRightInd w:val="0"/>
        <w:ind w:firstLine="709"/>
        <w:jc w:val="both"/>
        <w:textAlignment w:val="baseline"/>
        <w:rPr>
          <w:color w:val="000000" w:themeColor="text1"/>
        </w:rPr>
      </w:pPr>
      <w:r w:rsidRPr="005536F7">
        <w:rPr>
          <w:color w:val="000000" w:themeColor="text1"/>
        </w:rPr>
        <w:t>1</w:t>
      </w:r>
      <w:r w:rsidR="003A6157" w:rsidRPr="005536F7">
        <w:rPr>
          <w:color w:val="000000" w:themeColor="text1"/>
        </w:rPr>
        <w:t>2</w:t>
      </w:r>
      <w:r w:rsidR="00D53316" w:rsidRPr="005536F7">
        <w:rPr>
          <w:color w:val="000000" w:themeColor="text1"/>
        </w:rPr>
        <w:t>.</w:t>
      </w:r>
      <w:r w:rsidR="009358A2" w:rsidRPr="005536F7">
        <w:rPr>
          <w:color w:val="000000" w:themeColor="text1"/>
        </w:rPr>
        <w:t>3</w:t>
      </w:r>
      <w:r w:rsidR="00ED1530" w:rsidRPr="005536F7">
        <w:rPr>
          <w:color w:val="000000" w:themeColor="text1"/>
        </w:rPr>
        <w:t>. </w:t>
      </w:r>
      <w:r w:rsidR="00BB629C" w:rsidRPr="005536F7">
        <w:rPr>
          <w:color w:val="000000" w:themeColor="text1"/>
        </w:rPr>
        <w:t>Настоящий Договор может быть расторгнут:</w:t>
      </w:r>
    </w:p>
    <w:p w14:paraId="567A1063" w14:textId="1F9AA7A1" w:rsidR="00BB629C" w:rsidRPr="005536F7" w:rsidRDefault="00BB629C" w:rsidP="00BB629C">
      <w:pPr>
        <w:overflowPunct w:val="0"/>
        <w:autoSpaceDE w:val="0"/>
        <w:autoSpaceDN w:val="0"/>
        <w:adjustRightInd w:val="0"/>
        <w:ind w:firstLine="709"/>
        <w:jc w:val="both"/>
        <w:textAlignment w:val="baseline"/>
        <w:rPr>
          <w:color w:val="000000" w:themeColor="text1"/>
        </w:rPr>
      </w:pPr>
      <w:r w:rsidRPr="005536F7">
        <w:rPr>
          <w:color w:val="000000" w:themeColor="text1"/>
        </w:rPr>
        <w:t>●</w:t>
      </w:r>
      <w:r w:rsidR="00E46D83" w:rsidRPr="005536F7">
        <w:rPr>
          <w:color w:val="000000" w:themeColor="text1"/>
        </w:rPr>
        <w:t xml:space="preserve"> </w:t>
      </w:r>
      <w:r w:rsidRPr="005536F7">
        <w:rPr>
          <w:color w:val="000000" w:themeColor="text1"/>
        </w:rPr>
        <w:t>по соглашению Сторон;</w:t>
      </w:r>
    </w:p>
    <w:p w14:paraId="23D38068" w14:textId="060136E1" w:rsidR="00BB629C" w:rsidRPr="005536F7" w:rsidRDefault="00BB629C" w:rsidP="00BB629C">
      <w:pPr>
        <w:overflowPunct w:val="0"/>
        <w:autoSpaceDE w:val="0"/>
        <w:autoSpaceDN w:val="0"/>
        <w:adjustRightInd w:val="0"/>
        <w:ind w:firstLine="709"/>
        <w:jc w:val="both"/>
        <w:textAlignment w:val="baseline"/>
        <w:rPr>
          <w:color w:val="000000" w:themeColor="text1"/>
        </w:rPr>
      </w:pPr>
      <w:r w:rsidRPr="005536F7">
        <w:rPr>
          <w:color w:val="000000" w:themeColor="text1"/>
        </w:rPr>
        <w:t>●</w:t>
      </w:r>
      <w:r w:rsidR="00E46D83" w:rsidRPr="005536F7">
        <w:rPr>
          <w:color w:val="000000" w:themeColor="text1"/>
        </w:rPr>
        <w:t xml:space="preserve"> </w:t>
      </w:r>
      <w:r w:rsidRPr="005536F7">
        <w:rPr>
          <w:color w:val="000000" w:themeColor="text1"/>
        </w:rPr>
        <w:t>в судебном порядке;</w:t>
      </w:r>
    </w:p>
    <w:p w14:paraId="4D66F6D5" w14:textId="45F5A585" w:rsidR="00BB629C" w:rsidRPr="005536F7" w:rsidRDefault="00BB629C" w:rsidP="00BB629C">
      <w:pPr>
        <w:overflowPunct w:val="0"/>
        <w:autoSpaceDE w:val="0"/>
        <w:autoSpaceDN w:val="0"/>
        <w:adjustRightInd w:val="0"/>
        <w:ind w:firstLine="709"/>
        <w:jc w:val="both"/>
        <w:textAlignment w:val="baseline"/>
        <w:rPr>
          <w:color w:val="000000" w:themeColor="text1"/>
        </w:rPr>
      </w:pPr>
      <w:r w:rsidRPr="005536F7">
        <w:rPr>
          <w:color w:val="000000" w:themeColor="text1"/>
        </w:rPr>
        <w:t>●</w:t>
      </w:r>
      <w:r w:rsidR="00E46D83" w:rsidRPr="005536F7">
        <w:rPr>
          <w:color w:val="000000" w:themeColor="text1"/>
        </w:rPr>
        <w:t xml:space="preserve"> </w:t>
      </w:r>
      <w:r w:rsidRPr="005536F7">
        <w:rPr>
          <w:color w:val="000000" w:themeColor="text1"/>
        </w:rPr>
        <w:t>одностороннее расторжение в следующих случаях:</w:t>
      </w:r>
    </w:p>
    <w:p w14:paraId="017AA188" w14:textId="77777777" w:rsidR="003A6157" w:rsidRPr="005536F7" w:rsidRDefault="003A6157" w:rsidP="003A6157">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32A641E0" w14:textId="77777777" w:rsidR="003A6157" w:rsidRPr="005536F7" w:rsidRDefault="003A6157" w:rsidP="003A6157">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60069B67" w14:textId="77777777" w:rsidR="003A6157" w:rsidRPr="005536F7" w:rsidRDefault="003A6157" w:rsidP="003A6157">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126A46CC" w14:textId="77777777" w:rsidR="003A6157" w:rsidRPr="005536F7" w:rsidRDefault="003A6157" w:rsidP="003A6157">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0CED3F83" w14:textId="77777777" w:rsidR="003A6157" w:rsidRPr="005536F7" w:rsidRDefault="003A6157" w:rsidP="003A6157">
      <w:pPr>
        <w:pStyle w:val="af3"/>
        <w:widowControl w:val="0"/>
        <w:numPr>
          <w:ilvl w:val="0"/>
          <w:numId w:val="30"/>
        </w:numPr>
        <w:autoSpaceDE w:val="0"/>
        <w:autoSpaceDN w:val="0"/>
        <w:spacing w:after="0" w:line="240" w:lineRule="auto"/>
        <w:contextualSpacing w:val="0"/>
        <w:jc w:val="both"/>
        <w:rPr>
          <w:rFonts w:ascii="Times New Roman" w:eastAsia="Times New Roman" w:hAnsi="Times New Roman"/>
          <w:vanish/>
          <w:sz w:val="24"/>
          <w:szCs w:val="24"/>
        </w:rPr>
      </w:pPr>
    </w:p>
    <w:p w14:paraId="0F418C5B" w14:textId="77777777" w:rsidR="003A6157" w:rsidRPr="005536F7" w:rsidRDefault="003A6157" w:rsidP="003A6157">
      <w:pPr>
        <w:pStyle w:val="af3"/>
        <w:widowControl w:val="0"/>
        <w:numPr>
          <w:ilvl w:val="1"/>
          <w:numId w:val="30"/>
        </w:numPr>
        <w:autoSpaceDE w:val="0"/>
        <w:autoSpaceDN w:val="0"/>
        <w:spacing w:after="0" w:line="240" w:lineRule="auto"/>
        <w:contextualSpacing w:val="0"/>
        <w:jc w:val="both"/>
        <w:rPr>
          <w:rFonts w:ascii="Times New Roman" w:eastAsia="Times New Roman" w:hAnsi="Times New Roman"/>
          <w:vanish/>
          <w:sz w:val="24"/>
          <w:szCs w:val="24"/>
        </w:rPr>
      </w:pPr>
    </w:p>
    <w:p w14:paraId="2D7218A7" w14:textId="77777777" w:rsidR="003A6157" w:rsidRPr="005536F7" w:rsidRDefault="003A6157" w:rsidP="003A6157">
      <w:pPr>
        <w:pStyle w:val="af3"/>
        <w:widowControl w:val="0"/>
        <w:numPr>
          <w:ilvl w:val="1"/>
          <w:numId w:val="30"/>
        </w:numPr>
        <w:autoSpaceDE w:val="0"/>
        <w:autoSpaceDN w:val="0"/>
        <w:spacing w:after="0" w:line="240" w:lineRule="auto"/>
        <w:contextualSpacing w:val="0"/>
        <w:jc w:val="both"/>
        <w:rPr>
          <w:rFonts w:ascii="Times New Roman" w:eastAsia="Times New Roman" w:hAnsi="Times New Roman"/>
          <w:vanish/>
          <w:sz w:val="24"/>
          <w:szCs w:val="24"/>
        </w:rPr>
      </w:pPr>
    </w:p>
    <w:p w14:paraId="672ADF05" w14:textId="77777777" w:rsidR="003A6157" w:rsidRPr="005536F7" w:rsidRDefault="003A6157" w:rsidP="003A6157">
      <w:pPr>
        <w:pStyle w:val="af3"/>
        <w:widowControl w:val="0"/>
        <w:numPr>
          <w:ilvl w:val="1"/>
          <w:numId w:val="30"/>
        </w:numPr>
        <w:autoSpaceDE w:val="0"/>
        <w:autoSpaceDN w:val="0"/>
        <w:spacing w:after="0" w:line="240" w:lineRule="auto"/>
        <w:contextualSpacing w:val="0"/>
        <w:jc w:val="both"/>
        <w:rPr>
          <w:rFonts w:ascii="Times New Roman" w:eastAsia="Times New Roman" w:hAnsi="Times New Roman"/>
          <w:vanish/>
          <w:sz w:val="24"/>
          <w:szCs w:val="24"/>
        </w:rPr>
      </w:pPr>
    </w:p>
    <w:p w14:paraId="183EBD37" w14:textId="0D288960" w:rsidR="00872543" w:rsidRPr="005536F7" w:rsidRDefault="00872543" w:rsidP="0033648B">
      <w:pPr>
        <w:widowControl w:val="0"/>
        <w:numPr>
          <w:ilvl w:val="2"/>
          <w:numId w:val="30"/>
        </w:numPr>
        <w:suppressAutoHyphens w:val="0"/>
        <w:autoSpaceDE w:val="0"/>
        <w:autoSpaceDN w:val="0"/>
        <w:ind w:left="709"/>
        <w:jc w:val="both"/>
        <w:rPr>
          <w:lang w:eastAsia="en-US"/>
        </w:rPr>
      </w:pPr>
      <w:r w:rsidRPr="005536F7">
        <w:rPr>
          <w:lang w:eastAsia="en-US"/>
        </w:rPr>
        <w:t>Основания расторжения Договора в связи с односторонним отказом от исполнения Договора по инициативе Заказчика:</w:t>
      </w:r>
    </w:p>
    <w:p w14:paraId="6DA13146" w14:textId="57C12696" w:rsidR="00872543" w:rsidRPr="005536F7" w:rsidRDefault="003615FE" w:rsidP="00304E87">
      <w:pPr>
        <w:widowControl w:val="0"/>
        <w:numPr>
          <w:ilvl w:val="3"/>
          <w:numId w:val="30"/>
        </w:numPr>
        <w:suppressAutoHyphens w:val="0"/>
        <w:autoSpaceDE w:val="0"/>
        <w:autoSpaceDN w:val="0"/>
        <w:ind w:firstLine="709"/>
        <w:jc w:val="both"/>
        <w:rPr>
          <w:lang w:eastAsia="en-US"/>
        </w:rPr>
      </w:pPr>
      <w:r w:rsidRPr="005536F7">
        <w:rPr>
          <w:lang w:eastAsia="en-US"/>
        </w:rPr>
        <w:t>Существенное на срок более 30 (тридцати) календарных дней нарушения Поставщиком срока поставки Товара</w:t>
      </w:r>
      <w:r w:rsidR="00872543" w:rsidRPr="005536F7">
        <w:rPr>
          <w:lang w:eastAsia="en-US"/>
        </w:rPr>
        <w:t>, предусмотренн</w:t>
      </w:r>
      <w:r w:rsidR="002C0541" w:rsidRPr="005536F7">
        <w:rPr>
          <w:lang w:eastAsia="en-US"/>
        </w:rPr>
        <w:t>ого</w:t>
      </w:r>
      <w:r w:rsidR="00872543" w:rsidRPr="005536F7">
        <w:rPr>
          <w:lang w:eastAsia="en-US"/>
        </w:rPr>
        <w:t xml:space="preserve"> Договором</w:t>
      </w:r>
      <w:r w:rsidR="002C0541" w:rsidRPr="005536F7">
        <w:rPr>
          <w:lang w:eastAsia="en-US"/>
        </w:rPr>
        <w:t>.</w:t>
      </w:r>
    </w:p>
    <w:p w14:paraId="1324E353" w14:textId="2124A581" w:rsidR="002C0541" w:rsidRPr="005536F7" w:rsidRDefault="002C0541" w:rsidP="00304E87">
      <w:pPr>
        <w:widowControl w:val="0"/>
        <w:numPr>
          <w:ilvl w:val="3"/>
          <w:numId w:val="30"/>
        </w:numPr>
        <w:suppressAutoHyphens w:val="0"/>
        <w:autoSpaceDE w:val="0"/>
        <w:autoSpaceDN w:val="0"/>
        <w:ind w:firstLine="709"/>
        <w:jc w:val="both"/>
        <w:rPr>
          <w:lang w:eastAsia="en-US"/>
        </w:rPr>
      </w:pPr>
      <w:r w:rsidRPr="005536F7">
        <w:rPr>
          <w:lang w:eastAsia="en-US"/>
        </w:rPr>
        <w:t xml:space="preserve">Введения в отношении Поставщика одной из процедур </w:t>
      </w:r>
      <w:proofErr w:type="gramStart"/>
      <w:r w:rsidRPr="005536F7">
        <w:rPr>
          <w:lang w:eastAsia="en-US"/>
        </w:rPr>
        <w:t>банкротства</w:t>
      </w:r>
      <w:proofErr w:type="gramEnd"/>
      <w:r w:rsidRPr="005536F7">
        <w:rPr>
          <w:lang w:eastAsia="en-US"/>
        </w:rPr>
        <w:t xml:space="preserve"> определенных законодательством, либо подачи Поставщиком заявления о признании себя несостоятельным (банкротом).    </w:t>
      </w:r>
    </w:p>
    <w:p w14:paraId="6DA4A5C0" w14:textId="2234B28C" w:rsidR="00872543" w:rsidRPr="005536F7" w:rsidRDefault="00872543" w:rsidP="00304E87">
      <w:pPr>
        <w:widowControl w:val="0"/>
        <w:numPr>
          <w:ilvl w:val="3"/>
          <w:numId w:val="30"/>
        </w:numPr>
        <w:suppressAutoHyphens w:val="0"/>
        <w:autoSpaceDE w:val="0"/>
        <w:autoSpaceDN w:val="0"/>
        <w:ind w:firstLine="709"/>
        <w:jc w:val="both"/>
        <w:rPr>
          <w:lang w:eastAsia="en-US"/>
        </w:rPr>
      </w:pPr>
      <w:r w:rsidRPr="005536F7">
        <w:rPr>
          <w:lang w:eastAsia="en-US"/>
        </w:rPr>
        <w:t xml:space="preserve">Если в ходе исполнения Договора установлено, что </w:t>
      </w:r>
      <w:r w:rsidR="00AA30AC" w:rsidRPr="005536F7">
        <w:rPr>
          <w:lang w:eastAsia="en-US"/>
        </w:rPr>
        <w:t>Поставщик</w:t>
      </w:r>
      <w:r w:rsidRPr="005536F7">
        <w:rPr>
          <w:lang w:eastAsia="en-US"/>
        </w:rPr>
        <w:t xml:space="preserve"> не соответствует установленным документацией о закупке требованиям к участникам данной закупки, или предоставил недостоверную информацию о своем соответствии таким требованиям, что позволило ему стать победителем по результатам проведения данной </w:t>
      </w:r>
      <w:r w:rsidRPr="005536F7">
        <w:rPr>
          <w:lang w:eastAsia="en-US"/>
        </w:rPr>
        <w:lastRenderedPageBreak/>
        <w:t>закупки.</w:t>
      </w:r>
    </w:p>
    <w:p w14:paraId="60779E00" w14:textId="6BDD84AB" w:rsidR="00872543" w:rsidRPr="005536F7" w:rsidRDefault="00872543" w:rsidP="00304E87">
      <w:pPr>
        <w:widowControl w:val="0"/>
        <w:numPr>
          <w:ilvl w:val="3"/>
          <w:numId w:val="30"/>
        </w:numPr>
        <w:suppressAutoHyphens w:val="0"/>
        <w:autoSpaceDE w:val="0"/>
        <w:autoSpaceDN w:val="0"/>
        <w:ind w:firstLine="709"/>
        <w:jc w:val="both"/>
        <w:rPr>
          <w:lang w:eastAsia="en-US"/>
        </w:rPr>
      </w:pPr>
      <w:r w:rsidRPr="005536F7">
        <w:rPr>
          <w:lang w:eastAsia="en-US"/>
        </w:rPr>
        <w:t xml:space="preserve">В случае если </w:t>
      </w:r>
      <w:r w:rsidR="00AA30AC" w:rsidRPr="005536F7">
        <w:rPr>
          <w:lang w:eastAsia="en-US"/>
        </w:rPr>
        <w:t>Поставщик</w:t>
      </w:r>
      <w:r w:rsidRPr="005536F7">
        <w:rPr>
          <w:lang w:eastAsia="en-US"/>
        </w:rPr>
        <w:t xml:space="preserve"> отказывается от согласования новых условий Договора</w:t>
      </w:r>
      <w:r w:rsidR="0023020F">
        <w:rPr>
          <w:lang w:eastAsia="en-US"/>
        </w:rPr>
        <w:t>, путем подписания дополнительного соглашения к Договору,</w:t>
      </w:r>
      <w:r w:rsidRPr="005536F7">
        <w:rPr>
          <w:lang w:eastAsia="en-US"/>
        </w:rPr>
        <w:t xml:space="preserve"> при наступлении обстоятельств, указанных в статье 2 Договора.</w:t>
      </w:r>
    </w:p>
    <w:p w14:paraId="67F54B87" w14:textId="26D8ACD5" w:rsidR="00872543" w:rsidRPr="005536F7" w:rsidRDefault="00872543" w:rsidP="00304E87">
      <w:pPr>
        <w:widowControl w:val="0"/>
        <w:numPr>
          <w:ilvl w:val="2"/>
          <w:numId w:val="30"/>
        </w:numPr>
        <w:suppressAutoHyphens w:val="0"/>
        <w:autoSpaceDE w:val="0"/>
        <w:autoSpaceDN w:val="0"/>
        <w:ind w:firstLine="709"/>
        <w:jc w:val="both"/>
        <w:rPr>
          <w:lang w:eastAsia="en-US"/>
        </w:rPr>
      </w:pPr>
      <w:r w:rsidRPr="005536F7">
        <w:rPr>
          <w:lang w:eastAsia="en-US"/>
        </w:rPr>
        <w:t xml:space="preserve">Основания расторжения Договора в связи с односторонним отказом от исполнения Договора по инициативе </w:t>
      </w:r>
      <w:r w:rsidR="00573E80" w:rsidRPr="005536F7">
        <w:rPr>
          <w:lang w:eastAsia="en-US"/>
        </w:rPr>
        <w:t>Поставщик</w:t>
      </w:r>
      <w:r w:rsidRPr="005536F7">
        <w:rPr>
          <w:lang w:eastAsia="en-US"/>
        </w:rPr>
        <w:t>а:</w:t>
      </w:r>
    </w:p>
    <w:p w14:paraId="2FB6F1B2" w14:textId="77777777" w:rsidR="00573E80" w:rsidRPr="005536F7" w:rsidRDefault="00872543" w:rsidP="00573E80">
      <w:pPr>
        <w:widowControl w:val="0"/>
        <w:numPr>
          <w:ilvl w:val="3"/>
          <w:numId w:val="30"/>
        </w:numPr>
        <w:suppressAutoHyphens w:val="0"/>
        <w:autoSpaceDE w:val="0"/>
        <w:autoSpaceDN w:val="0"/>
        <w:ind w:firstLine="709"/>
        <w:jc w:val="both"/>
        <w:rPr>
          <w:lang w:eastAsia="en-US"/>
        </w:rPr>
      </w:pPr>
      <w:r w:rsidRPr="005536F7">
        <w:rPr>
          <w:lang w:eastAsia="en-US"/>
        </w:rPr>
        <w:t xml:space="preserve">Неоднократные (от двух и более раз) нарушения Заказчиком сроков оплаты </w:t>
      </w:r>
      <w:r w:rsidR="00573E80" w:rsidRPr="005536F7">
        <w:rPr>
          <w:lang w:eastAsia="en-US"/>
        </w:rPr>
        <w:t>Товара</w:t>
      </w:r>
      <w:r w:rsidRPr="005536F7">
        <w:rPr>
          <w:lang w:eastAsia="en-US"/>
        </w:rPr>
        <w:t>.</w:t>
      </w:r>
    </w:p>
    <w:p w14:paraId="1648F741" w14:textId="411526A4" w:rsidR="00872543" w:rsidRPr="005536F7" w:rsidRDefault="00872543" w:rsidP="00573E80">
      <w:pPr>
        <w:widowControl w:val="0"/>
        <w:numPr>
          <w:ilvl w:val="3"/>
          <w:numId w:val="30"/>
        </w:numPr>
        <w:suppressAutoHyphens w:val="0"/>
        <w:autoSpaceDE w:val="0"/>
        <w:autoSpaceDN w:val="0"/>
        <w:ind w:firstLine="709"/>
        <w:jc w:val="both"/>
        <w:rPr>
          <w:lang w:eastAsia="en-US"/>
        </w:rPr>
      </w:pPr>
      <w:r w:rsidRPr="005536F7">
        <w:rPr>
          <w:lang w:eastAsia="en-US"/>
        </w:rPr>
        <w:t xml:space="preserve">Неоднократный (от двух и более раз) необоснованный отказ Заказчика от приемки </w:t>
      </w:r>
      <w:r w:rsidR="00573E80" w:rsidRPr="005536F7">
        <w:rPr>
          <w:lang w:eastAsia="en-US"/>
        </w:rPr>
        <w:t>поставленного Товара</w:t>
      </w:r>
      <w:r w:rsidRPr="005536F7">
        <w:rPr>
          <w:lang w:eastAsia="en-US"/>
        </w:rPr>
        <w:t xml:space="preserve">. При этом необоснованным отказом считается отказ Заказчика от подписания </w:t>
      </w:r>
      <w:r w:rsidR="00C65F24" w:rsidRPr="005536F7">
        <w:rPr>
          <w:color w:val="000000" w:themeColor="text1"/>
        </w:rPr>
        <w:t>Товарно-сопроводительны</w:t>
      </w:r>
      <w:r w:rsidR="00C65F24">
        <w:rPr>
          <w:color w:val="000000" w:themeColor="text1"/>
        </w:rPr>
        <w:t>х</w:t>
      </w:r>
      <w:r w:rsidR="00C65F24" w:rsidRPr="005536F7">
        <w:rPr>
          <w:color w:val="000000" w:themeColor="text1"/>
        </w:rPr>
        <w:t xml:space="preserve"> документ</w:t>
      </w:r>
      <w:r w:rsidR="00C65F24">
        <w:rPr>
          <w:color w:val="000000" w:themeColor="text1"/>
        </w:rPr>
        <w:t>ов</w:t>
      </w:r>
      <w:r w:rsidR="00573E80" w:rsidRPr="005536F7">
        <w:rPr>
          <w:lang w:eastAsia="en-US"/>
        </w:rPr>
        <w:t>.</w:t>
      </w:r>
    </w:p>
    <w:p w14:paraId="14FDAAEB" w14:textId="0B2E8371" w:rsidR="00364D27" w:rsidRPr="005536F7" w:rsidRDefault="00364D27" w:rsidP="00445672">
      <w:pPr>
        <w:widowControl w:val="0"/>
        <w:suppressAutoHyphens w:val="0"/>
        <w:autoSpaceDE w:val="0"/>
        <w:autoSpaceDN w:val="0"/>
        <w:ind w:firstLine="709"/>
        <w:jc w:val="both"/>
        <w:rPr>
          <w:lang w:eastAsia="en-US"/>
        </w:rPr>
      </w:pPr>
      <w:r w:rsidRPr="005536F7">
        <w:rPr>
          <w:lang w:eastAsia="en-US"/>
        </w:rPr>
        <w:t>1</w:t>
      </w:r>
      <w:r w:rsidR="003A6157" w:rsidRPr="005536F7">
        <w:rPr>
          <w:lang w:eastAsia="en-US"/>
        </w:rPr>
        <w:t>2</w:t>
      </w:r>
      <w:r w:rsidRPr="005536F7">
        <w:rPr>
          <w:lang w:eastAsia="en-US"/>
        </w:rPr>
        <w:t>.4. Заказчик вправе потребовать от Поставщика вернуть перечисленный Аванс до момента поставки Товара</w:t>
      </w:r>
      <w:r w:rsidR="00064FDD" w:rsidRPr="005536F7">
        <w:rPr>
          <w:lang w:eastAsia="en-US"/>
        </w:rPr>
        <w:t xml:space="preserve"> в случае</w:t>
      </w:r>
      <w:r w:rsidR="00622F49" w:rsidRPr="005536F7">
        <w:rPr>
          <w:lang w:eastAsia="en-US"/>
        </w:rPr>
        <w:t xml:space="preserve"> </w:t>
      </w:r>
      <w:r w:rsidR="00064FDD" w:rsidRPr="005536F7">
        <w:rPr>
          <w:lang w:eastAsia="en-US"/>
        </w:rPr>
        <w:t>досрочного</w:t>
      </w:r>
      <w:r w:rsidRPr="005536F7">
        <w:rPr>
          <w:lang w:eastAsia="en-US"/>
        </w:rPr>
        <w:t xml:space="preserve"> расторжения Договора</w:t>
      </w:r>
      <w:r w:rsidR="0004222B" w:rsidRPr="005536F7">
        <w:rPr>
          <w:lang w:eastAsia="en-US"/>
        </w:rPr>
        <w:t>.</w:t>
      </w:r>
    </w:p>
    <w:p w14:paraId="57206D83" w14:textId="74831820" w:rsidR="00364D27" w:rsidRPr="005536F7" w:rsidRDefault="00364D27" w:rsidP="00364D27">
      <w:pPr>
        <w:widowControl w:val="0"/>
        <w:suppressAutoHyphens w:val="0"/>
        <w:autoSpaceDE w:val="0"/>
        <w:autoSpaceDN w:val="0"/>
        <w:ind w:firstLine="709"/>
        <w:jc w:val="both"/>
        <w:rPr>
          <w:lang w:eastAsia="en-US"/>
        </w:rPr>
      </w:pPr>
      <w:r w:rsidRPr="005536F7">
        <w:rPr>
          <w:lang w:eastAsia="en-US"/>
        </w:rPr>
        <w:t xml:space="preserve">Поставщик обязан возвратить Заказчику на его расчетный счет, указанный в разделе «Адреса, реквизиты и подписи Сторон» Договора, Аванс, уплаченный Заказчиком Поставщику в соответствии с Договором, в течение </w:t>
      </w:r>
      <w:r w:rsidR="00445672" w:rsidRPr="005536F7">
        <w:rPr>
          <w:lang w:eastAsia="en-US"/>
        </w:rPr>
        <w:t>7</w:t>
      </w:r>
      <w:r w:rsidRPr="005536F7">
        <w:rPr>
          <w:lang w:eastAsia="en-US"/>
        </w:rPr>
        <w:t xml:space="preserve"> (</w:t>
      </w:r>
      <w:r w:rsidR="00445672" w:rsidRPr="005536F7">
        <w:rPr>
          <w:lang w:eastAsia="en-US"/>
        </w:rPr>
        <w:t>Семи</w:t>
      </w:r>
      <w:r w:rsidRPr="005536F7">
        <w:rPr>
          <w:lang w:eastAsia="en-US"/>
        </w:rPr>
        <w:t xml:space="preserve">) </w:t>
      </w:r>
      <w:r w:rsidR="00445672" w:rsidRPr="005536F7">
        <w:rPr>
          <w:lang w:eastAsia="en-US"/>
        </w:rPr>
        <w:t>рабочих</w:t>
      </w:r>
      <w:r w:rsidRPr="005536F7">
        <w:rPr>
          <w:lang w:eastAsia="en-US"/>
        </w:rPr>
        <w:t xml:space="preserve"> дней с даты расторжения Договора</w:t>
      </w:r>
      <w:r w:rsidR="00C90C29" w:rsidRPr="005536F7">
        <w:rPr>
          <w:lang w:eastAsia="en-US"/>
        </w:rPr>
        <w:t>.</w:t>
      </w:r>
    </w:p>
    <w:p w14:paraId="06AFD3D1" w14:textId="77777777" w:rsidR="00975459" w:rsidRPr="005536F7" w:rsidRDefault="00975459" w:rsidP="00305AEF">
      <w:pPr>
        <w:ind w:firstLine="709"/>
        <w:jc w:val="both"/>
        <w:rPr>
          <w:b/>
          <w:bCs/>
          <w:color w:val="000000" w:themeColor="text1"/>
        </w:rPr>
      </w:pPr>
    </w:p>
    <w:p w14:paraId="225DB58B" w14:textId="12754DE9" w:rsidR="00B5184E" w:rsidRPr="005536F7" w:rsidRDefault="0061445B" w:rsidP="00923E2E">
      <w:pPr>
        <w:jc w:val="center"/>
        <w:rPr>
          <w:b/>
          <w:bCs/>
          <w:color w:val="000000" w:themeColor="text1"/>
        </w:rPr>
      </w:pPr>
      <w:r w:rsidRPr="005536F7">
        <w:rPr>
          <w:b/>
          <w:bCs/>
          <w:color w:val="000000" w:themeColor="text1"/>
        </w:rPr>
        <w:t>1</w:t>
      </w:r>
      <w:r w:rsidR="003A6157" w:rsidRPr="005536F7">
        <w:rPr>
          <w:b/>
          <w:bCs/>
          <w:color w:val="000000" w:themeColor="text1"/>
        </w:rPr>
        <w:t>3</w:t>
      </w:r>
      <w:r w:rsidRPr="005536F7">
        <w:rPr>
          <w:b/>
          <w:bCs/>
          <w:color w:val="000000" w:themeColor="text1"/>
        </w:rPr>
        <w:t>. ЗАКЛЮЧИТЕЛЬНЫЕ ПОЛОЖЕНИЯ</w:t>
      </w:r>
    </w:p>
    <w:p w14:paraId="000A6D51" w14:textId="393A9E8A" w:rsidR="003019C3" w:rsidRPr="005536F7" w:rsidRDefault="009054A6" w:rsidP="00305AEF">
      <w:pPr>
        <w:ind w:firstLine="709"/>
        <w:jc w:val="both"/>
        <w:rPr>
          <w:color w:val="000000" w:themeColor="text1"/>
        </w:rPr>
      </w:pPr>
      <w:r w:rsidRPr="005536F7">
        <w:rPr>
          <w:color w:val="000000" w:themeColor="text1"/>
        </w:rPr>
        <w:t>1</w:t>
      </w:r>
      <w:r w:rsidR="003A6157" w:rsidRPr="005536F7">
        <w:rPr>
          <w:color w:val="000000" w:themeColor="text1"/>
        </w:rPr>
        <w:t>3</w:t>
      </w:r>
      <w:r w:rsidRPr="005536F7">
        <w:rPr>
          <w:color w:val="000000" w:themeColor="text1"/>
        </w:rPr>
        <w:t>.1</w:t>
      </w:r>
      <w:r w:rsidR="00923E2E" w:rsidRPr="005536F7">
        <w:rPr>
          <w:color w:val="000000" w:themeColor="text1"/>
        </w:rPr>
        <w:t>. </w:t>
      </w:r>
      <w:r w:rsidR="0061445B" w:rsidRPr="005536F7">
        <w:rPr>
          <w:color w:val="000000" w:themeColor="text1"/>
        </w:rPr>
        <w:t xml:space="preserve">Любые изменения и дополнения к настоящему </w:t>
      </w:r>
      <w:r w:rsidR="00DB11A7" w:rsidRPr="005536F7">
        <w:rPr>
          <w:color w:val="000000" w:themeColor="text1"/>
        </w:rPr>
        <w:t>Договору</w:t>
      </w:r>
      <w:r w:rsidR="0061445B" w:rsidRPr="005536F7">
        <w:rPr>
          <w:color w:val="000000" w:themeColor="text1"/>
        </w:rPr>
        <w:t xml:space="preserve"> считаются действительными только в том случае, если они совершены в письменной форме, оформлены в виде приложений или дополнительных соглашений к настоящему </w:t>
      </w:r>
      <w:r w:rsidR="00DB11A7" w:rsidRPr="005536F7">
        <w:rPr>
          <w:color w:val="000000" w:themeColor="text1"/>
        </w:rPr>
        <w:t>Договору</w:t>
      </w:r>
      <w:r w:rsidR="0061445B" w:rsidRPr="005536F7">
        <w:rPr>
          <w:color w:val="000000" w:themeColor="text1"/>
        </w:rPr>
        <w:t xml:space="preserve"> и подписаны уполномоченными на то представителями Сторон. </w:t>
      </w:r>
      <w:r w:rsidR="001A2CC9" w:rsidRPr="005536F7">
        <w:rPr>
          <w:color w:val="000000" w:themeColor="text1"/>
        </w:rPr>
        <w:t>Дополнительное соглашение</w:t>
      </w:r>
      <w:r w:rsidR="0061445B" w:rsidRPr="005536F7">
        <w:rPr>
          <w:color w:val="000000" w:themeColor="text1"/>
        </w:rPr>
        <w:t xml:space="preserve"> с изменениями и дополнениями составляется в двух оригиналах-экземплярах по одному для каждой из Сторон и является неотъемлемой частью настоящего </w:t>
      </w:r>
      <w:r w:rsidR="00DB11A7" w:rsidRPr="005536F7">
        <w:rPr>
          <w:color w:val="000000" w:themeColor="text1"/>
        </w:rPr>
        <w:t>Договора</w:t>
      </w:r>
      <w:r w:rsidR="0061445B" w:rsidRPr="005536F7">
        <w:rPr>
          <w:color w:val="000000" w:themeColor="text1"/>
        </w:rPr>
        <w:t xml:space="preserve">. </w:t>
      </w:r>
    </w:p>
    <w:p w14:paraId="2B106B68" w14:textId="18E0E522" w:rsidR="003019C3" w:rsidRPr="005536F7" w:rsidRDefault="009054A6" w:rsidP="00305AEF">
      <w:pPr>
        <w:ind w:firstLine="709"/>
        <w:jc w:val="both"/>
        <w:rPr>
          <w:color w:val="000000" w:themeColor="text1"/>
        </w:rPr>
      </w:pPr>
      <w:r w:rsidRPr="005536F7">
        <w:rPr>
          <w:color w:val="000000" w:themeColor="text1"/>
        </w:rPr>
        <w:t>1</w:t>
      </w:r>
      <w:r w:rsidR="003A6157" w:rsidRPr="005536F7">
        <w:rPr>
          <w:color w:val="000000" w:themeColor="text1"/>
        </w:rPr>
        <w:t>3</w:t>
      </w:r>
      <w:r w:rsidRPr="005536F7">
        <w:rPr>
          <w:color w:val="000000" w:themeColor="text1"/>
        </w:rPr>
        <w:t>.2</w:t>
      </w:r>
      <w:r w:rsidR="00923E2E" w:rsidRPr="005536F7">
        <w:rPr>
          <w:color w:val="000000" w:themeColor="text1"/>
        </w:rPr>
        <w:t>. </w:t>
      </w:r>
      <w:r w:rsidR="0061445B" w:rsidRPr="005536F7">
        <w:rPr>
          <w:color w:val="000000" w:themeColor="text1"/>
        </w:rPr>
        <w:t>В</w:t>
      </w:r>
      <w:r w:rsidR="00CE5184" w:rsidRPr="005536F7">
        <w:rPr>
          <w:color w:val="000000" w:themeColor="text1"/>
        </w:rPr>
        <w:t xml:space="preserve"> </w:t>
      </w:r>
      <w:r w:rsidR="0061445B" w:rsidRPr="005536F7">
        <w:rPr>
          <w:color w:val="000000" w:themeColor="text1"/>
        </w:rPr>
        <w:t xml:space="preserve">случае изменения какой-либо из Сторон юридического адреса, названия, банковских реквизитов и прочего, она обязана в течение 10 (десяти) </w:t>
      </w:r>
      <w:r w:rsidR="006B443F" w:rsidRPr="005536F7">
        <w:rPr>
          <w:color w:val="000000" w:themeColor="text1"/>
        </w:rPr>
        <w:t xml:space="preserve">календарных </w:t>
      </w:r>
      <w:r w:rsidR="0061445B" w:rsidRPr="005536F7">
        <w:rPr>
          <w:color w:val="000000" w:themeColor="text1"/>
        </w:rPr>
        <w:t xml:space="preserve">дней, письменно известить об этом другую Сторону, причем в письме необходимо указать, что оно является неотъемлемой, частью настоящего </w:t>
      </w:r>
      <w:r w:rsidR="00DB11A7" w:rsidRPr="005536F7">
        <w:rPr>
          <w:color w:val="000000" w:themeColor="text1"/>
        </w:rPr>
        <w:t>Договора</w:t>
      </w:r>
      <w:r w:rsidR="0061445B" w:rsidRPr="005536F7">
        <w:rPr>
          <w:color w:val="000000" w:themeColor="text1"/>
        </w:rPr>
        <w:t>.</w:t>
      </w:r>
    </w:p>
    <w:p w14:paraId="2FF54A5A" w14:textId="06C30A65" w:rsidR="003019C3" w:rsidRPr="005536F7" w:rsidRDefault="00923E2E" w:rsidP="00305AEF">
      <w:pPr>
        <w:ind w:firstLine="709"/>
        <w:jc w:val="both"/>
        <w:rPr>
          <w:rFonts w:eastAsia="Calibri"/>
          <w:color w:val="000000" w:themeColor="text1"/>
          <w:lang w:eastAsia="en-US"/>
        </w:rPr>
      </w:pPr>
      <w:r w:rsidRPr="005536F7">
        <w:rPr>
          <w:color w:val="000000" w:themeColor="text1"/>
        </w:rPr>
        <w:t>1</w:t>
      </w:r>
      <w:r w:rsidR="003A6157" w:rsidRPr="005536F7">
        <w:rPr>
          <w:color w:val="000000" w:themeColor="text1"/>
        </w:rPr>
        <w:t>3</w:t>
      </w:r>
      <w:r w:rsidR="009054A6" w:rsidRPr="005536F7">
        <w:rPr>
          <w:color w:val="000000" w:themeColor="text1"/>
        </w:rPr>
        <w:t>.3</w:t>
      </w:r>
      <w:r w:rsidRPr="005536F7">
        <w:rPr>
          <w:color w:val="000000" w:themeColor="text1"/>
        </w:rPr>
        <w:t>. </w:t>
      </w:r>
      <w:r w:rsidR="0061445B" w:rsidRPr="005536F7">
        <w:rPr>
          <w:color w:val="000000" w:themeColor="text1"/>
        </w:rPr>
        <w:t xml:space="preserve">Ни одна из Сторон не имеет права передавать свои права и обязанности </w:t>
      </w:r>
      <w:r w:rsidR="009F77C7" w:rsidRPr="005536F7">
        <w:rPr>
          <w:color w:val="000000" w:themeColor="text1"/>
        </w:rPr>
        <w:t>по-настоящему</w:t>
      </w:r>
      <w:r w:rsidR="0061445B" w:rsidRPr="005536F7">
        <w:rPr>
          <w:color w:val="000000" w:themeColor="text1"/>
        </w:rPr>
        <w:t xml:space="preserve"> </w:t>
      </w:r>
      <w:r w:rsidR="00DB11A7" w:rsidRPr="005536F7">
        <w:rPr>
          <w:color w:val="000000" w:themeColor="text1"/>
        </w:rPr>
        <w:t>Договора</w:t>
      </w:r>
      <w:r w:rsidR="0061445B" w:rsidRPr="005536F7">
        <w:rPr>
          <w:color w:val="000000" w:themeColor="text1"/>
        </w:rPr>
        <w:t xml:space="preserve"> третьим лицам без предварительного письменного на то согласия другой Стороны.</w:t>
      </w:r>
    </w:p>
    <w:p w14:paraId="70323071" w14:textId="03726B49" w:rsidR="003019C3" w:rsidRPr="005536F7" w:rsidRDefault="00923E2E" w:rsidP="00305AEF">
      <w:pPr>
        <w:ind w:firstLine="709"/>
        <w:jc w:val="both"/>
        <w:rPr>
          <w:bCs/>
          <w:color w:val="000000" w:themeColor="text1"/>
        </w:rPr>
      </w:pPr>
      <w:r w:rsidRPr="005536F7">
        <w:rPr>
          <w:color w:val="000000" w:themeColor="text1"/>
        </w:rPr>
        <w:t>1</w:t>
      </w:r>
      <w:r w:rsidR="004F3380" w:rsidRPr="005536F7">
        <w:rPr>
          <w:color w:val="000000" w:themeColor="text1"/>
        </w:rPr>
        <w:t>3</w:t>
      </w:r>
      <w:r w:rsidR="009054A6" w:rsidRPr="005536F7">
        <w:rPr>
          <w:color w:val="000000" w:themeColor="text1"/>
        </w:rPr>
        <w:t>.4</w:t>
      </w:r>
      <w:r w:rsidRPr="005536F7">
        <w:rPr>
          <w:color w:val="000000" w:themeColor="text1"/>
        </w:rPr>
        <w:t>. </w:t>
      </w:r>
      <w:r w:rsidR="0061445B" w:rsidRPr="005536F7">
        <w:rPr>
          <w:color w:val="000000" w:themeColor="text1"/>
        </w:rPr>
        <w:t xml:space="preserve">Настоящий </w:t>
      </w:r>
      <w:r w:rsidR="00DB11A7" w:rsidRPr="005536F7">
        <w:rPr>
          <w:color w:val="000000" w:themeColor="text1"/>
        </w:rPr>
        <w:t xml:space="preserve">Договор </w:t>
      </w:r>
      <w:r w:rsidR="0061445B" w:rsidRPr="005536F7">
        <w:rPr>
          <w:color w:val="000000" w:themeColor="text1"/>
        </w:rPr>
        <w:t>составлен в двух экземплярах, имеющих одинаковую юридическую силу, по одному экземпляру для каждой из сторон.</w:t>
      </w:r>
      <w:r w:rsidR="00CE5184" w:rsidRPr="005536F7">
        <w:rPr>
          <w:color w:val="000000" w:themeColor="text1"/>
        </w:rPr>
        <w:t xml:space="preserve"> </w:t>
      </w:r>
    </w:p>
    <w:p w14:paraId="50793F68" w14:textId="77777777" w:rsidR="00360848" w:rsidRPr="005536F7" w:rsidRDefault="00360848" w:rsidP="00305AEF">
      <w:pPr>
        <w:ind w:firstLine="709"/>
        <w:jc w:val="both"/>
        <w:rPr>
          <w:b/>
          <w:bCs/>
          <w:color w:val="000000" w:themeColor="text1"/>
        </w:rPr>
      </w:pPr>
    </w:p>
    <w:p w14:paraId="56826966" w14:textId="578A7189" w:rsidR="00DB11A7" w:rsidRPr="005536F7" w:rsidRDefault="00DB11A7" w:rsidP="00873AC1">
      <w:pPr>
        <w:jc w:val="center"/>
        <w:rPr>
          <w:b/>
          <w:bCs/>
          <w:color w:val="000000" w:themeColor="text1"/>
        </w:rPr>
      </w:pPr>
      <w:r w:rsidRPr="005536F7">
        <w:rPr>
          <w:b/>
          <w:bCs/>
          <w:color w:val="000000" w:themeColor="text1"/>
        </w:rPr>
        <w:t>1</w:t>
      </w:r>
      <w:r w:rsidR="004F3380" w:rsidRPr="005536F7">
        <w:rPr>
          <w:b/>
          <w:bCs/>
          <w:color w:val="000000" w:themeColor="text1"/>
        </w:rPr>
        <w:t>4</w:t>
      </w:r>
      <w:r w:rsidRPr="005536F7">
        <w:rPr>
          <w:b/>
          <w:bCs/>
          <w:color w:val="000000" w:themeColor="text1"/>
        </w:rPr>
        <w:t>. ПРИЛОЖЕНИЯ К ДОГОВОРУ.</w:t>
      </w:r>
    </w:p>
    <w:p w14:paraId="0CB86654" w14:textId="2D764991" w:rsidR="00E674FD" w:rsidRPr="005536F7" w:rsidRDefault="00923E2E" w:rsidP="00873AC1">
      <w:pPr>
        <w:ind w:firstLine="709"/>
        <w:jc w:val="both"/>
        <w:rPr>
          <w:color w:val="000000" w:themeColor="text1"/>
        </w:rPr>
      </w:pPr>
      <w:r w:rsidRPr="005536F7">
        <w:rPr>
          <w:color w:val="000000" w:themeColor="text1"/>
        </w:rPr>
        <w:t>1</w:t>
      </w:r>
      <w:r w:rsidR="004F3380" w:rsidRPr="005536F7">
        <w:rPr>
          <w:color w:val="000000" w:themeColor="text1"/>
        </w:rPr>
        <w:t>4</w:t>
      </w:r>
      <w:r w:rsidRPr="005536F7">
        <w:rPr>
          <w:color w:val="000000" w:themeColor="text1"/>
        </w:rPr>
        <w:t>.1. </w:t>
      </w:r>
      <w:r w:rsidR="00DB11A7" w:rsidRPr="005536F7">
        <w:rPr>
          <w:color w:val="000000" w:themeColor="text1"/>
        </w:rPr>
        <w:t>Приложение №</w:t>
      </w:r>
      <w:r w:rsidR="0055235A" w:rsidRPr="005536F7">
        <w:rPr>
          <w:color w:val="000000" w:themeColor="text1"/>
        </w:rPr>
        <w:t xml:space="preserve"> </w:t>
      </w:r>
      <w:r w:rsidR="0073327F" w:rsidRPr="005536F7">
        <w:rPr>
          <w:color w:val="000000" w:themeColor="text1"/>
        </w:rPr>
        <w:t>1</w:t>
      </w:r>
      <w:r w:rsidR="004E7C39" w:rsidRPr="005536F7">
        <w:rPr>
          <w:color w:val="000000" w:themeColor="text1"/>
        </w:rPr>
        <w:t xml:space="preserve"> </w:t>
      </w:r>
      <w:r w:rsidR="00E3108B" w:rsidRPr="005536F7">
        <w:t>–</w:t>
      </w:r>
      <w:r w:rsidR="004E7C39" w:rsidRPr="005536F7">
        <w:rPr>
          <w:color w:val="000000" w:themeColor="text1"/>
        </w:rPr>
        <w:t xml:space="preserve"> </w:t>
      </w:r>
      <w:r w:rsidR="00E969B9" w:rsidRPr="005536F7">
        <w:rPr>
          <w:color w:val="000000" w:themeColor="text1"/>
        </w:rPr>
        <w:t>Техническое задание</w:t>
      </w:r>
      <w:r w:rsidR="00E674FD" w:rsidRPr="005536F7">
        <w:rPr>
          <w:color w:val="000000" w:themeColor="text1"/>
        </w:rPr>
        <w:t>.</w:t>
      </w:r>
    </w:p>
    <w:p w14:paraId="3DEC25AB" w14:textId="30C04AAE" w:rsidR="00873AC1" w:rsidRPr="005536F7" w:rsidRDefault="00873AC1" w:rsidP="009B2A69">
      <w:pPr>
        <w:pStyle w:val="a8"/>
        <w:spacing w:after="0"/>
        <w:ind w:firstLine="709"/>
        <w:jc w:val="both"/>
      </w:pPr>
      <w:r w:rsidRPr="005536F7">
        <w:rPr>
          <w:color w:val="000000" w:themeColor="text1"/>
        </w:rPr>
        <w:t>1</w:t>
      </w:r>
      <w:r w:rsidR="004F3380" w:rsidRPr="005536F7">
        <w:rPr>
          <w:color w:val="000000" w:themeColor="text1"/>
        </w:rPr>
        <w:t>4</w:t>
      </w:r>
      <w:r w:rsidRPr="005536F7">
        <w:rPr>
          <w:color w:val="000000" w:themeColor="text1"/>
        </w:rPr>
        <w:t>.</w:t>
      </w:r>
      <w:r w:rsidR="00515EB5" w:rsidRPr="005536F7">
        <w:rPr>
          <w:color w:val="000000" w:themeColor="text1"/>
        </w:rPr>
        <w:t>2</w:t>
      </w:r>
      <w:r w:rsidRPr="005536F7">
        <w:rPr>
          <w:color w:val="000000" w:themeColor="text1"/>
        </w:rPr>
        <w:t>.</w:t>
      </w:r>
      <w:r w:rsidR="00FD3C07" w:rsidRPr="005536F7">
        <w:rPr>
          <w:color w:val="000000" w:themeColor="text1"/>
        </w:rPr>
        <w:t> </w:t>
      </w:r>
      <w:r w:rsidRPr="005536F7">
        <w:t xml:space="preserve">Приложение № </w:t>
      </w:r>
      <w:r w:rsidR="005333C8" w:rsidRPr="005536F7">
        <w:t>2</w:t>
      </w:r>
      <w:r w:rsidRPr="005536F7">
        <w:t xml:space="preserve"> </w:t>
      </w:r>
      <w:r w:rsidR="00F069E7" w:rsidRPr="005536F7">
        <w:t>–</w:t>
      </w:r>
      <w:r w:rsidRPr="005536F7">
        <w:t xml:space="preserve"> </w:t>
      </w:r>
      <w:r w:rsidR="009664F8" w:rsidRPr="005536F7">
        <w:t>Регламент составления отчета.</w:t>
      </w:r>
    </w:p>
    <w:p w14:paraId="4EF14E59" w14:textId="77777777" w:rsidR="00654004" w:rsidRPr="00B47575" w:rsidRDefault="00654004" w:rsidP="009B2A69">
      <w:pPr>
        <w:ind w:firstLine="709"/>
        <w:jc w:val="both"/>
        <w:rPr>
          <w:color w:val="000000" w:themeColor="text1"/>
        </w:rPr>
      </w:pPr>
    </w:p>
    <w:p w14:paraId="1A577BAF" w14:textId="11A5216F" w:rsidR="009054A6" w:rsidRPr="00B47575" w:rsidRDefault="00654004" w:rsidP="009664F8">
      <w:pPr>
        <w:jc w:val="center"/>
        <w:rPr>
          <w:color w:val="000000" w:themeColor="text1"/>
        </w:rPr>
      </w:pPr>
      <w:r w:rsidRPr="00B47575">
        <w:rPr>
          <w:b/>
          <w:bCs/>
          <w:color w:val="000000" w:themeColor="text1"/>
        </w:rPr>
        <w:t>1</w:t>
      </w:r>
      <w:r w:rsidR="007E4006" w:rsidRPr="00B47575">
        <w:rPr>
          <w:b/>
          <w:bCs/>
          <w:color w:val="000000" w:themeColor="text1"/>
        </w:rPr>
        <w:t>5</w:t>
      </w:r>
      <w:r w:rsidRPr="00B47575">
        <w:rPr>
          <w:b/>
          <w:bCs/>
          <w:color w:val="000000" w:themeColor="text1"/>
        </w:rPr>
        <w:t>. РЕКВИЗИТЫ СТОРОН</w:t>
      </w:r>
      <w:r w:rsidR="009664F8" w:rsidRPr="00B47575">
        <w:rPr>
          <w:b/>
          <w:bCs/>
          <w:color w:val="000000" w:themeColor="text1"/>
        </w:rPr>
        <w:t>.</w:t>
      </w:r>
    </w:p>
    <w:tbl>
      <w:tblPr>
        <w:tblpPr w:leftFromText="180" w:rightFromText="180" w:vertAnchor="text" w:horzAnchor="margin" w:tblpY="271"/>
        <w:tblW w:w="4999" w:type="pct"/>
        <w:tblLook w:val="0000" w:firstRow="0" w:lastRow="0" w:firstColumn="0" w:lastColumn="0" w:noHBand="0" w:noVBand="0"/>
      </w:tblPr>
      <w:tblGrid>
        <w:gridCol w:w="4816"/>
        <w:gridCol w:w="4819"/>
      </w:tblGrid>
      <w:tr w:rsidR="00C45372" w:rsidRPr="00D14F95" w14:paraId="2EC8923F" w14:textId="77777777" w:rsidTr="00E3199B">
        <w:trPr>
          <w:cantSplit/>
          <w:trHeight w:val="3098"/>
        </w:trPr>
        <w:tc>
          <w:tcPr>
            <w:tcW w:w="2499" w:type="pct"/>
          </w:tcPr>
          <w:bookmarkEnd w:id="0"/>
          <w:bookmarkEnd w:id="1"/>
          <w:p w14:paraId="3411A834" w14:textId="77777777" w:rsidR="00C45372" w:rsidRPr="00D14F95" w:rsidRDefault="00C45372" w:rsidP="00E3199B">
            <w:pPr>
              <w:rPr>
                <w:color w:val="000000" w:themeColor="text1"/>
                <w:u w:val="single"/>
              </w:rPr>
            </w:pPr>
            <w:r w:rsidRPr="00D14F95">
              <w:rPr>
                <w:color w:val="000000" w:themeColor="text1"/>
                <w:u w:val="single"/>
              </w:rPr>
              <w:t>ЗАКАЗЧИК:</w:t>
            </w:r>
          </w:p>
          <w:p w14:paraId="246EA1DE" w14:textId="77777777" w:rsidR="00C45372" w:rsidRPr="00D14F95" w:rsidRDefault="00C45372" w:rsidP="00E3199B">
            <w:pPr>
              <w:shd w:val="clear" w:color="auto" w:fill="FFFFFF"/>
              <w:jc w:val="both"/>
              <w:rPr>
                <w:b/>
              </w:rPr>
            </w:pPr>
            <w:r w:rsidRPr="00D14F95">
              <w:rPr>
                <w:b/>
              </w:rPr>
              <w:t>АНО «</w:t>
            </w:r>
            <w:proofErr w:type="spellStart"/>
            <w:r w:rsidRPr="00D14F95">
              <w:rPr>
                <w:b/>
              </w:rPr>
              <w:t>Кинопарк</w:t>
            </w:r>
            <w:proofErr w:type="spellEnd"/>
            <w:r w:rsidRPr="00D14F95">
              <w:rPr>
                <w:b/>
              </w:rPr>
              <w:t>»</w:t>
            </w:r>
          </w:p>
          <w:p w14:paraId="4344865C" w14:textId="77777777" w:rsidR="00C45372" w:rsidRPr="00D14F95" w:rsidRDefault="00C45372" w:rsidP="00515EB5">
            <w:pPr>
              <w:shd w:val="clear" w:color="auto" w:fill="FFFFFF"/>
            </w:pPr>
            <w:r w:rsidRPr="00D14F95">
              <w:t xml:space="preserve">Юридический адрес: 107031, Город Москва, </w:t>
            </w:r>
            <w:proofErr w:type="spellStart"/>
            <w:proofErr w:type="gramStart"/>
            <w:r w:rsidRPr="00D14F95">
              <w:t>вн.тер</w:t>
            </w:r>
            <w:proofErr w:type="spellEnd"/>
            <w:proofErr w:type="gramEnd"/>
            <w:r w:rsidRPr="00D14F95">
              <w:t xml:space="preserve">. г. Муниципальный Округ Мещанский, </w:t>
            </w:r>
            <w:proofErr w:type="spellStart"/>
            <w:r w:rsidRPr="00D14F95">
              <w:t>ул</w:t>
            </w:r>
            <w:proofErr w:type="spellEnd"/>
            <w:r w:rsidRPr="00D14F95">
              <w:t xml:space="preserve"> Неглинная, дом 8/10, помещение 2А/1, комната 45</w:t>
            </w:r>
          </w:p>
          <w:p w14:paraId="36E3408E" w14:textId="77777777" w:rsidR="00C45372" w:rsidRPr="00D14F95" w:rsidRDefault="00C45372" w:rsidP="00515EB5">
            <w:pPr>
              <w:shd w:val="clear" w:color="auto" w:fill="FFFFFF"/>
            </w:pPr>
            <w:r w:rsidRPr="00D14F95">
              <w:t xml:space="preserve">ИНН: 9702067203 </w:t>
            </w:r>
          </w:p>
          <w:p w14:paraId="473045DA" w14:textId="77777777" w:rsidR="00C45372" w:rsidRPr="00D14F95" w:rsidRDefault="00C45372" w:rsidP="00515EB5">
            <w:pPr>
              <w:shd w:val="clear" w:color="auto" w:fill="FFFFFF"/>
            </w:pPr>
            <w:r w:rsidRPr="00D14F95">
              <w:t xml:space="preserve">КПП: 770201001 </w:t>
            </w:r>
          </w:p>
          <w:p w14:paraId="21F493DD" w14:textId="77777777" w:rsidR="00C45372" w:rsidRPr="00D14F95" w:rsidRDefault="00C45372" w:rsidP="00515EB5">
            <w:pPr>
              <w:shd w:val="clear" w:color="auto" w:fill="FFFFFF"/>
            </w:pPr>
            <w:r w:rsidRPr="00D14F95">
              <w:t xml:space="preserve">ОГРН: 1247700351194 </w:t>
            </w:r>
          </w:p>
          <w:p w14:paraId="3ED94CB1" w14:textId="77777777" w:rsidR="00C45372" w:rsidRPr="00D14F95" w:rsidRDefault="00C45372" w:rsidP="00515EB5">
            <w:pPr>
              <w:shd w:val="clear" w:color="auto" w:fill="FFFFFF"/>
            </w:pPr>
            <w:r w:rsidRPr="00D14F95">
              <w:t xml:space="preserve">Расчетный счет: </w:t>
            </w:r>
            <w:r w:rsidRPr="002A6EB9">
              <w:t>40703810900388000005</w:t>
            </w:r>
          </w:p>
          <w:p w14:paraId="3160001D" w14:textId="77777777" w:rsidR="00C45372" w:rsidRDefault="00C45372" w:rsidP="00515EB5">
            <w:pPr>
              <w:shd w:val="clear" w:color="auto" w:fill="FFFFFF"/>
            </w:pPr>
            <w:r w:rsidRPr="00D14F95">
              <w:lastRenderedPageBreak/>
              <w:t xml:space="preserve">Банк: Филиал «Центральный» Банка ВТБ (ПАО) </w:t>
            </w:r>
          </w:p>
          <w:p w14:paraId="4AF11BE5" w14:textId="77777777" w:rsidR="00C45372" w:rsidRDefault="00C45372" w:rsidP="00515EB5">
            <w:pPr>
              <w:shd w:val="clear" w:color="auto" w:fill="FFFFFF"/>
            </w:pPr>
            <w:r w:rsidRPr="00D14F95">
              <w:t>Корр. счет: 30101810145250000411</w:t>
            </w:r>
          </w:p>
          <w:p w14:paraId="1EC80559" w14:textId="77777777" w:rsidR="00C45372" w:rsidRDefault="00C45372" w:rsidP="00515EB5">
            <w:pPr>
              <w:shd w:val="clear" w:color="auto" w:fill="FFFFFF"/>
            </w:pPr>
            <w:r w:rsidRPr="00D14F95">
              <w:t xml:space="preserve">БИК: 044525411 </w:t>
            </w:r>
          </w:p>
          <w:p w14:paraId="7A81E30C" w14:textId="77777777" w:rsidR="00C45372" w:rsidRDefault="00C45372" w:rsidP="00515EB5">
            <w:pPr>
              <w:rPr>
                <w:rStyle w:val="a5"/>
              </w:rPr>
            </w:pPr>
            <w:r w:rsidRPr="002A6EB9">
              <w:t>Адрес электронной</w:t>
            </w:r>
            <w:r w:rsidRPr="00933002">
              <w:t xml:space="preserve"> </w:t>
            </w:r>
            <w:r w:rsidRPr="002A6EB9">
              <w:t>почты: </w:t>
            </w:r>
            <w:r>
              <w:br/>
            </w:r>
            <w:hyperlink r:id="rId8" w:history="1">
              <w:r w:rsidRPr="00A20442">
                <w:rPr>
                  <w:rStyle w:val="a5"/>
                </w:rPr>
                <w:t>kinopark@culture.mos.ru</w:t>
              </w:r>
            </w:hyperlink>
          </w:p>
          <w:p w14:paraId="63F03AA5" w14:textId="77777777" w:rsidR="00C45372" w:rsidRPr="00933002" w:rsidRDefault="00C45372" w:rsidP="00E3199B"/>
          <w:p w14:paraId="1206AC61" w14:textId="77777777" w:rsidR="00C45372" w:rsidRPr="00D14F95" w:rsidRDefault="00C45372" w:rsidP="00E3199B">
            <w:pPr>
              <w:autoSpaceDE w:val="0"/>
              <w:autoSpaceDN w:val="0"/>
            </w:pPr>
            <w:r>
              <w:rPr>
                <w:noProof/>
              </w:rPr>
              <w:t>___________________</w:t>
            </w:r>
          </w:p>
          <w:p w14:paraId="250FAFF3" w14:textId="77777777" w:rsidR="00C45372" w:rsidRPr="00D14F95" w:rsidRDefault="00C45372" w:rsidP="00E3199B">
            <w:pPr>
              <w:rPr>
                <w:color w:val="000000" w:themeColor="text1"/>
              </w:rPr>
            </w:pPr>
          </w:p>
          <w:p w14:paraId="65DDC548" w14:textId="77777777" w:rsidR="00C45372" w:rsidRPr="00D14F95" w:rsidRDefault="00C45372" w:rsidP="00E3199B">
            <w:pPr>
              <w:rPr>
                <w:color w:val="000000" w:themeColor="text1"/>
              </w:rPr>
            </w:pPr>
            <w:r w:rsidRPr="00D14F95">
              <w:rPr>
                <w:color w:val="000000" w:themeColor="text1"/>
              </w:rPr>
              <w:t>__________________/</w:t>
            </w:r>
            <w:r>
              <w:rPr>
                <w:lang w:val="en-US"/>
              </w:rPr>
              <w:t>_________</w:t>
            </w:r>
            <w:r w:rsidRPr="00D14F95">
              <w:rPr>
                <w:color w:val="000000" w:themeColor="text1"/>
              </w:rPr>
              <w:t>/</w:t>
            </w:r>
          </w:p>
          <w:p w14:paraId="07E64A5B" w14:textId="77777777" w:rsidR="00C45372" w:rsidRPr="00D14F95" w:rsidRDefault="00C45372" w:rsidP="00E3199B">
            <w:pPr>
              <w:rPr>
                <w:color w:val="000000" w:themeColor="text1"/>
              </w:rPr>
            </w:pPr>
            <w:proofErr w:type="spellStart"/>
            <w:r w:rsidRPr="00D14F95">
              <w:rPr>
                <w:color w:val="000000" w:themeColor="text1"/>
              </w:rPr>
              <w:t>м.п</w:t>
            </w:r>
            <w:proofErr w:type="spellEnd"/>
            <w:r w:rsidRPr="00D14F95">
              <w:rPr>
                <w:color w:val="000000" w:themeColor="text1"/>
              </w:rPr>
              <w:t>.</w:t>
            </w:r>
          </w:p>
        </w:tc>
        <w:tc>
          <w:tcPr>
            <w:tcW w:w="2501" w:type="pct"/>
          </w:tcPr>
          <w:p w14:paraId="28BF2774" w14:textId="77777777" w:rsidR="00C45372" w:rsidRPr="00D14F95" w:rsidRDefault="00C45372" w:rsidP="00E3199B">
            <w:pPr>
              <w:suppressAutoHyphens w:val="0"/>
              <w:rPr>
                <w:color w:val="000000" w:themeColor="text1"/>
                <w:u w:val="single"/>
                <w:lang w:eastAsia="ru-RU"/>
              </w:rPr>
            </w:pPr>
            <w:r w:rsidRPr="00D14F95">
              <w:rPr>
                <w:color w:val="000000" w:themeColor="text1"/>
                <w:u w:val="single"/>
                <w:lang w:eastAsia="ru-RU"/>
              </w:rPr>
              <w:lastRenderedPageBreak/>
              <w:t>ПОСТАВЩИК:</w:t>
            </w:r>
          </w:p>
          <w:p w14:paraId="48594EED" w14:textId="77777777" w:rsidR="00C45372" w:rsidRPr="001F783E" w:rsidRDefault="00C45372" w:rsidP="00E3199B">
            <w:pPr>
              <w:autoSpaceDE w:val="0"/>
              <w:autoSpaceDN w:val="0"/>
              <w:rPr>
                <w:b/>
                <w:noProof/>
              </w:rPr>
            </w:pPr>
            <w:r>
              <w:rPr>
                <w:b/>
                <w:noProof/>
              </w:rPr>
              <w:t>______________</w:t>
            </w:r>
          </w:p>
          <w:p w14:paraId="2535C65F" w14:textId="77777777" w:rsidR="00C45372" w:rsidRPr="00166E44" w:rsidRDefault="00C45372" w:rsidP="00E3199B">
            <w:pPr>
              <w:pStyle w:val="docdata"/>
              <w:spacing w:before="0" w:beforeAutospacing="0" w:after="0" w:afterAutospacing="0"/>
            </w:pPr>
            <w:r>
              <w:rPr>
                <w:color w:val="000000"/>
              </w:rPr>
              <w:t xml:space="preserve">Юридический адрес: </w:t>
            </w:r>
          </w:p>
          <w:p w14:paraId="1B07F00C" w14:textId="77777777" w:rsidR="00C45372" w:rsidRDefault="00C45372" w:rsidP="00E3199B">
            <w:pPr>
              <w:pStyle w:val="docdata"/>
              <w:spacing w:before="0" w:beforeAutospacing="0" w:after="0" w:afterAutospacing="0"/>
              <w:rPr>
                <w:spacing w:val="2"/>
              </w:rPr>
            </w:pPr>
          </w:p>
          <w:p w14:paraId="1A90C56B" w14:textId="77777777" w:rsidR="00C45372" w:rsidRDefault="00C45372" w:rsidP="00E3199B">
            <w:pPr>
              <w:rPr>
                <w:color w:val="000000"/>
              </w:rPr>
            </w:pPr>
          </w:p>
          <w:p w14:paraId="3EF2512B" w14:textId="07E09A73" w:rsidR="00C45372" w:rsidRPr="00281495" w:rsidRDefault="00C45372" w:rsidP="00E3199B">
            <w:pPr>
              <w:rPr>
                <w:rFonts w:eastAsiaTheme="minorEastAsia"/>
                <w:i/>
                <w:iCs/>
              </w:rPr>
            </w:pPr>
            <w:r w:rsidRPr="00163951">
              <w:rPr>
                <w:color w:val="000000"/>
              </w:rPr>
              <w:t xml:space="preserve">Телефон </w:t>
            </w:r>
            <w:r w:rsidR="00D32F0A">
              <w:rPr>
                <w:color w:val="000000"/>
              </w:rPr>
              <w:t>(</w:t>
            </w:r>
            <w:r>
              <w:rPr>
                <w:i/>
                <w:iCs/>
                <w:color w:val="000000"/>
              </w:rPr>
              <w:t>при наличии</w:t>
            </w:r>
            <w:r w:rsidR="00D32F0A">
              <w:rPr>
                <w:i/>
                <w:iCs/>
                <w:color w:val="000000"/>
              </w:rPr>
              <w:t>):</w:t>
            </w:r>
          </w:p>
          <w:p w14:paraId="7120BA68" w14:textId="77777777" w:rsidR="00C45372" w:rsidRPr="00166E44" w:rsidRDefault="00C45372" w:rsidP="00E3199B">
            <w:pPr>
              <w:rPr>
                <w:rStyle w:val="1592"/>
                <w:color w:val="000000"/>
              </w:rPr>
            </w:pPr>
            <w:r w:rsidRPr="00166E44">
              <w:rPr>
                <w:color w:val="000000"/>
              </w:rPr>
              <w:t>ИНН</w:t>
            </w:r>
            <w:r>
              <w:rPr>
                <w:color w:val="000000"/>
              </w:rPr>
              <w:t>:</w:t>
            </w:r>
            <w:r w:rsidRPr="00166E44">
              <w:rPr>
                <w:color w:val="000000"/>
              </w:rPr>
              <w:t xml:space="preserve"> </w:t>
            </w:r>
          </w:p>
          <w:p w14:paraId="0F9C152E" w14:textId="474614E2" w:rsidR="00C45372" w:rsidRDefault="00C45372" w:rsidP="00E3199B">
            <w:pPr>
              <w:rPr>
                <w:rStyle w:val="1617"/>
              </w:rPr>
            </w:pPr>
            <w:r w:rsidRPr="00166E44">
              <w:rPr>
                <w:rStyle w:val="1592"/>
                <w:color w:val="000000"/>
              </w:rPr>
              <w:t>КПП</w:t>
            </w:r>
            <w:r w:rsidR="00F50D12">
              <w:rPr>
                <w:rStyle w:val="1592"/>
                <w:color w:val="000000"/>
              </w:rPr>
              <w:t xml:space="preserve"> </w:t>
            </w:r>
            <w:r w:rsidR="00F50D12" w:rsidRPr="00F50D12">
              <w:rPr>
                <w:rStyle w:val="1592"/>
                <w:i/>
                <w:iCs/>
                <w:color w:val="000000"/>
              </w:rPr>
              <w:t>(при наличии)</w:t>
            </w:r>
            <w:r w:rsidRPr="00F50D12">
              <w:rPr>
                <w:rStyle w:val="1592"/>
                <w:i/>
                <w:iCs/>
                <w:color w:val="000000"/>
              </w:rPr>
              <w:t>:</w:t>
            </w:r>
            <w:r w:rsidRPr="00166E44">
              <w:rPr>
                <w:rStyle w:val="1592"/>
                <w:color w:val="000000"/>
              </w:rPr>
              <w:t xml:space="preserve"> </w:t>
            </w:r>
          </w:p>
          <w:p w14:paraId="71E540AD" w14:textId="3DDAC79B" w:rsidR="00C45372" w:rsidRPr="002B633E" w:rsidRDefault="00C45372" w:rsidP="00E3199B">
            <w:pPr>
              <w:pStyle w:val="docdata"/>
              <w:spacing w:before="0" w:beforeAutospacing="0" w:after="0" w:afterAutospacing="0"/>
            </w:pPr>
            <w:r w:rsidRPr="00166E44">
              <w:rPr>
                <w:spacing w:val="2"/>
              </w:rPr>
              <w:t>ОГРН</w:t>
            </w:r>
            <w:r w:rsidR="00F50D12">
              <w:rPr>
                <w:spacing w:val="2"/>
              </w:rPr>
              <w:t>/</w:t>
            </w:r>
            <w:r w:rsidR="00F50D12" w:rsidRPr="00F50D12">
              <w:rPr>
                <w:spacing w:val="2"/>
              </w:rPr>
              <w:t>ОГРНИП</w:t>
            </w:r>
            <w:r>
              <w:rPr>
                <w:spacing w:val="2"/>
              </w:rPr>
              <w:t>:</w:t>
            </w:r>
          </w:p>
          <w:p w14:paraId="02EF2B2E" w14:textId="77777777" w:rsidR="00C45372" w:rsidRDefault="00C45372" w:rsidP="00E3199B">
            <w:pPr>
              <w:pStyle w:val="docdata"/>
              <w:spacing w:before="0" w:beforeAutospacing="0" w:after="0" w:afterAutospacing="0"/>
              <w:rPr>
                <w:color w:val="000000"/>
              </w:rPr>
            </w:pPr>
            <w:r>
              <w:rPr>
                <w:color w:val="000000"/>
              </w:rPr>
              <w:t>Расчетный счет:</w:t>
            </w:r>
          </w:p>
          <w:p w14:paraId="2C5840C7" w14:textId="77777777" w:rsidR="00C45372" w:rsidRDefault="00C45372" w:rsidP="00E3199B">
            <w:pPr>
              <w:pStyle w:val="docdata"/>
              <w:spacing w:before="0" w:beforeAutospacing="0" w:after="0" w:afterAutospacing="0"/>
              <w:rPr>
                <w:color w:val="000000"/>
              </w:rPr>
            </w:pPr>
            <w:r w:rsidRPr="00D14F95">
              <w:t>Банк:</w:t>
            </w:r>
          </w:p>
          <w:p w14:paraId="50B9ED8F" w14:textId="77777777" w:rsidR="00C45372" w:rsidRDefault="00C45372" w:rsidP="00E3199B">
            <w:pPr>
              <w:rPr>
                <w:color w:val="000000"/>
              </w:rPr>
            </w:pPr>
          </w:p>
          <w:p w14:paraId="07DB5A93" w14:textId="77777777" w:rsidR="00C45372" w:rsidRPr="00166E44" w:rsidRDefault="00C45372" w:rsidP="00E3199B">
            <w:pPr>
              <w:rPr>
                <w:color w:val="000000"/>
              </w:rPr>
            </w:pPr>
            <w:proofErr w:type="spellStart"/>
            <w:r>
              <w:rPr>
                <w:color w:val="000000"/>
              </w:rPr>
              <w:t>Корр.</w:t>
            </w:r>
            <w:r w:rsidRPr="00166E44">
              <w:rPr>
                <w:color w:val="000000"/>
              </w:rPr>
              <w:t>с</w:t>
            </w:r>
            <w:r>
              <w:rPr>
                <w:color w:val="000000"/>
              </w:rPr>
              <w:t>чет</w:t>
            </w:r>
            <w:proofErr w:type="spellEnd"/>
            <w:r>
              <w:rPr>
                <w:color w:val="000000"/>
              </w:rPr>
              <w:t>:</w:t>
            </w:r>
            <w:r w:rsidRPr="00166E44">
              <w:rPr>
                <w:color w:val="000000"/>
              </w:rPr>
              <w:t xml:space="preserve"> </w:t>
            </w:r>
          </w:p>
          <w:p w14:paraId="052E61CB" w14:textId="77777777" w:rsidR="00C45372" w:rsidRPr="001C78C0" w:rsidRDefault="00C45372" w:rsidP="00E3199B">
            <w:r w:rsidRPr="00166E44">
              <w:rPr>
                <w:color w:val="000000"/>
              </w:rPr>
              <w:t xml:space="preserve">БИК </w:t>
            </w:r>
          </w:p>
          <w:p w14:paraId="5F6A588C" w14:textId="77777777" w:rsidR="00C45372" w:rsidRPr="00166E44" w:rsidRDefault="00C45372" w:rsidP="00E3199B">
            <w:pPr>
              <w:rPr>
                <w:rFonts w:eastAsiaTheme="minorEastAsia"/>
                <w:color w:val="000000" w:themeColor="text1"/>
                <w:u w:val="single"/>
              </w:rPr>
            </w:pPr>
            <w:r w:rsidRPr="002A6EB9">
              <w:t>Адрес электронной</w:t>
            </w:r>
            <w:r w:rsidRPr="00933002">
              <w:t xml:space="preserve"> </w:t>
            </w:r>
            <w:r w:rsidRPr="002A6EB9">
              <w:t>почты: </w:t>
            </w:r>
            <w:r>
              <w:br/>
            </w:r>
            <w:r w:rsidRPr="00281495">
              <w:rPr>
                <w:rFonts w:eastAsiaTheme="minorEastAsia"/>
                <w:color w:val="000000" w:themeColor="text1"/>
              </w:rPr>
              <w:t>___________________</w:t>
            </w:r>
          </w:p>
          <w:p w14:paraId="0DD3EEB8" w14:textId="77777777" w:rsidR="00C45372" w:rsidRPr="00D14F95" w:rsidRDefault="00C45372" w:rsidP="00E3199B">
            <w:pPr>
              <w:autoSpaceDE w:val="0"/>
              <w:autoSpaceDN w:val="0"/>
              <w:rPr>
                <w:noProof/>
              </w:rPr>
            </w:pPr>
          </w:p>
          <w:p w14:paraId="1679C5FD" w14:textId="77777777" w:rsidR="00C45372" w:rsidRPr="00D14F95" w:rsidRDefault="00C45372" w:rsidP="00E3199B">
            <w:pPr>
              <w:autoSpaceDE w:val="0"/>
              <w:autoSpaceDN w:val="0"/>
            </w:pPr>
            <w:r>
              <w:rPr>
                <w:noProof/>
              </w:rPr>
              <w:t>___________________</w:t>
            </w:r>
          </w:p>
          <w:p w14:paraId="58AD36C7" w14:textId="77777777" w:rsidR="00C45372" w:rsidRPr="00D14F95" w:rsidRDefault="00C45372" w:rsidP="00E3199B"/>
          <w:p w14:paraId="081B4F28" w14:textId="77777777" w:rsidR="00C45372" w:rsidRPr="00D14F95" w:rsidRDefault="00C45372" w:rsidP="00E3199B">
            <w:r w:rsidRPr="00D14F95">
              <w:t>__________________/</w:t>
            </w:r>
            <w:r w:rsidRPr="00281495">
              <w:t>_________</w:t>
            </w:r>
            <w:r w:rsidRPr="00D14F95">
              <w:t>/</w:t>
            </w:r>
          </w:p>
          <w:p w14:paraId="1AB8635C" w14:textId="77777777" w:rsidR="00C45372" w:rsidRPr="00D14F95" w:rsidRDefault="00C45372" w:rsidP="00E3199B">
            <w:pPr>
              <w:rPr>
                <w:color w:val="000000" w:themeColor="text1"/>
                <w:u w:val="single"/>
              </w:rPr>
            </w:pPr>
            <w:proofErr w:type="spellStart"/>
            <w:r w:rsidRPr="00D14F95">
              <w:rPr>
                <w:bCs/>
              </w:rPr>
              <w:t>м.п</w:t>
            </w:r>
            <w:proofErr w:type="spellEnd"/>
            <w:r w:rsidRPr="00D14F95">
              <w:rPr>
                <w:bCs/>
              </w:rPr>
              <w:t xml:space="preserve">.               </w:t>
            </w:r>
          </w:p>
        </w:tc>
      </w:tr>
    </w:tbl>
    <w:p w14:paraId="461E07C3" w14:textId="77777777" w:rsidR="00A35F8D" w:rsidRPr="00D14F95" w:rsidRDefault="00A35F8D">
      <w:pPr>
        <w:pStyle w:val="ConsPlusNonformat"/>
        <w:widowControl/>
        <w:rPr>
          <w:color w:val="000000" w:themeColor="text1"/>
          <w:sz w:val="24"/>
          <w:szCs w:val="24"/>
        </w:rPr>
        <w:sectPr w:rsidR="00A35F8D" w:rsidRPr="00D14F95" w:rsidSect="00B47575">
          <w:footerReference w:type="default" r:id="rId9"/>
          <w:pgSz w:w="11906" w:h="16838"/>
          <w:pgMar w:top="1134" w:right="851" w:bottom="1134" w:left="1418" w:header="720" w:footer="272" w:gutter="0"/>
          <w:cols w:space="720"/>
          <w:titlePg/>
          <w:docGrid w:linePitch="360"/>
        </w:sectPr>
      </w:pPr>
    </w:p>
    <w:p w14:paraId="6241E3F1" w14:textId="50908615" w:rsidR="00447037" w:rsidRPr="00D14F95" w:rsidRDefault="00447037" w:rsidP="00447037">
      <w:pPr>
        <w:jc w:val="right"/>
        <w:rPr>
          <w:color w:val="000000" w:themeColor="text1"/>
        </w:rPr>
      </w:pPr>
      <w:r w:rsidRPr="00D14F95">
        <w:rPr>
          <w:color w:val="000000" w:themeColor="text1"/>
        </w:rPr>
        <w:lastRenderedPageBreak/>
        <w:t xml:space="preserve">Приложение № </w:t>
      </w:r>
      <w:r w:rsidR="00206884" w:rsidRPr="00D14F95">
        <w:rPr>
          <w:color w:val="000000" w:themeColor="text1"/>
        </w:rPr>
        <w:t>1</w:t>
      </w:r>
    </w:p>
    <w:p w14:paraId="27B054F2" w14:textId="439D5D4C" w:rsidR="00447037" w:rsidRPr="00D14F95" w:rsidRDefault="00447037" w:rsidP="00206884">
      <w:pPr>
        <w:jc w:val="right"/>
        <w:rPr>
          <w:color w:val="000000" w:themeColor="text1"/>
        </w:rPr>
      </w:pPr>
      <w:r w:rsidRPr="00D14F95">
        <w:rPr>
          <w:color w:val="000000" w:themeColor="text1"/>
        </w:rPr>
        <w:t>к Договору № _________ от ___________</w:t>
      </w:r>
    </w:p>
    <w:p w14:paraId="448C96EC" w14:textId="77777777" w:rsidR="00206884" w:rsidRPr="00D14F95" w:rsidRDefault="00206884" w:rsidP="00601E61">
      <w:pPr>
        <w:jc w:val="right"/>
        <w:rPr>
          <w:color w:val="000000" w:themeColor="text1"/>
        </w:rPr>
      </w:pPr>
      <w:bookmarkStart w:id="6" w:name="_Hlk209706122"/>
    </w:p>
    <w:p w14:paraId="6086B340" w14:textId="77777777" w:rsidR="00206884" w:rsidRPr="00D14F95" w:rsidRDefault="00206884" w:rsidP="00206884">
      <w:pPr>
        <w:jc w:val="center"/>
        <w:rPr>
          <w:rFonts w:eastAsia="Calibri"/>
          <w:b/>
          <w:bCs/>
          <w:sz w:val="28"/>
          <w:szCs w:val="28"/>
          <w:lang w:eastAsia="en-US"/>
        </w:rPr>
      </w:pPr>
      <w:r w:rsidRPr="00D14F95">
        <w:rPr>
          <w:rFonts w:eastAsia="Calibri"/>
          <w:b/>
          <w:bCs/>
          <w:sz w:val="28"/>
          <w:szCs w:val="28"/>
          <w:lang w:eastAsia="en-US"/>
        </w:rPr>
        <w:t>Техническое задание</w:t>
      </w:r>
    </w:p>
    <w:p w14:paraId="238A7980" w14:textId="303CEF90" w:rsidR="007626A0" w:rsidRDefault="007626A0" w:rsidP="007626A0">
      <w:pPr>
        <w:widowControl w:val="0"/>
        <w:tabs>
          <w:tab w:val="left" w:pos="865"/>
        </w:tabs>
        <w:suppressAutoHyphens w:val="0"/>
        <w:autoSpaceDE w:val="0"/>
        <w:autoSpaceDN w:val="0"/>
        <w:spacing w:line="249" w:lineRule="auto"/>
        <w:jc w:val="both"/>
        <w:rPr>
          <w:lang w:eastAsia="en-US"/>
        </w:rPr>
      </w:pPr>
    </w:p>
    <w:p w14:paraId="2CBF3C82" w14:textId="3F810EDC" w:rsidR="00515EB5" w:rsidRDefault="00515EB5" w:rsidP="007626A0">
      <w:pPr>
        <w:widowControl w:val="0"/>
        <w:tabs>
          <w:tab w:val="left" w:pos="865"/>
        </w:tabs>
        <w:suppressAutoHyphens w:val="0"/>
        <w:autoSpaceDE w:val="0"/>
        <w:autoSpaceDN w:val="0"/>
        <w:spacing w:line="249" w:lineRule="auto"/>
        <w:jc w:val="both"/>
        <w:rPr>
          <w:lang w:eastAsia="en-US"/>
        </w:rPr>
      </w:pPr>
    </w:p>
    <w:p w14:paraId="076297A2" w14:textId="77777777" w:rsidR="008C25C4" w:rsidRPr="00DE21C6" w:rsidRDefault="008C25C4" w:rsidP="008C25C4">
      <w:pPr>
        <w:pStyle w:val="1"/>
      </w:pPr>
      <w:r w:rsidRPr="00DE21C6">
        <w:t>ТЕХНИЧЕСКОЕ ЗАДАНИЕ</w:t>
      </w:r>
    </w:p>
    <w:p w14:paraId="6C5FDA92" w14:textId="77777777" w:rsidR="008C25C4" w:rsidRPr="00DE21C6" w:rsidRDefault="008C25C4" w:rsidP="008C25C4">
      <w:pPr>
        <w:jc w:val="center"/>
      </w:pPr>
      <w:r w:rsidRPr="00DE21C6">
        <w:t>Поставка секций временного ограждения</w:t>
      </w:r>
    </w:p>
    <w:p w14:paraId="34510023" w14:textId="77777777" w:rsidR="008C25C4" w:rsidRPr="0016291D" w:rsidRDefault="008C25C4" w:rsidP="0016291D">
      <w:pPr>
        <w:contextualSpacing/>
        <w:jc w:val="both"/>
      </w:pPr>
    </w:p>
    <w:p w14:paraId="227F042D" w14:textId="77777777" w:rsidR="008C25C4" w:rsidRPr="0016291D" w:rsidRDefault="008C25C4" w:rsidP="0016291D">
      <w:pPr>
        <w:contextualSpacing/>
        <w:jc w:val="both"/>
        <w:rPr>
          <w:b/>
        </w:rPr>
      </w:pPr>
      <w:r w:rsidRPr="0016291D">
        <w:rPr>
          <w:b/>
          <w:u w:val="single"/>
        </w:rPr>
        <w:t>1 Общая информация об объекте закупки</w:t>
      </w:r>
    </w:p>
    <w:p w14:paraId="7DCFF46E" w14:textId="77777777" w:rsidR="008C25C4" w:rsidRPr="0016291D" w:rsidRDefault="008C25C4" w:rsidP="0016291D">
      <w:pPr>
        <w:pStyle w:val="af3"/>
        <w:widowControl w:val="0"/>
        <w:numPr>
          <w:ilvl w:val="1"/>
          <w:numId w:val="35"/>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Объект закупки: Поставка секций временного ограждения.</w:t>
      </w:r>
    </w:p>
    <w:p w14:paraId="2DE1281B" w14:textId="77777777" w:rsidR="008C25C4" w:rsidRPr="0016291D" w:rsidRDefault="008C25C4" w:rsidP="0016291D">
      <w:pPr>
        <w:pStyle w:val="af3"/>
        <w:widowControl w:val="0"/>
        <w:numPr>
          <w:ilvl w:val="1"/>
          <w:numId w:val="35"/>
        </w:numPr>
        <w:autoSpaceDE w:val="0"/>
        <w:autoSpaceDN w:val="0"/>
        <w:spacing w:after="0" w:line="240" w:lineRule="auto"/>
        <w:jc w:val="both"/>
        <w:rPr>
          <w:rFonts w:ascii="Times New Roman" w:hAnsi="Times New Roman"/>
          <w:i/>
          <w:sz w:val="24"/>
          <w:szCs w:val="24"/>
        </w:rPr>
      </w:pPr>
      <w:r w:rsidRPr="0016291D">
        <w:rPr>
          <w:rFonts w:ascii="Times New Roman" w:hAnsi="Times New Roman"/>
          <w:sz w:val="24"/>
          <w:szCs w:val="24"/>
        </w:rPr>
        <w:t>Код и наименование Классификатора предметов государственного заказа: КПГЗ: 01.11.05.08.10 - ТОВАРЫ/ТОВАРЫ СТРОИТЕЛЬНЫЕ/МАТЕРИАЛЫ И КОНСТРУКЦИИ СТРОИТЕЛЬНЫЕ/МАТЕРИАЛЫ И КОНСТРУКЦИИ СТРОИТЕЛЬНЫЕ ИЗ МЕТАЛЛА/ОГРАЖДЕНИЯ ЗАЩИТНЫЕ МЕТАЛЛИЧЕСКИЕ</w:t>
      </w:r>
      <w:r w:rsidRPr="0016291D">
        <w:rPr>
          <w:rFonts w:ascii="Times New Roman" w:hAnsi="Times New Roman"/>
          <w:i/>
          <w:sz w:val="24"/>
          <w:szCs w:val="24"/>
        </w:rPr>
        <w:t>.</w:t>
      </w:r>
    </w:p>
    <w:p w14:paraId="31CC6F4C" w14:textId="77777777" w:rsidR="008C25C4" w:rsidRPr="0016291D" w:rsidRDefault="008C25C4" w:rsidP="0016291D">
      <w:pPr>
        <w:pStyle w:val="af3"/>
        <w:widowControl w:val="0"/>
        <w:numPr>
          <w:ilvl w:val="1"/>
          <w:numId w:val="35"/>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Наименование позиций Справочника предметов государственного заказа: Ограждение защитное металлическое.</w:t>
      </w:r>
    </w:p>
    <w:p w14:paraId="0AD68823" w14:textId="77777777" w:rsidR="008C25C4" w:rsidRPr="0016291D" w:rsidRDefault="008C25C4" w:rsidP="0016291D">
      <w:pPr>
        <w:pStyle w:val="af3"/>
        <w:widowControl w:val="0"/>
        <w:numPr>
          <w:ilvl w:val="1"/>
          <w:numId w:val="35"/>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Место поставки товара: согласно Приложению № 1.</w:t>
      </w:r>
    </w:p>
    <w:p w14:paraId="63314BCD" w14:textId="77777777" w:rsidR="008C25C4" w:rsidRPr="0016291D" w:rsidRDefault="008C25C4" w:rsidP="0016291D">
      <w:pPr>
        <w:pStyle w:val="af3"/>
        <w:widowControl w:val="0"/>
        <w:numPr>
          <w:ilvl w:val="1"/>
          <w:numId w:val="35"/>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Количество товара: согласно Приложению № 1.</w:t>
      </w:r>
    </w:p>
    <w:p w14:paraId="7535F44D" w14:textId="77777777" w:rsidR="008C25C4" w:rsidRPr="0016291D" w:rsidRDefault="008C25C4" w:rsidP="0016291D">
      <w:pPr>
        <w:pStyle w:val="af3"/>
        <w:widowControl w:val="0"/>
        <w:numPr>
          <w:ilvl w:val="1"/>
          <w:numId w:val="35"/>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Срок поставки товара: согласно Приложению № 1.</w:t>
      </w:r>
    </w:p>
    <w:p w14:paraId="31EA1F57" w14:textId="77777777" w:rsidR="008C25C4" w:rsidRPr="0016291D" w:rsidRDefault="008C25C4" w:rsidP="0016291D">
      <w:pPr>
        <w:pStyle w:val="af3"/>
        <w:widowControl w:val="0"/>
        <w:numPr>
          <w:ilvl w:val="1"/>
          <w:numId w:val="35"/>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Приложения к Техническому заданию:</w:t>
      </w:r>
    </w:p>
    <w:p w14:paraId="7DC11FB3" w14:textId="77777777" w:rsidR="008C25C4" w:rsidRPr="0016291D" w:rsidRDefault="008C25C4" w:rsidP="0016291D">
      <w:pPr>
        <w:pStyle w:val="af3"/>
        <w:widowControl w:val="0"/>
        <w:numPr>
          <w:ilvl w:val="2"/>
          <w:numId w:val="35"/>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Приложение № 1 – «Перечень объектов закупки»;</w:t>
      </w:r>
    </w:p>
    <w:p w14:paraId="74EA00B9" w14:textId="77777777" w:rsidR="008C25C4" w:rsidRPr="0016291D" w:rsidRDefault="008C25C4" w:rsidP="0016291D">
      <w:pPr>
        <w:pStyle w:val="af3"/>
        <w:widowControl w:val="0"/>
        <w:numPr>
          <w:ilvl w:val="2"/>
          <w:numId w:val="35"/>
        </w:numPr>
        <w:autoSpaceDE w:val="0"/>
        <w:autoSpaceDN w:val="0"/>
        <w:spacing w:after="0" w:line="240" w:lineRule="auto"/>
        <w:jc w:val="both"/>
        <w:rPr>
          <w:rFonts w:ascii="Times New Roman" w:hAnsi="Times New Roman"/>
          <w:b/>
          <w:sz w:val="24"/>
          <w:szCs w:val="24"/>
        </w:rPr>
      </w:pPr>
      <w:r w:rsidRPr="0016291D">
        <w:rPr>
          <w:rFonts w:ascii="Times New Roman" w:hAnsi="Times New Roman"/>
          <w:sz w:val="24"/>
          <w:szCs w:val="24"/>
        </w:rPr>
        <w:t>Приложение № 2 – «Эскиз»;</w:t>
      </w:r>
    </w:p>
    <w:p w14:paraId="502AAC39" w14:textId="77777777" w:rsidR="008C25C4" w:rsidRPr="0016291D" w:rsidRDefault="008C25C4" w:rsidP="0016291D">
      <w:pPr>
        <w:pStyle w:val="af3"/>
        <w:widowControl w:val="0"/>
        <w:numPr>
          <w:ilvl w:val="2"/>
          <w:numId w:val="35"/>
        </w:numPr>
        <w:autoSpaceDE w:val="0"/>
        <w:autoSpaceDN w:val="0"/>
        <w:spacing w:after="0" w:line="240" w:lineRule="auto"/>
        <w:jc w:val="both"/>
        <w:rPr>
          <w:rFonts w:ascii="Times New Roman" w:hAnsi="Times New Roman"/>
          <w:b/>
          <w:sz w:val="24"/>
          <w:szCs w:val="24"/>
        </w:rPr>
      </w:pPr>
      <w:r w:rsidRPr="0016291D">
        <w:rPr>
          <w:rFonts w:ascii="Times New Roman" w:hAnsi="Times New Roman"/>
          <w:sz w:val="24"/>
          <w:szCs w:val="24"/>
        </w:rPr>
        <w:t>Приложение № 3 – «Спецификация».</w:t>
      </w:r>
    </w:p>
    <w:p w14:paraId="101DD9A8" w14:textId="77777777" w:rsidR="008C25C4" w:rsidRPr="0016291D" w:rsidRDefault="008C25C4" w:rsidP="0016291D">
      <w:pPr>
        <w:pStyle w:val="af3"/>
        <w:spacing w:after="0" w:line="240" w:lineRule="auto"/>
        <w:ind w:left="0"/>
        <w:jc w:val="both"/>
        <w:rPr>
          <w:rFonts w:ascii="Times New Roman" w:hAnsi="Times New Roman"/>
          <w:b/>
          <w:sz w:val="24"/>
          <w:szCs w:val="24"/>
        </w:rPr>
      </w:pPr>
    </w:p>
    <w:p w14:paraId="6433B86D" w14:textId="77777777" w:rsidR="008C25C4" w:rsidRPr="0016291D" w:rsidRDefault="008C25C4" w:rsidP="0016291D">
      <w:pPr>
        <w:pStyle w:val="af3"/>
        <w:spacing w:after="0" w:line="240" w:lineRule="auto"/>
        <w:ind w:left="0"/>
        <w:jc w:val="both"/>
        <w:rPr>
          <w:rFonts w:ascii="Times New Roman" w:hAnsi="Times New Roman"/>
          <w:b/>
          <w:sz w:val="24"/>
          <w:szCs w:val="24"/>
        </w:rPr>
      </w:pPr>
      <w:r w:rsidRPr="0016291D">
        <w:rPr>
          <w:rFonts w:ascii="Times New Roman" w:hAnsi="Times New Roman"/>
          <w:b/>
          <w:sz w:val="24"/>
          <w:szCs w:val="24"/>
          <w:u w:val="single"/>
        </w:rPr>
        <w:t>2 Стандарт товаров</w:t>
      </w:r>
    </w:p>
    <w:p w14:paraId="2F3728DB"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Товар, поставляемый Поставщиком Заказчику, должен соответствовать:</w:t>
      </w:r>
    </w:p>
    <w:p w14:paraId="72272BAD" w14:textId="77777777" w:rsidR="008C25C4" w:rsidRPr="0016291D" w:rsidRDefault="008C25C4" w:rsidP="0016291D">
      <w:pPr>
        <w:pStyle w:val="a8"/>
        <w:spacing w:after="0"/>
        <w:contextualSpacing/>
        <w:jc w:val="both"/>
      </w:pPr>
      <w:r w:rsidRPr="0016291D">
        <w:t>- требованиям действующих государственных и межгосударственных стандартов и других нормативных актов Российской Федерации, требованиям безопасности, функциональным и качественным характеристикам для данной группы товаров, согласно актам, указанным в разделе 6 настоящего Технического задания;</w:t>
      </w:r>
    </w:p>
    <w:p w14:paraId="63C38F0C" w14:textId="77777777" w:rsidR="008C25C4" w:rsidRPr="0016291D" w:rsidRDefault="008C25C4" w:rsidP="0016291D">
      <w:pPr>
        <w:pStyle w:val="a8"/>
        <w:spacing w:after="0"/>
        <w:contextualSpacing/>
        <w:jc w:val="both"/>
      </w:pPr>
      <w:r w:rsidRPr="0016291D">
        <w:t>- функциональным, техническим, качественным и эксплуатационным характеристикам, указанным в Техническом задании и определенным производителями Товаров.</w:t>
      </w:r>
    </w:p>
    <w:p w14:paraId="60539B4B"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Поставщиком оформляется Документ о приемке в соответствии с условиями Договора. Комплект отчетных документов на русском языке в составе:</w:t>
      </w:r>
    </w:p>
    <w:p w14:paraId="02798795" w14:textId="77777777" w:rsidR="008C25C4" w:rsidRPr="0016291D" w:rsidRDefault="008C25C4" w:rsidP="0016291D">
      <w:pPr>
        <w:pStyle w:val="af3"/>
        <w:widowControl w:val="0"/>
        <w:numPr>
          <w:ilvl w:val="0"/>
          <w:numId w:val="37"/>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обязательные для данной группы товаров сертификаты соответствия (декларации о соответствии) Товара;</w:t>
      </w:r>
    </w:p>
    <w:p w14:paraId="0B5311DC" w14:textId="77777777" w:rsidR="008C25C4" w:rsidRPr="0016291D" w:rsidRDefault="008C25C4" w:rsidP="0016291D">
      <w:pPr>
        <w:pStyle w:val="af3"/>
        <w:widowControl w:val="0"/>
        <w:numPr>
          <w:ilvl w:val="0"/>
          <w:numId w:val="37"/>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оригиналы документов, относящиеся к Товару (паспорт, инструкция по эксплуатации и т.п.) (при необходимости);</w:t>
      </w:r>
    </w:p>
    <w:p w14:paraId="0CE0D748" w14:textId="77777777" w:rsidR="008C25C4" w:rsidRPr="0016291D" w:rsidRDefault="008C25C4" w:rsidP="0016291D">
      <w:pPr>
        <w:pStyle w:val="af3"/>
        <w:widowControl w:val="0"/>
        <w:numPr>
          <w:ilvl w:val="0"/>
          <w:numId w:val="37"/>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оригиналы документов, подтверждающие гарантийные обязательства Поставщика и производителя Товара;</w:t>
      </w:r>
    </w:p>
    <w:p w14:paraId="28AF8BA9" w14:textId="77777777" w:rsidR="008C25C4" w:rsidRPr="0016291D" w:rsidRDefault="008C25C4" w:rsidP="0016291D">
      <w:pPr>
        <w:pStyle w:val="af3"/>
        <w:widowControl w:val="0"/>
        <w:numPr>
          <w:ilvl w:val="0"/>
          <w:numId w:val="37"/>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иные документы, подтверждающие качество Товара, оформленные в соответствии с законодательством Российской Федерации, в том числе с требованиями актов, указанных в разделе 6 настоящего Технического задания.</w:t>
      </w:r>
    </w:p>
    <w:p w14:paraId="718DAAE9"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Не допускается поставка Товара, имеющего механические и иные виды повреждений и (или) условия хранения которого были нарушены.</w:t>
      </w:r>
    </w:p>
    <w:p w14:paraId="62E2A1C1"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Поставка Товара осуществляется единовременно.</w:t>
      </w:r>
    </w:p>
    <w:p w14:paraId="2B6465B8"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Поставка Товара Заказчику осуществляется Поставщиком по адресу Заказчика в соответствии с настоящим Техническим заданием.</w:t>
      </w:r>
    </w:p>
    <w:p w14:paraId="459F204E"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Уборка и вывоз тары, упаковки, вспомогательных упаковочных средств и укупорочных средств (обвязочное средство, упаковочная лента, фиксатор, вкладыш и т.д.) производятся силами Поставщика в соответствии с условиями Договора.</w:t>
      </w:r>
    </w:p>
    <w:p w14:paraId="04A72FB9"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Приемка Товара по качеству и количеству осуществляется в соответствии с требованиями Договора и нормативных актов, предусмотренных разделом 6 настоящего Технического задания.</w:t>
      </w:r>
    </w:p>
    <w:p w14:paraId="1CDE8874"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lastRenderedPageBreak/>
        <w:t>Поставляемый товар должен быть свободен от прав третьих лиц.</w:t>
      </w:r>
    </w:p>
    <w:p w14:paraId="20257F1E"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Все риски гибели, утраты, порчи, хищения, повреждения Товара, вызванные неправильной упаковкой или транспортировкой поставляемого Товара до его приемки Заказчиком, несет Поставщик.</w:t>
      </w:r>
    </w:p>
    <w:p w14:paraId="598A657C" w14:textId="77777777" w:rsidR="008C25C4" w:rsidRPr="0016291D" w:rsidRDefault="008C25C4" w:rsidP="0016291D">
      <w:pPr>
        <w:pStyle w:val="af3"/>
        <w:widowControl w:val="0"/>
        <w:numPr>
          <w:ilvl w:val="1"/>
          <w:numId w:val="39"/>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Сопутствующие услуги включают в себя:</w:t>
      </w:r>
    </w:p>
    <w:p w14:paraId="2D6419BE" w14:textId="77777777" w:rsidR="008C25C4" w:rsidRPr="0016291D" w:rsidRDefault="008C25C4" w:rsidP="0016291D">
      <w:pPr>
        <w:pStyle w:val="af3"/>
        <w:widowControl w:val="0"/>
        <w:numPr>
          <w:ilvl w:val="0"/>
          <w:numId w:val="38"/>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погрузочно-разгрузочные услуги.</w:t>
      </w:r>
    </w:p>
    <w:p w14:paraId="743C63BD" w14:textId="77777777" w:rsidR="008C25C4" w:rsidRPr="0016291D" w:rsidRDefault="008C25C4" w:rsidP="0016291D">
      <w:pPr>
        <w:pStyle w:val="af3"/>
        <w:widowControl w:val="0"/>
        <w:numPr>
          <w:ilvl w:val="2"/>
          <w:numId w:val="39"/>
        </w:numPr>
        <w:autoSpaceDE w:val="0"/>
        <w:autoSpaceDN w:val="0"/>
        <w:spacing w:after="0" w:line="240" w:lineRule="auto"/>
        <w:ind w:left="0" w:firstLine="0"/>
        <w:jc w:val="both"/>
        <w:rPr>
          <w:rFonts w:ascii="Times New Roman" w:hAnsi="Times New Roman"/>
          <w:sz w:val="24"/>
          <w:szCs w:val="24"/>
        </w:rPr>
      </w:pPr>
      <w:r w:rsidRPr="0016291D">
        <w:rPr>
          <w:rFonts w:ascii="Times New Roman" w:hAnsi="Times New Roman"/>
          <w:sz w:val="24"/>
          <w:szCs w:val="24"/>
        </w:rPr>
        <w:t>Расходы, связанные с оказанием сопутствующих услуг, а также возможные расходы по обеспечению гарантийных обязательств в рамках настоящего Технического задания и Договора, покрываются за счет Поставщика. При этом стоимость сопутствующих услуг включена в цену каждой единицы Товара, подлежащей поставке с оказанием сопутствующих услуг.</w:t>
      </w:r>
    </w:p>
    <w:p w14:paraId="4BCB4212" w14:textId="77777777" w:rsidR="008C25C4" w:rsidRPr="0016291D" w:rsidRDefault="008C25C4" w:rsidP="0016291D">
      <w:pPr>
        <w:pStyle w:val="af3"/>
        <w:widowControl w:val="0"/>
        <w:numPr>
          <w:ilvl w:val="2"/>
          <w:numId w:val="39"/>
        </w:numPr>
        <w:autoSpaceDE w:val="0"/>
        <w:autoSpaceDN w:val="0"/>
        <w:spacing w:after="0" w:line="240" w:lineRule="auto"/>
        <w:ind w:left="0" w:firstLine="0"/>
        <w:jc w:val="both"/>
        <w:rPr>
          <w:rFonts w:ascii="Times New Roman" w:hAnsi="Times New Roman"/>
          <w:sz w:val="24"/>
          <w:szCs w:val="24"/>
        </w:rPr>
      </w:pPr>
      <w:r w:rsidRPr="0016291D">
        <w:rPr>
          <w:rFonts w:ascii="Times New Roman" w:hAnsi="Times New Roman"/>
          <w:sz w:val="24"/>
          <w:szCs w:val="24"/>
        </w:rPr>
        <w:t>Сопутствующие услуги должны оказываться Поставщиком по согласованному с Заказчиком графику с соблюдением правил действующего внутреннего распорядка, контрольно-пропускного режима, техники безопасности, правил пожарной безопасности, внутренних положений и инструкций Заказчика. Оказание сопутствующих услуг не должно препятствовать или создавать неудобства в работе или представлять угрозу для жизни человека.</w:t>
      </w:r>
    </w:p>
    <w:p w14:paraId="4FB2827B" w14:textId="77777777" w:rsidR="008C25C4" w:rsidRPr="0016291D" w:rsidRDefault="008C25C4" w:rsidP="0016291D">
      <w:pPr>
        <w:pStyle w:val="a8"/>
        <w:spacing w:after="0"/>
        <w:contextualSpacing/>
        <w:jc w:val="both"/>
      </w:pPr>
    </w:p>
    <w:p w14:paraId="0E448FA3" w14:textId="77777777" w:rsidR="008C25C4" w:rsidRPr="0016291D" w:rsidRDefault="008C25C4" w:rsidP="0016291D">
      <w:pPr>
        <w:pStyle w:val="1"/>
        <w:numPr>
          <w:ilvl w:val="0"/>
          <w:numId w:val="34"/>
        </w:numPr>
        <w:tabs>
          <w:tab w:val="num" w:pos="0"/>
        </w:tabs>
        <w:contextualSpacing/>
        <w:jc w:val="both"/>
      </w:pPr>
      <w:r w:rsidRPr="0016291D">
        <w:t xml:space="preserve"> Объем и сроки гарантий качества</w:t>
      </w:r>
    </w:p>
    <w:p w14:paraId="774729B7" w14:textId="77777777" w:rsidR="008C25C4" w:rsidRPr="0016291D" w:rsidRDefault="008C25C4" w:rsidP="0016291D">
      <w:pPr>
        <w:pStyle w:val="af3"/>
        <w:widowControl w:val="0"/>
        <w:numPr>
          <w:ilvl w:val="1"/>
          <w:numId w:val="34"/>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Срок гарантии качества на Товар должен быть не менее срока, установленного производителем (заводом-изготовителем Товара), определенного в руководстве (инструкции) по эксплуатации Товара или в соответствии с гарантийным талоном производителя (завода-изготовителя) или формуляром, или сервисной книжкой. В случае если производитель (завод-изготовитель) не установил срок гарантии качества товара, то Поставщик предоставляет свои гарантийные обязательства сроком не менее 1 (одного) года с даты подписания уполномоченными представителями Сторон Документа о приемке.</w:t>
      </w:r>
    </w:p>
    <w:p w14:paraId="001858F4" w14:textId="77777777" w:rsidR="008C25C4" w:rsidRPr="0016291D" w:rsidRDefault="008C25C4" w:rsidP="0016291D">
      <w:pPr>
        <w:pStyle w:val="af3"/>
        <w:widowControl w:val="0"/>
        <w:numPr>
          <w:ilvl w:val="1"/>
          <w:numId w:val="34"/>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В случае предъявления претензии по качеству товара по причине несоответствия его условиям Договора или иным обязательным требованиям, Поставщик должен по выбору Заказчика устранить недостатки, заменить товар или его часть товаром, качество которого соответствует условиям Договора.</w:t>
      </w:r>
    </w:p>
    <w:p w14:paraId="41194BB4" w14:textId="77777777" w:rsidR="008C25C4" w:rsidRPr="0016291D" w:rsidRDefault="008C25C4" w:rsidP="0016291D">
      <w:pPr>
        <w:pStyle w:val="a8"/>
        <w:spacing w:after="0"/>
        <w:contextualSpacing/>
        <w:jc w:val="both"/>
      </w:pPr>
    </w:p>
    <w:p w14:paraId="027A01AD" w14:textId="77777777" w:rsidR="008C25C4" w:rsidRPr="0016291D" w:rsidRDefault="008C25C4" w:rsidP="0016291D">
      <w:pPr>
        <w:pStyle w:val="1"/>
        <w:numPr>
          <w:ilvl w:val="0"/>
          <w:numId w:val="34"/>
        </w:numPr>
        <w:tabs>
          <w:tab w:val="num" w:pos="0"/>
        </w:tabs>
        <w:contextualSpacing/>
        <w:jc w:val="both"/>
      </w:pPr>
      <w:r w:rsidRPr="0016291D">
        <w:t xml:space="preserve"> Требования к безопасности товара</w:t>
      </w:r>
    </w:p>
    <w:p w14:paraId="1D9EFD53" w14:textId="77777777" w:rsidR="008C25C4" w:rsidRPr="0016291D" w:rsidRDefault="008C25C4" w:rsidP="0016291D">
      <w:pPr>
        <w:pStyle w:val="af3"/>
        <w:widowControl w:val="0"/>
        <w:numPr>
          <w:ilvl w:val="1"/>
          <w:numId w:val="34"/>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Соответствие товаров требованиям безопасности подлежит обязательному подтверждению в порядке, предусмотренном законодательством Российской Федерации. Соответствие качества и безопасности товара должно быть подтверждено следующими документами: сертификатом соответствия и/или декларацией о соответствии (для продукции, включенной в перечень продукции, подлежащей обязательной сертификации и/или подтверждение соответствия которой осуществляется в форме принятия декларации о соответствии); свидетельством о государственной регистрации (при необходимости); сертификатом (паспортом) качества производителя (изготовителя) товара (при необходимости); сертификатом пожарной безопасности (при необходимости).</w:t>
      </w:r>
    </w:p>
    <w:p w14:paraId="77692AD3" w14:textId="77777777" w:rsidR="008C25C4" w:rsidRPr="0016291D" w:rsidRDefault="008C25C4" w:rsidP="0016291D">
      <w:pPr>
        <w:pStyle w:val="af3"/>
        <w:widowControl w:val="0"/>
        <w:numPr>
          <w:ilvl w:val="1"/>
          <w:numId w:val="34"/>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Упаковка товара должна соответствовать нормативной правовой документации на продукцию, на конкретные виды (типы) тары и упаковки, а также соответствующим требованиям и обеспечивать сохранность товара при погрузке, разгрузке, транспортировании и хранении в соответствии с требованиями, установленными в пункте 6.1 настоящего Технического задания.</w:t>
      </w:r>
    </w:p>
    <w:p w14:paraId="189CD10C" w14:textId="77777777" w:rsidR="008C25C4" w:rsidRPr="0016291D" w:rsidRDefault="008C25C4" w:rsidP="0016291D">
      <w:pPr>
        <w:pStyle w:val="af3"/>
        <w:widowControl w:val="0"/>
        <w:numPr>
          <w:ilvl w:val="1"/>
          <w:numId w:val="34"/>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Поставляемый товар при обычных условиях его использования, хранения и транспортировки должен быть безопасен для жизни, здоровья человека, окружающей среды, а также не должен причинять вред имуществу Заказчика. Товар должен соответствовать требованиям, установленным пунктом 6.2 настоящего Технического задания.</w:t>
      </w:r>
    </w:p>
    <w:p w14:paraId="530C7E84" w14:textId="77777777" w:rsidR="008C25C4" w:rsidRPr="0016291D" w:rsidRDefault="008C25C4" w:rsidP="0016291D">
      <w:pPr>
        <w:pStyle w:val="af3"/>
        <w:widowControl w:val="0"/>
        <w:numPr>
          <w:ilvl w:val="1"/>
          <w:numId w:val="34"/>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В сопроводительной документации на товар, на этикетке, маркировкой или иным способом должны быть указаны специальные правила, если для безопасного использования товара, его хранения, транспортировки и утилизации их необходимо соблюдать.</w:t>
      </w:r>
    </w:p>
    <w:p w14:paraId="215E80E5" w14:textId="77777777" w:rsidR="008C25C4" w:rsidRPr="0016291D" w:rsidRDefault="008C25C4" w:rsidP="0016291D">
      <w:pPr>
        <w:pStyle w:val="a8"/>
        <w:spacing w:after="0"/>
        <w:contextualSpacing/>
        <w:jc w:val="both"/>
      </w:pPr>
    </w:p>
    <w:p w14:paraId="41839D18" w14:textId="77777777" w:rsidR="008C25C4" w:rsidRPr="0016291D" w:rsidRDefault="008C25C4" w:rsidP="0016291D">
      <w:pPr>
        <w:pStyle w:val="1"/>
        <w:numPr>
          <w:ilvl w:val="0"/>
          <w:numId w:val="34"/>
        </w:numPr>
        <w:tabs>
          <w:tab w:val="num" w:pos="0"/>
        </w:tabs>
        <w:contextualSpacing/>
        <w:jc w:val="both"/>
      </w:pPr>
      <w:r w:rsidRPr="0016291D">
        <w:t xml:space="preserve"> Требования к используемым материалам и оборудованию</w:t>
      </w:r>
    </w:p>
    <w:p w14:paraId="712E7BA1" w14:textId="77777777" w:rsidR="008C25C4" w:rsidRPr="0016291D" w:rsidRDefault="008C25C4" w:rsidP="0016291D">
      <w:pPr>
        <w:pStyle w:val="af3"/>
        <w:widowControl w:val="0"/>
        <w:numPr>
          <w:ilvl w:val="1"/>
          <w:numId w:val="34"/>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Особых требований к функциональным характеристикам товаров и оборудования, подлежащих использованию при поставке товара, не предъявляется.</w:t>
      </w:r>
    </w:p>
    <w:p w14:paraId="1F49CE7E" w14:textId="77777777" w:rsidR="008C25C4" w:rsidRPr="0016291D" w:rsidRDefault="008C25C4" w:rsidP="0016291D">
      <w:pPr>
        <w:pStyle w:val="a8"/>
        <w:spacing w:after="0"/>
        <w:contextualSpacing/>
        <w:jc w:val="both"/>
      </w:pPr>
    </w:p>
    <w:p w14:paraId="6D838D1D" w14:textId="77777777" w:rsidR="008C25C4" w:rsidRPr="0016291D" w:rsidRDefault="008C25C4" w:rsidP="0016291D">
      <w:pPr>
        <w:pStyle w:val="1"/>
        <w:numPr>
          <w:ilvl w:val="0"/>
          <w:numId w:val="34"/>
        </w:numPr>
        <w:tabs>
          <w:tab w:val="num" w:pos="0"/>
        </w:tabs>
        <w:contextualSpacing/>
        <w:jc w:val="both"/>
      </w:pPr>
      <w:r w:rsidRPr="0016291D">
        <w:t xml:space="preserve"> Перечень нормативных правовых и нормативных технических актов</w:t>
      </w:r>
    </w:p>
    <w:p w14:paraId="6AC98D77" w14:textId="77777777" w:rsidR="008C25C4" w:rsidRPr="0016291D" w:rsidRDefault="008C25C4" w:rsidP="0016291D">
      <w:pPr>
        <w:pStyle w:val="af3"/>
        <w:widowControl w:val="0"/>
        <w:numPr>
          <w:ilvl w:val="1"/>
          <w:numId w:val="34"/>
        </w:numPr>
        <w:autoSpaceDE w:val="0"/>
        <w:autoSpaceDN w:val="0"/>
        <w:spacing w:after="0" w:line="240" w:lineRule="auto"/>
        <w:jc w:val="both"/>
        <w:rPr>
          <w:rFonts w:ascii="Times New Roman" w:hAnsi="Times New Roman"/>
          <w:sz w:val="24"/>
          <w:szCs w:val="24"/>
        </w:rPr>
      </w:pPr>
      <w:r w:rsidRPr="0016291D">
        <w:rPr>
          <w:rFonts w:ascii="Times New Roman" w:hAnsi="Times New Roman"/>
          <w:sz w:val="24"/>
          <w:szCs w:val="24"/>
        </w:rPr>
        <w:t>Решение Комиссии Таможенного союза от 16.08.2011 № 769 «О принятии технического регламента Таможенного союза «О безопасности упаковки».</w:t>
      </w:r>
    </w:p>
    <w:p w14:paraId="5144F8DA" w14:textId="77777777" w:rsidR="008C25C4" w:rsidRPr="0016291D" w:rsidRDefault="008C25C4" w:rsidP="0016291D">
      <w:pPr>
        <w:widowControl w:val="0"/>
        <w:numPr>
          <w:ilvl w:val="1"/>
          <w:numId w:val="34"/>
        </w:numPr>
        <w:suppressAutoHyphens w:val="0"/>
        <w:autoSpaceDE w:val="0"/>
        <w:autoSpaceDN w:val="0"/>
        <w:contextualSpacing/>
        <w:jc w:val="both"/>
      </w:pPr>
      <w:r w:rsidRPr="0016291D">
        <w:t>Федеральный закон от 27.12.2002 № 184-ФЗ «О техническом регулировании».</w:t>
      </w:r>
    </w:p>
    <w:p w14:paraId="5E0BAF51" w14:textId="77777777" w:rsidR="008C25C4" w:rsidRPr="0016291D" w:rsidRDefault="008C25C4" w:rsidP="0016291D">
      <w:pPr>
        <w:widowControl w:val="0"/>
        <w:numPr>
          <w:ilvl w:val="1"/>
          <w:numId w:val="34"/>
        </w:numPr>
        <w:suppressAutoHyphens w:val="0"/>
        <w:autoSpaceDE w:val="0"/>
        <w:autoSpaceDN w:val="0"/>
        <w:contextualSpacing/>
        <w:jc w:val="both"/>
      </w:pPr>
      <w:r w:rsidRPr="0016291D">
        <w:t>«ГОСТ 17527-2020. Межгосударственный стандарт. Упаковка. Термины и определения» (введен в действие Приказом Росстандарта от 02.10.2020 № 737-ст).</w:t>
      </w:r>
    </w:p>
    <w:p w14:paraId="6CAC5543" w14:textId="77777777" w:rsidR="008C25C4" w:rsidRDefault="008C25C4" w:rsidP="008C25C4">
      <w:pPr>
        <w:spacing w:line="249" w:lineRule="auto"/>
        <w:jc w:val="both"/>
      </w:pPr>
    </w:p>
    <w:p w14:paraId="5765214F" w14:textId="77777777" w:rsidR="0016291D" w:rsidRDefault="0016291D" w:rsidP="008C25C4">
      <w:pPr>
        <w:spacing w:line="249" w:lineRule="auto"/>
        <w:jc w:val="both"/>
      </w:pPr>
    </w:p>
    <w:p w14:paraId="041CF763" w14:textId="77777777" w:rsidR="0016291D" w:rsidRDefault="0016291D" w:rsidP="008C25C4">
      <w:pPr>
        <w:spacing w:line="249" w:lineRule="auto"/>
        <w:jc w:val="both"/>
      </w:pPr>
    </w:p>
    <w:tbl>
      <w:tblPr>
        <w:tblW w:w="5000" w:type="pct"/>
        <w:shd w:val="clear" w:color="auto" w:fill="FFFFFF"/>
        <w:tblCellMar>
          <w:left w:w="0" w:type="dxa"/>
          <w:right w:w="0" w:type="dxa"/>
        </w:tblCellMar>
        <w:tblLook w:val="04A0" w:firstRow="1" w:lastRow="0" w:firstColumn="1" w:lastColumn="0" w:noHBand="0" w:noVBand="1"/>
      </w:tblPr>
      <w:tblGrid>
        <w:gridCol w:w="5064"/>
        <w:gridCol w:w="5134"/>
      </w:tblGrid>
      <w:tr w:rsidR="0016291D" w:rsidRPr="00D14F95" w14:paraId="3AC31C2A" w14:textId="77777777" w:rsidTr="007B60F3">
        <w:tc>
          <w:tcPr>
            <w:tcW w:w="2483" w:type="pct"/>
            <w:shd w:val="clear" w:color="auto" w:fill="FFFFFF"/>
            <w:tcMar>
              <w:top w:w="0" w:type="dxa"/>
              <w:left w:w="45" w:type="dxa"/>
              <w:bottom w:w="0" w:type="dxa"/>
              <w:right w:w="45" w:type="dxa"/>
            </w:tcMar>
          </w:tcPr>
          <w:p w14:paraId="664B3D05" w14:textId="77777777" w:rsidR="0016291D" w:rsidRPr="00D14F95" w:rsidRDefault="0016291D" w:rsidP="007B60F3">
            <w:pPr>
              <w:shd w:val="clear" w:color="auto" w:fill="FFFFFF"/>
              <w:ind w:left="95"/>
              <w:rPr>
                <w:rFonts w:eastAsia="ヒラギノ角ゴ Pro W3"/>
                <w:b/>
                <w:lang w:eastAsia="ru-RU"/>
              </w:rPr>
            </w:pPr>
            <w:r w:rsidRPr="00D14F95">
              <w:rPr>
                <w:rFonts w:eastAsia="ヒラギノ角ゴ Pro W3"/>
                <w:b/>
                <w:lang w:eastAsia="ru-RU"/>
              </w:rPr>
              <w:t>Заказчик:</w:t>
            </w:r>
          </w:p>
          <w:p w14:paraId="6F70E186" w14:textId="77777777" w:rsidR="0016291D" w:rsidRPr="00D14F95" w:rsidRDefault="0016291D" w:rsidP="007B60F3">
            <w:pPr>
              <w:shd w:val="clear" w:color="auto" w:fill="FFFFFF"/>
              <w:ind w:left="95"/>
              <w:rPr>
                <w:rFonts w:eastAsia="ヒラギノ角ゴ Pro W3"/>
                <w:b/>
                <w:i/>
                <w:iCs/>
                <w:lang w:eastAsia="ru-RU"/>
              </w:rPr>
            </w:pPr>
            <w:r w:rsidRPr="00D14F95">
              <w:rPr>
                <w:rFonts w:eastAsia="ヒラギノ角ゴ Pro W3"/>
                <w:bCs/>
                <w:i/>
                <w:iCs/>
                <w:lang w:eastAsia="ru-RU"/>
              </w:rPr>
              <w:t>(должность)</w:t>
            </w:r>
          </w:p>
        </w:tc>
        <w:tc>
          <w:tcPr>
            <w:tcW w:w="2517" w:type="pct"/>
            <w:shd w:val="clear" w:color="auto" w:fill="FFFFFF"/>
            <w:tcMar>
              <w:top w:w="0" w:type="dxa"/>
              <w:left w:w="45" w:type="dxa"/>
              <w:bottom w:w="0" w:type="dxa"/>
              <w:right w:w="45" w:type="dxa"/>
            </w:tcMar>
          </w:tcPr>
          <w:p w14:paraId="5888C36B" w14:textId="77777777" w:rsidR="0016291D" w:rsidRPr="00D14F95" w:rsidRDefault="0016291D" w:rsidP="007B60F3">
            <w:pPr>
              <w:shd w:val="clear" w:color="auto" w:fill="FFFFFF"/>
              <w:ind w:left="95"/>
              <w:rPr>
                <w:b/>
                <w:bCs/>
                <w:lang w:eastAsia="ru-RU"/>
              </w:rPr>
            </w:pPr>
            <w:r w:rsidRPr="00D14F95">
              <w:rPr>
                <w:b/>
                <w:bCs/>
                <w:lang w:eastAsia="ru-RU"/>
              </w:rPr>
              <w:t>Поставщик:</w:t>
            </w:r>
          </w:p>
          <w:p w14:paraId="11BDD5E3" w14:textId="77777777" w:rsidR="0016291D" w:rsidRPr="00D14F95" w:rsidRDefault="0016291D" w:rsidP="007B60F3">
            <w:pPr>
              <w:shd w:val="clear" w:color="auto" w:fill="FFFFFF"/>
              <w:ind w:left="95"/>
              <w:rPr>
                <w:bCs/>
                <w:i/>
                <w:iCs/>
                <w:lang w:eastAsia="ru-RU"/>
              </w:rPr>
            </w:pPr>
            <w:r w:rsidRPr="00D14F95">
              <w:rPr>
                <w:rFonts w:eastAsia="ヒラギノ角ゴ Pro W3"/>
                <w:bCs/>
                <w:i/>
                <w:iCs/>
                <w:lang w:eastAsia="ru-RU"/>
              </w:rPr>
              <w:t>(должность)</w:t>
            </w:r>
          </w:p>
        </w:tc>
      </w:tr>
      <w:tr w:rsidR="0016291D" w:rsidRPr="005B2AF7" w14:paraId="58464518" w14:textId="77777777" w:rsidTr="007B60F3">
        <w:tc>
          <w:tcPr>
            <w:tcW w:w="2483" w:type="pct"/>
            <w:shd w:val="clear" w:color="auto" w:fill="FFFFFF"/>
            <w:tcMar>
              <w:top w:w="0" w:type="dxa"/>
              <w:left w:w="45" w:type="dxa"/>
              <w:bottom w:w="0" w:type="dxa"/>
              <w:right w:w="45" w:type="dxa"/>
            </w:tcMar>
          </w:tcPr>
          <w:p w14:paraId="6A1C41A9" w14:textId="77777777" w:rsidR="0016291D" w:rsidRPr="00D14F95" w:rsidRDefault="0016291D" w:rsidP="007B60F3">
            <w:pPr>
              <w:shd w:val="clear" w:color="auto" w:fill="FFFFFF"/>
              <w:ind w:left="95"/>
              <w:rPr>
                <w:b/>
                <w:bCs/>
                <w:lang w:eastAsia="ru-RU"/>
              </w:rPr>
            </w:pPr>
            <w:r w:rsidRPr="00D14F95">
              <w:rPr>
                <w:bCs/>
                <w:lang w:eastAsia="ru-RU"/>
              </w:rPr>
              <w:t xml:space="preserve">_________________/____________ / </w:t>
            </w:r>
          </w:p>
          <w:p w14:paraId="590FD865" w14:textId="77777777" w:rsidR="0016291D" w:rsidRPr="00D14F95" w:rsidRDefault="0016291D" w:rsidP="007B60F3">
            <w:pPr>
              <w:shd w:val="clear" w:color="auto" w:fill="FFFFFF"/>
              <w:ind w:left="95"/>
              <w:rPr>
                <w:bCs/>
                <w:lang w:eastAsia="ru-RU"/>
              </w:rPr>
            </w:pPr>
            <w:r w:rsidRPr="00D14F95">
              <w:rPr>
                <w:bCs/>
                <w:lang w:eastAsia="ru-RU"/>
              </w:rPr>
              <w:t>М.П.</w:t>
            </w:r>
          </w:p>
        </w:tc>
        <w:tc>
          <w:tcPr>
            <w:tcW w:w="2517" w:type="pct"/>
            <w:shd w:val="clear" w:color="auto" w:fill="FFFFFF"/>
            <w:tcMar>
              <w:top w:w="0" w:type="dxa"/>
              <w:left w:w="45" w:type="dxa"/>
              <w:bottom w:w="0" w:type="dxa"/>
              <w:right w:w="45" w:type="dxa"/>
            </w:tcMar>
          </w:tcPr>
          <w:p w14:paraId="4FED7907" w14:textId="77777777" w:rsidR="0016291D" w:rsidRPr="00D14F95" w:rsidRDefault="0016291D" w:rsidP="007B60F3">
            <w:pPr>
              <w:shd w:val="clear" w:color="auto" w:fill="FFFFFF"/>
              <w:ind w:left="95"/>
              <w:rPr>
                <w:b/>
                <w:bCs/>
                <w:lang w:eastAsia="ru-RU"/>
              </w:rPr>
            </w:pPr>
            <w:r w:rsidRPr="00D14F95">
              <w:rPr>
                <w:bCs/>
                <w:lang w:eastAsia="ru-RU"/>
              </w:rPr>
              <w:t>_________________/___________ /</w:t>
            </w:r>
          </w:p>
          <w:p w14:paraId="6448CF51" w14:textId="77777777" w:rsidR="0016291D" w:rsidRPr="00D14F95" w:rsidRDefault="0016291D" w:rsidP="007B60F3">
            <w:pPr>
              <w:shd w:val="clear" w:color="auto" w:fill="FFFFFF"/>
              <w:ind w:left="95"/>
              <w:rPr>
                <w:bCs/>
                <w:lang w:eastAsia="ru-RU"/>
              </w:rPr>
            </w:pPr>
            <w:r w:rsidRPr="00D14F95">
              <w:rPr>
                <w:bCs/>
                <w:lang w:eastAsia="ru-RU"/>
              </w:rPr>
              <w:t>М.П.</w:t>
            </w:r>
          </w:p>
        </w:tc>
      </w:tr>
    </w:tbl>
    <w:p w14:paraId="01519464" w14:textId="5DBBAE5C" w:rsidR="0016291D" w:rsidRPr="00DE21C6" w:rsidRDefault="0016291D" w:rsidP="008C25C4">
      <w:pPr>
        <w:spacing w:line="249" w:lineRule="auto"/>
        <w:jc w:val="both"/>
        <w:sectPr w:rsidR="0016291D" w:rsidRPr="00DE21C6" w:rsidSect="00551D5A">
          <w:footerReference w:type="default" r:id="rId10"/>
          <w:pgSz w:w="11900" w:h="16840"/>
          <w:pgMar w:top="851" w:right="851" w:bottom="851" w:left="851" w:header="0" w:footer="766" w:gutter="0"/>
          <w:cols w:space="720"/>
        </w:sectPr>
      </w:pPr>
    </w:p>
    <w:p w14:paraId="31B66B43" w14:textId="77777777" w:rsidR="008C25C4" w:rsidRPr="003E12BF" w:rsidRDefault="008C25C4" w:rsidP="008C25C4">
      <w:pPr>
        <w:pStyle w:val="1"/>
        <w:spacing w:before="64"/>
        <w:ind w:right="140"/>
        <w:jc w:val="right"/>
        <w:rPr>
          <w:b w:val="0"/>
          <w:bCs w:val="0"/>
        </w:rPr>
      </w:pPr>
      <w:r w:rsidRPr="003E12BF">
        <w:rPr>
          <w:b w:val="0"/>
          <w:bCs w:val="0"/>
        </w:rPr>
        <w:lastRenderedPageBreak/>
        <w:t xml:space="preserve">Приложение № </w:t>
      </w:r>
      <w:r>
        <w:rPr>
          <w:b w:val="0"/>
          <w:bCs w:val="0"/>
        </w:rPr>
        <w:t>1</w:t>
      </w:r>
      <w:r w:rsidRPr="003E12BF">
        <w:rPr>
          <w:b w:val="0"/>
          <w:bCs w:val="0"/>
        </w:rPr>
        <w:t xml:space="preserve"> к Техническому заданию</w:t>
      </w:r>
    </w:p>
    <w:p w14:paraId="62EB7395" w14:textId="7B4057A9" w:rsidR="008C25C4" w:rsidRDefault="008C25C4" w:rsidP="008C25C4">
      <w:pPr>
        <w:jc w:val="right"/>
        <w:rPr>
          <w:color w:val="000000" w:themeColor="text1"/>
        </w:rPr>
      </w:pPr>
      <w:r w:rsidRPr="003E12BF">
        <w:rPr>
          <w:color w:val="000000" w:themeColor="text1"/>
        </w:rPr>
        <w:t>к Договору № ________</w:t>
      </w:r>
      <w:proofErr w:type="gramStart"/>
      <w:r w:rsidRPr="003E12BF">
        <w:rPr>
          <w:color w:val="000000" w:themeColor="text1"/>
        </w:rPr>
        <w:t xml:space="preserve">_ </w:t>
      </w:r>
      <w:r>
        <w:rPr>
          <w:color w:val="000000" w:themeColor="text1"/>
        </w:rPr>
        <w:t xml:space="preserve"> </w:t>
      </w:r>
      <w:r w:rsidRPr="003E12BF">
        <w:rPr>
          <w:color w:val="000000" w:themeColor="text1"/>
        </w:rPr>
        <w:t>от</w:t>
      </w:r>
      <w:proofErr w:type="gramEnd"/>
      <w:r w:rsidRPr="003E12BF">
        <w:rPr>
          <w:color w:val="000000" w:themeColor="text1"/>
        </w:rPr>
        <w:t xml:space="preserve"> «____»___________ 202__г.</w:t>
      </w:r>
    </w:p>
    <w:p w14:paraId="6E6FD8A4" w14:textId="77777777" w:rsidR="008C25C4" w:rsidRPr="003E12BF" w:rsidRDefault="008C25C4" w:rsidP="008C25C4">
      <w:pPr>
        <w:jc w:val="right"/>
        <w:rPr>
          <w:color w:val="000000" w:themeColor="text1"/>
        </w:rPr>
      </w:pPr>
    </w:p>
    <w:p w14:paraId="7B3AC1F6" w14:textId="77777777" w:rsidR="008C25C4" w:rsidRPr="00DE21C6" w:rsidRDefault="008C25C4" w:rsidP="0055554C">
      <w:pPr>
        <w:spacing w:after="120"/>
        <w:ind w:left="1021" w:right="1038"/>
        <w:jc w:val="center"/>
        <w:rPr>
          <w:b/>
        </w:rPr>
      </w:pPr>
      <w:r w:rsidRPr="00DE21C6">
        <w:rPr>
          <w:b/>
        </w:rPr>
        <w:t>Перечень объектов закупки</w:t>
      </w:r>
    </w:p>
    <w:tbl>
      <w:tblPr>
        <w:tblStyle w:val="TableNormal"/>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7497"/>
        <w:gridCol w:w="1985"/>
        <w:gridCol w:w="1532"/>
        <w:gridCol w:w="2154"/>
        <w:gridCol w:w="1940"/>
      </w:tblGrid>
      <w:tr w:rsidR="008C25C4" w:rsidRPr="008C25C4" w14:paraId="0E9411A9" w14:textId="77777777" w:rsidTr="0055554C">
        <w:trPr>
          <w:trHeight w:val="330"/>
          <w:jc w:val="center"/>
        </w:trPr>
        <w:tc>
          <w:tcPr>
            <w:tcW w:w="5000" w:type="pct"/>
            <w:gridSpan w:val="5"/>
            <w:vAlign w:val="center"/>
          </w:tcPr>
          <w:p w14:paraId="029E50F2" w14:textId="77777777" w:rsidR="008C25C4" w:rsidRPr="008C25C4" w:rsidRDefault="008C25C4" w:rsidP="0055554C">
            <w:pPr>
              <w:pStyle w:val="TableParagraph"/>
              <w:spacing w:before="0"/>
              <w:jc w:val="left"/>
              <w:rPr>
                <w:rFonts w:ascii="Times New Roman" w:hAnsi="Times New Roman" w:cs="Times New Roman"/>
                <w:b/>
                <w:bCs/>
                <w:sz w:val="24"/>
                <w:szCs w:val="24"/>
                <w:lang w:val="ru-RU"/>
              </w:rPr>
            </w:pPr>
            <w:r w:rsidRPr="008C25C4">
              <w:rPr>
                <w:rFonts w:ascii="Times New Roman" w:hAnsi="Times New Roman" w:cs="Times New Roman"/>
                <w:b/>
                <w:bCs/>
                <w:color w:val="000000"/>
                <w:spacing w:val="-2"/>
                <w:sz w:val="24"/>
                <w:szCs w:val="24"/>
                <w:lang w:val="ru-RU" w:eastAsia="ru-RU"/>
              </w:rPr>
              <w:t>С</w:t>
            </w:r>
            <w:proofErr w:type="spellStart"/>
            <w:r w:rsidRPr="008C25C4">
              <w:rPr>
                <w:rFonts w:ascii="Times New Roman" w:hAnsi="Times New Roman" w:cs="Times New Roman"/>
                <w:b/>
                <w:bCs/>
                <w:color w:val="000000"/>
                <w:spacing w:val="-2"/>
                <w:sz w:val="24"/>
                <w:szCs w:val="24"/>
                <w:lang w:eastAsia="ru-RU"/>
              </w:rPr>
              <w:t>екци</w:t>
            </w:r>
            <w:proofErr w:type="spellEnd"/>
            <w:r w:rsidRPr="008C25C4">
              <w:rPr>
                <w:rFonts w:ascii="Times New Roman" w:hAnsi="Times New Roman" w:cs="Times New Roman"/>
                <w:b/>
                <w:bCs/>
                <w:color w:val="000000"/>
                <w:spacing w:val="-2"/>
                <w:sz w:val="24"/>
                <w:szCs w:val="24"/>
                <w:lang w:val="ru-RU" w:eastAsia="ru-RU"/>
              </w:rPr>
              <w:t>и</w:t>
            </w:r>
            <w:r w:rsidRPr="008C25C4">
              <w:rPr>
                <w:rFonts w:ascii="Times New Roman" w:hAnsi="Times New Roman" w:cs="Times New Roman"/>
                <w:b/>
                <w:bCs/>
                <w:color w:val="000000"/>
                <w:spacing w:val="-2"/>
                <w:sz w:val="24"/>
                <w:szCs w:val="24"/>
                <w:lang w:eastAsia="ru-RU"/>
              </w:rPr>
              <w:t xml:space="preserve"> </w:t>
            </w:r>
            <w:proofErr w:type="spellStart"/>
            <w:r w:rsidRPr="008C25C4">
              <w:rPr>
                <w:rFonts w:ascii="Times New Roman" w:hAnsi="Times New Roman" w:cs="Times New Roman"/>
                <w:b/>
                <w:bCs/>
                <w:color w:val="000000"/>
                <w:spacing w:val="-2"/>
                <w:sz w:val="24"/>
                <w:szCs w:val="24"/>
                <w:lang w:eastAsia="ru-RU"/>
              </w:rPr>
              <w:t>временного</w:t>
            </w:r>
            <w:proofErr w:type="spellEnd"/>
            <w:r w:rsidRPr="008C25C4">
              <w:rPr>
                <w:rFonts w:ascii="Times New Roman" w:hAnsi="Times New Roman" w:cs="Times New Roman"/>
                <w:b/>
                <w:bCs/>
                <w:color w:val="000000"/>
                <w:spacing w:val="-2"/>
                <w:sz w:val="24"/>
                <w:szCs w:val="24"/>
                <w:lang w:val="ru-RU" w:eastAsia="ru-RU"/>
              </w:rPr>
              <w:t xml:space="preserve"> </w:t>
            </w:r>
            <w:proofErr w:type="spellStart"/>
            <w:r w:rsidRPr="008C25C4">
              <w:rPr>
                <w:rFonts w:ascii="Times New Roman" w:hAnsi="Times New Roman" w:cs="Times New Roman"/>
                <w:b/>
                <w:bCs/>
                <w:color w:val="000000"/>
                <w:spacing w:val="-2"/>
                <w:sz w:val="24"/>
                <w:szCs w:val="24"/>
                <w:lang w:eastAsia="ru-RU"/>
              </w:rPr>
              <w:t>ограждения</w:t>
            </w:r>
            <w:proofErr w:type="spellEnd"/>
          </w:p>
        </w:tc>
      </w:tr>
      <w:tr w:rsidR="008C25C4" w:rsidRPr="008C25C4" w14:paraId="6E626B59" w14:textId="77777777" w:rsidTr="0055554C">
        <w:trPr>
          <w:trHeight w:val="633"/>
          <w:jc w:val="center"/>
        </w:trPr>
        <w:tc>
          <w:tcPr>
            <w:tcW w:w="2481" w:type="pct"/>
            <w:vAlign w:val="center"/>
          </w:tcPr>
          <w:p w14:paraId="61762748" w14:textId="77777777" w:rsidR="008C25C4" w:rsidRPr="008C25C4" w:rsidRDefault="008C25C4" w:rsidP="0055554C">
            <w:pPr>
              <w:pStyle w:val="TableParagraph"/>
              <w:spacing w:before="0"/>
              <w:jc w:val="center"/>
              <w:rPr>
                <w:rFonts w:ascii="Times New Roman" w:hAnsi="Times New Roman" w:cs="Times New Roman"/>
                <w:b/>
                <w:sz w:val="24"/>
                <w:szCs w:val="24"/>
              </w:rPr>
            </w:pPr>
            <w:proofErr w:type="spellStart"/>
            <w:r w:rsidRPr="008C25C4">
              <w:rPr>
                <w:rFonts w:ascii="Times New Roman" w:hAnsi="Times New Roman" w:cs="Times New Roman"/>
                <w:b/>
                <w:sz w:val="24"/>
                <w:szCs w:val="24"/>
              </w:rPr>
              <w:t>Характеристики</w:t>
            </w:r>
            <w:proofErr w:type="spellEnd"/>
          </w:p>
        </w:tc>
        <w:tc>
          <w:tcPr>
            <w:tcW w:w="657" w:type="pct"/>
            <w:vAlign w:val="center"/>
          </w:tcPr>
          <w:p w14:paraId="0CCDF06B" w14:textId="77777777" w:rsidR="008C25C4" w:rsidRPr="008C25C4" w:rsidRDefault="008C25C4" w:rsidP="0055554C">
            <w:pPr>
              <w:pStyle w:val="TableParagraph"/>
              <w:spacing w:before="0"/>
              <w:jc w:val="center"/>
              <w:rPr>
                <w:rFonts w:ascii="Times New Roman" w:hAnsi="Times New Roman" w:cs="Times New Roman"/>
                <w:b/>
                <w:sz w:val="24"/>
                <w:szCs w:val="24"/>
              </w:rPr>
            </w:pPr>
            <w:proofErr w:type="spellStart"/>
            <w:r w:rsidRPr="008C25C4">
              <w:rPr>
                <w:rFonts w:ascii="Times New Roman" w:hAnsi="Times New Roman" w:cs="Times New Roman"/>
                <w:b/>
                <w:sz w:val="24"/>
                <w:szCs w:val="24"/>
              </w:rPr>
              <w:t>Дополнительные</w:t>
            </w:r>
            <w:proofErr w:type="spellEnd"/>
            <w:r w:rsidRPr="008C25C4">
              <w:rPr>
                <w:rFonts w:ascii="Times New Roman" w:hAnsi="Times New Roman" w:cs="Times New Roman"/>
                <w:b/>
                <w:sz w:val="24"/>
                <w:szCs w:val="24"/>
              </w:rPr>
              <w:t xml:space="preserve"> </w:t>
            </w:r>
            <w:proofErr w:type="spellStart"/>
            <w:r w:rsidRPr="008C25C4">
              <w:rPr>
                <w:rFonts w:ascii="Times New Roman" w:hAnsi="Times New Roman" w:cs="Times New Roman"/>
                <w:b/>
                <w:sz w:val="24"/>
                <w:szCs w:val="24"/>
              </w:rPr>
              <w:t>условия</w:t>
            </w:r>
            <w:proofErr w:type="spellEnd"/>
          </w:p>
        </w:tc>
        <w:tc>
          <w:tcPr>
            <w:tcW w:w="507" w:type="pct"/>
            <w:vAlign w:val="center"/>
          </w:tcPr>
          <w:p w14:paraId="538CE4A1" w14:textId="77777777" w:rsidR="008C25C4" w:rsidRPr="008C25C4" w:rsidRDefault="008C25C4" w:rsidP="005536F7">
            <w:pPr>
              <w:pStyle w:val="TableParagraph"/>
              <w:spacing w:before="0"/>
              <w:jc w:val="center"/>
              <w:rPr>
                <w:rFonts w:ascii="Times New Roman" w:hAnsi="Times New Roman" w:cs="Times New Roman"/>
                <w:b/>
                <w:sz w:val="24"/>
                <w:szCs w:val="24"/>
              </w:rPr>
            </w:pPr>
            <w:proofErr w:type="spellStart"/>
            <w:r w:rsidRPr="008C25C4">
              <w:rPr>
                <w:rFonts w:ascii="Times New Roman" w:hAnsi="Times New Roman" w:cs="Times New Roman"/>
                <w:b/>
                <w:sz w:val="24"/>
                <w:szCs w:val="24"/>
              </w:rPr>
              <w:t>Объем</w:t>
            </w:r>
            <w:proofErr w:type="spellEnd"/>
          </w:p>
          <w:p w14:paraId="5F2BD153" w14:textId="77777777" w:rsidR="008C25C4" w:rsidRPr="008C25C4" w:rsidRDefault="008C25C4" w:rsidP="005536F7">
            <w:pPr>
              <w:pStyle w:val="TableParagraph"/>
              <w:spacing w:before="0"/>
              <w:jc w:val="center"/>
              <w:rPr>
                <w:rFonts w:ascii="Times New Roman" w:hAnsi="Times New Roman" w:cs="Times New Roman"/>
                <w:b/>
                <w:sz w:val="24"/>
                <w:szCs w:val="24"/>
              </w:rPr>
            </w:pPr>
            <w:r w:rsidRPr="008C25C4">
              <w:rPr>
                <w:rFonts w:ascii="Times New Roman" w:hAnsi="Times New Roman" w:cs="Times New Roman"/>
                <w:b/>
                <w:sz w:val="24"/>
                <w:szCs w:val="24"/>
              </w:rPr>
              <w:t>(</w:t>
            </w:r>
            <w:proofErr w:type="spellStart"/>
            <w:r w:rsidRPr="008C25C4">
              <w:rPr>
                <w:rFonts w:ascii="Times New Roman" w:hAnsi="Times New Roman" w:cs="Times New Roman"/>
                <w:b/>
                <w:sz w:val="24"/>
                <w:szCs w:val="24"/>
              </w:rPr>
              <w:t>единиц</w:t>
            </w:r>
            <w:proofErr w:type="spellEnd"/>
            <w:r w:rsidRPr="008C25C4">
              <w:rPr>
                <w:rFonts w:ascii="Times New Roman" w:hAnsi="Times New Roman" w:cs="Times New Roman"/>
                <w:b/>
                <w:sz w:val="24"/>
                <w:szCs w:val="24"/>
                <w:lang w:val="ru-RU"/>
              </w:rPr>
              <w:t xml:space="preserve">а </w:t>
            </w:r>
            <w:proofErr w:type="spellStart"/>
            <w:r w:rsidRPr="008C25C4">
              <w:rPr>
                <w:rFonts w:ascii="Times New Roman" w:hAnsi="Times New Roman" w:cs="Times New Roman"/>
                <w:b/>
                <w:sz w:val="24"/>
                <w:szCs w:val="24"/>
              </w:rPr>
              <w:t>измерения</w:t>
            </w:r>
            <w:proofErr w:type="spellEnd"/>
            <w:r w:rsidRPr="008C25C4">
              <w:rPr>
                <w:rFonts w:ascii="Times New Roman" w:hAnsi="Times New Roman" w:cs="Times New Roman"/>
                <w:b/>
                <w:sz w:val="24"/>
                <w:szCs w:val="24"/>
              </w:rPr>
              <w:t>)</w:t>
            </w:r>
          </w:p>
        </w:tc>
        <w:tc>
          <w:tcPr>
            <w:tcW w:w="713" w:type="pct"/>
            <w:vAlign w:val="center"/>
          </w:tcPr>
          <w:p w14:paraId="2F0A3904" w14:textId="77777777" w:rsidR="008C25C4" w:rsidRPr="008C25C4" w:rsidRDefault="008C25C4" w:rsidP="0055554C">
            <w:pPr>
              <w:pStyle w:val="TableParagraph"/>
              <w:spacing w:before="0"/>
              <w:jc w:val="center"/>
              <w:rPr>
                <w:rFonts w:ascii="Times New Roman" w:hAnsi="Times New Roman" w:cs="Times New Roman"/>
                <w:b/>
                <w:sz w:val="24"/>
                <w:szCs w:val="24"/>
              </w:rPr>
            </w:pPr>
            <w:proofErr w:type="spellStart"/>
            <w:r w:rsidRPr="008C25C4">
              <w:rPr>
                <w:rFonts w:ascii="Times New Roman" w:hAnsi="Times New Roman" w:cs="Times New Roman"/>
                <w:b/>
                <w:sz w:val="24"/>
                <w:szCs w:val="24"/>
              </w:rPr>
              <w:t>Адрес</w:t>
            </w:r>
            <w:proofErr w:type="spellEnd"/>
          </w:p>
        </w:tc>
        <w:tc>
          <w:tcPr>
            <w:tcW w:w="642" w:type="pct"/>
            <w:vAlign w:val="center"/>
          </w:tcPr>
          <w:p w14:paraId="363A1C74" w14:textId="77777777" w:rsidR="008C25C4" w:rsidRPr="008C25C4" w:rsidRDefault="008C25C4" w:rsidP="0055554C">
            <w:pPr>
              <w:pStyle w:val="TableParagraph"/>
              <w:spacing w:before="0"/>
              <w:jc w:val="center"/>
              <w:rPr>
                <w:rFonts w:ascii="Times New Roman" w:hAnsi="Times New Roman" w:cs="Times New Roman"/>
                <w:b/>
                <w:sz w:val="24"/>
                <w:szCs w:val="24"/>
              </w:rPr>
            </w:pPr>
            <w:proofErr w:type="spellStart"/>
            <w:r w:rsidRPr="008C25C4">
              <w:rPr>
                <w:rFonts w:ascii="Times New Roman" w:hAnsi="Times New Roman" w:cs="Times New Roman"/>
                <w:b/>
                <w:sz w:val="24"/>
                <w:szCs w:val="24"/>
              </w:rPr>
              <w:t>Срок</w:t>
            </w:r>
            <w:proofErr w:type="spellEnd"/>
          </w:p>
        </w:tc>
      </w:tr>
      <w:tr w:rsidR="008C25C4" w:rsidRPr="008C25C4" w14:paraId="74661BB1" w14:textId="77777777" w:rsidTr="0055554C">
        <w:trPr>
          <w:trHeight w:val="4835"/>
          <w:jc w:val="center"/>
        </w:trPr>
        <w:tc>
          <w:tcPr>
            <w:tcW w:w="2481" w:type="pct"/>
            <w:vAlign w:val="center"/>
          </w:tcPr>
          <w:p w14:paraId="50BD3409"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 xml:space="preserve">Конструкция полотна: Секционное. </w:t>
            </w:r>
          </w:p>
          <w:p w14:paraId="05821D1B"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 xml:space="preserve">Тип полотна: Жесткое решетчатое. </w:t>
            </w:r>
          </w:p>
          <w:p w14:paraId="6BA3547F"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Высота столба</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2000 мм.</w:t>
            </w:r>
          </w:p>
          <w:p w14:paraId="73ED751C"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Диаметр вертикальной проволоки/прутка</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3,3 мм. </w:t>
            </w:r>
          </w:p>
          <w:p w14:paraId="77B29F71"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Диаметр горизонтальной проволоки/прутка</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3,3 мм. </w:t>
            </w:r>
          </w:p>
          <w:p w14:paraId="1A9B9E06"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Диаметр сечения горизонтальных перекладин</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30 мм.</w:t>
            </w:r>
          </w:p>
          <w:p w14:paraId="5F0A1C47"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Толщина стенки горизонтальных перекладин</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1,2 мм. </w:t>
            </w:r>
          </w:p>
          <w:p w14:paraId="21EBB04E"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Диаметр сечения столба</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40 мм.</w:t>
            </w:r>
          </w:p>
          <w:p w14:paraId="69D75203"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Толщина стенки столба</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1,2 мм.</w:t>
            </w:r>
          </w:p>
          <w:p w14:paraId="04722758"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Длина секции</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3450 мм.</w:t>
            </w:r>
          </w:p>
          <w:p w14:paraId="2A5BFDD0"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Длина ячейки</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262 мм.</w:t>
            </w:r>
          </w:p>
          <w:p w14:paraId="2624D9CC"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Ширина ячейки</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100 мм.</w:t>
            </w:r>
          </w:p>
          <w:p w14:paraId="6EC43AA7"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Высота основания</w:t>
            </w:r>
            <w:proofErr w:type="gramStart"/>
            <w:r w:rsidRPr="008C25C4">
              <w:rPr>
                <w:rFonts w:ascii="Times New Roman" w:hAnsi="Times New Roman" w:cs="Times New Roman"/>
                <w:sz w:val="24"/>
                <w:szCs w:val="24"/>
                <w:lang w:val="ru-RU"/>
              </w:rPr>
              <w:t>: Больше</w:t>
            </w:r>
            <w:proofErr w:type="gramEnd"/>
            <w:r w:rsidRPr="008C25C4">
              <w:rPr>
                <w:rFonts w:ascii="Times New Roman" w:hAnsi="Times New Roman" w:cs="Times New Roman"/>
                <w:sz w:val="24"/>
                <w:szCs w:val="24"/>
                <w:lang w:val="ru-RU"/>
              </w:rPr>
              <w:t xml:space="preserve"> или равно 150 мм.</w:t>
            </w:r>
          </w:p>
          <w:p w14:paraId="790B06CF"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 xml:space="preserve">Конструктивная основа решетчатого полотна: Пруток. </w:t>
            </w:r>
          </w:p>
          <w:p w14:paraId="37113400"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 xml:space="preserve">Материал изготовления столба: Сталь оцинкованная. </w:t>
            </w:r>
          </w:p>
          <w:p w14:paraId="2A04C722"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Тип каркаса секции: Четырехсторонний.</w:t>
            </w:r>
          </w:p>
          <w:p w14:paraId="145822BE"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Тип покрытия полотна: Оцинкованное.</w:t>
            </w:r>
          </w:p>
          <w:p w14:paraId="1439A021"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 xml:space="preserve">Форма сечения столба: Круглая. </w:t>
            </w:r>
          </w:p>
          <w:p w14:paraId="01C0C1F2"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Цвет ограждения: Серый.</w:t>
            </w:r>
          </w:p>
          <w:p w14:paraId="5ADD1DFB"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 xml:space="preserve">Элемент ограждения защитного металлического: Полотно (секция). </w:t>
            </w:r>
          </w:p>
          <w:p w14:paraId="6FD40172" w14:textId="77777777" w:rsidR="008C25C4" w:rsidRPr="008C25C4" w:rsidRDefault="008C25C4" w:rsidP="0055554C">
            <w:pPr>
              <w:pStyle w:val="TableParagraph"/>
              <w:spacing w:before="0"/>
              <w:jc w:val="left"/>
              <w:rPr>
                <w:rFonts w:ascii="Times New Roman" w:hAnsi="Times New Roman" w:cs="Times New Roman"/>
                <w:sz w:val="24"/>
                <w:szCs w:val="24"/>
              </w:rPr>
            </w:pPr>
            <w:proofErr w:type="spellStart"/>
            <w:r w:rsidRPr="008C25C4">
              <w:rPr>
                <w:rFonts w:ascii="Times New Roman" w:hAnsi="Times New Roman" w:cs="Times New Roman"/>
                <w:sz w:val="24"/>
                <w:szCs w:val="24"/>
              </w:rPr>
              <w:t>Элементы</w:t>
            </w:r>
            <w:proofErr w:type="spellEnd"/>
            <w:r w:rsidRPr="008C25C4">
              <w:rPr>
                <w:rFonts w:ascii="Times New Roman" w:hAnsi="Times New Roman" w:cs="Times New Roman"/>
                <w:sz w:val="24"/>
                <w:szCs w:val="24"/>
              </w:rPr>
              <w:t xml:space="preserve"> </w:t>
            </w:r>
            <w:proofErr w:type="spellStart"/>
            <w:r w:rsidRPr="008C25C4">
              <w:rPr>
                <w:rFonts w:ascii="Times New Roman" w:hAnsi="Times New Roman" w:cs="Times New Roman"/>
                <w:sz w:val="24"/>
                <w:szCs w:val="24"/>
              </w:rPr>
              <w:t>крепежные</w:t>
            </w:r>
            <w:proofErr w:type="spellEnd"/>
            <w:r w:rsidRPr="008C25C4">
              <w:rPr>
                <w:rFonts w:ascii="Times New Roman" w:hAnsi="Times New Roman" w:cs="Times New Roman"/>
                <w:sz w:val="24"/>
                <w:szCs w:val="24"/>
              </w:rPr>
              <w:t xml:space="preserve">: </w:t>
            </w:r>
            <w:proofErr w:type="spellStart"/>
            <w:r w:rsidRPr="008C25C4">
              <w:rPr>
                <w:rFonts w:ascii="Times New Roman" w:hAnsi="Times New Roman" w:cs="Times New Roman"/>
                <w:sz w:val="24"/>
                <w:szCs w:val="24"/>
              </w:rPr>
              <w:t>Хомут</w:t>
            </w:r>
            <w:proofErr w:type="spellEnd"/>
            <w:r w:rsidRPr="008C25C4">
              <w:rPr>
                <w:rFonts w:ascii="Times New Roman" w:hAnsi="Times New Roman" w:cs="Times New Roman"/>
                <w:sz w:val="24"/>
                <w:szCs w:val="24"/>
              </w:rPr>
              <w:t>.</w:t>
            </w:r>
          </w:p>
        </w:tc>
        <w:tc>
          <w:tcPr>
            <w:tcW w:w="657" w:type="pct"/>
          </w:tcPr>
          <w:p w14:paraId="33486C66" w14:textId="77777777" w:rsidR="008C25C4" w:rsidRPr="008C25C4" w:rsidRDefault="008C25C4" w:rsidP="0055554C">
            <w:pPr>
              <w:rPr>
                <w:rFonts w:ascii="Times New Roman" w:hAnsi="Times New Roman" w:cs="Times New Roman"/>
                <w:lang w:val="ru-RU"/>
              </w:rPr>
            </w:pPr>
            <w:r w:rsidRPr="008C25C4">
              <w:rPr>
                <w:rFonts w:ascii="Times New Roman" w:hAnsi="Times New Roman" w:cs="Times New Roman"/>
                <w:lang w:val="ru-RU"/>
              </w:rPr>
              <w:t xml:space="preserve">Способ поставки товара: </w:t>
            </w:r>
          </w:p>
          <w:p w14:paraId="7C7353CD"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Единовременно</w:t>
            </w:r>
          </w:p>
        </w:tc>
        <w:tc>
          <w:tcPr>
            <w:tcW w:w="507" w:type="pct"/>
          </w:tcPr>
          <w:p w14:paraId="6F62DC00" w14:textId="77777777" w:rsidR="008C25C4" w:rsidRPr="008C25C4" w:rsidRDefault="008C25C4" w:rsidP="0055554C">
            <w:pPr>
              <w:pStyle w:val="TableParagraph"/>
              <w:spacing w:before="0"/>
              <w:jc w:val="left"/>
              <w:rPr>
                <w:rFonts w:ascii="Times New Roman" w:hAnsi="Times New Roman" w:cs="Times New Roman"/>
                <w:sz w:val="24"/>
                <w:szCs w:val="24"/>
              </w:rPr>
            </w:pPr>
            <w:r w:rsidRPr="008C25C4">
              <w:rPr>
                <w:rFonts w:ascii="Times New Roman" w:hAnsi="Times New Roman" w:cs="Times New Roman"/>
                <w:sz w:val="24"/>
                <w:szCs w:val="24"/>
              </w:rPr>
              <w:t>1</w:t>
            </w:r>
            <w:r w:rsidRPr="008C25C4">
              <w:rPr>
                <w:rFonts w:ascii="Times New Roman" w:hAnsi="Times New Roman" w:cs="Times New Roman"/>
                <w:sz w:val="24"/>
                <w:szCs w:val="24"/>
                <w:lang w:val="ru-RU"/>
              </w:rPr>
              <w:t>50</w:t>
            </w:r>
            <w:r w:rsidRPr="008C25C4">
              <w:rPr>
                <w:rFonts w:ascii="Times New Roman" w:hAnsi="Times New Roman" w:cs="Times New Roman"/>
                <w:sz w:val="24"/>
                <w:szCs w:val="24"/>
              </w:rPr>
              <w:t xml:space="preserve"> (</w:t>
            </w:r>
            <w:proofErr w:type="spellStart"/>
            <w:r w:rsidRPr="008C25C4">
              <w:rPr>
                <w:rFonts w:ascii="Times New Roman" w:hAnsi="Times New Roman" w:cs="Times New Roman"/>
                <w:sz w:val="24"/>
                <w:szCs w:val="24"/>
              </w:rPr>
              <w:t>Штука</w:t>
            </w:r>
            <w:proofErr w:type="spellEnd"/>
            <w:r w:rsidRPr="008C25C4">
              <w:rPr>
                <w:rFonts w:ascii="Times New Roman" w:hAnsi="Times New Roman" w:cs="Times New Roman"/>
                <w:sz w:val="24"/>
                <w:szCs w:val="24"/>
              </w:rPr>
              <w:t>)</w:t>
            </w:r>
          </w:p>
        </w:tc>
        <w:tc>
          <w:tcPr>
            <w:tcW w:w="713" w:type="pct"/>
          </w:tcPr>
          <w:p w14:paraId="3E9EE802"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lang w:val="ru-RU"/>
              </w:rPr>
              <w:t xml:space="preserve">Российская Федерация, г. Москва, Троицкий административный округ, </w:t>
            </w:r>
            <w:proofErr w:type="spellStart"/>
            <w:r w:rsidRPr="008C25C4">
              <w:rPr>
                <w:rFonts w:ascii="Times New Roman" w:hAnsi="Times New Roman" w:cs="Times New Roman"/>
                <w:sz w:val="24"/>
                <w:szCs w:val="24"/>
                <w:lang w:val="ru-RU"/>
              </w:rPr>
              <w:t>Краснопахорский</w:t>
            </w:r>
            <w:proofErr w:type="spellEnd"/>
            <w:r w:rsidRPr="008C25C4">
              <w:rPr>
                <w:rFonts w:ascii="Times New Roman" w:hAnsi="Times New Roman" w:cs="Times New Roman"/>
                <w:sz w:val="24"/>
                <w:szCs w:val="24"/>
                <w:lang w:val="ru-RU"/>
              </w:rPr>
              <w:t xml:space="preserve"> район, улица </w:t>
            </w:r>
            <w:proofErr w:type="spellStart"/>
            <w:r w:rsidRPr="008C25C4">
              <w:rPr>
                <w:rFonts w:ascii="Times New Roman" w:hAnsi="Times New Roman" w:cs="Times New Roman"/>
                <w:sz w:val="24"/>
                <w:szCs w:val="24"/>
                <w:lang w:val="ru-RU"/>
              </w:rPr>
              <w:t>Лиозновой</w:t>
            </w:r>
            <w:proofErr w:type="spellEnd"/>
            <w:r w:rsidRPr="008C25C4">
              <w:rPr>
                <w:rFonts w:ascii="Times New Roman" w:hAnsi="Times New Roman" w:cs="Times New Roman"/>
                <w:sz w:val="24"/>
                <w:szCs w:val="24"/>
                <w:lang w:val="ru-RU"/>
              </w:rPr>
              <w:t>, «</w:t>
            </w:r>
            <w:proofErr w:type="spellStart"/>
            <w:r w:rsidRPr="008C25C4">
              <w:rPr>
                <w:rFonts w:ascii="Times New Roman" w:hAnsi="Times New Roman" w:cs="Times New Roman"/>
                <w:sz w:val="24"/>
                <w:szCs w:val="24"/>
                <w:lang w:val="ru-RU"/>
              </w:rPr>
              <w:t>Кинопарк</w:t>
            </w:r>
            <w:proofErr w:type="spellEnd"/>
            <w:r w:rsidRPr="008C25C4">
              <w:rPr>
                <w:rFonts w:ascii="Times New Roman" w:hAnsi="Times New Roman" w:cs="Times New Roman"/>
                <w:sz w:val="24"/>
                <w:szCs w:val="24"/>
                <w:lang w:val="ru-RU"/>
              </w:rPr>
              <w:t>»</w:t>
            </w:r>
          </w:p>
        </w:tc>
        <w:tc>
          <w:tcPr>
            <w:tcW w:w="642" w:type="pct"/>
          </w:tcPr>
          <w:p w14:paraId="71375FE1" w14:textId="77777777" w:rsidR="008C25C4" w:rsidRPr="008C25C4" w:rsidRDefault="008C25C4" w:rsidP="0055554C">
            <w:pPr>
              <w:pStyle w:val="TableParagraph"/>
              <w:spacing w:before="0"/>
              <w:jc w:val="left"/>
              <w:rPr>
                <w:rFonts w:ascii="Times New Roman" w:hAnsi="Times New Roman" w:cs="Times New Roman"/>
                <w:sz w:val="24"/>
                <w:szCs w:val="24"/>
                <w:lang w:val="ru-RU"/>
              </w:rPr>
            </w:pPr>
            <w:r w:rsidRPr="008C25C4">
              <w:rPr>
                <w:rFonts w:ascii="Times New Roman" w:hAnsi="Times New Roman" w:cs="Times New Roman"/>
                <w:sz w:val="24"/>
                <w:szCs w:val="24"/>
              </w:rPr>
              <w:t>c</w:t>
            </w:r>
            <w:r w:rsidRPr="008C25C4">
              <w:rPr>
                <w:rFonts w:ascii="Times New Roman" w:hAnsi="Times New Roman" w:cs="Times New Roman"/>
                <w:sz w:val="24"/>
                <w:szCs w:val="24"/>
                <w:lang w:val="ru-RU"/>
              </w:rPr>
              <w:t xml:space="preserve"> 1-го по 14-й календарный день </w:t>
            </w:r>
            <w:r w:rsidRPr="008C25C4">
              <w:rPr>
                <w:rFonts w:ascii="Times New Roman" w:hAnsi="Times New Roman" w:cs="Times New Roman"/>
                <w:sz w:val="24"/>
                <w:szCs w:val="24"/>
              </w:rPr>
              <w:t>c</w:t>
            </w:r>
            <w:r w:rsidRPr="008C25C4">
              <w:rPr>
                <w:rFonts w:ascii="Times New Roman" w:hAnsi="Times New Roman" w:cs="Times New Roman"/>
                <w:sz w:val="24"/>
                <w:szCs w:val="24"/>
                <w:lang w:val="ru-RU"/>
              </w:rPr>
              <w:t xml:space="preserve"> даты заключения Договора.</w:t>
            </w:r>
          </w:p>
        </w:tc>
      </w:tr>
    </w:tbl>
    <w:p w14:paraId="7E3E0F4D" w14:textId="77777777" w:rsidR="008C25C4" w:rsidRDefault="008C25C4" w:rsidP="008C25C4">
      <w:pPr>
        <w:spacing w:line="249" w:lineRule="auto"/>
      </w:pPr>
    </w:p>
    <w:tbl>
      <w:tblPr>
        <w:tblW w:w="5000" w:type="pct"/>
        <w:shd w:val="clear" w:color="auto" w:fill="FFFFFF"/>
        <w:tblCellMar>
          <w:left w:w="0" w:type="dxa"/>
          <w:right w:w="0" w:type="dxa"/>
        </w:tblCellMar>
        <w:tblLook w:val="04A0" w:firstRow="1" w:lastRow="0" w:firstColumn="1" w:lastColumn="0" w:noHBand="0" w:noVBand="1"/>
      </w:tblPr>
      <w:tblGrid>
        <w:gridCol w:w="7518"/>
        <w:gridCol w:w="7620"/>
      </w:tblGrid>
      <w:tr w:rsidR="0055554C" w:rsidRPr="00D14F95" w14:paraId="459DFEA4" w14:textId="77777777" w:rsidTr="007B60F3">
        <w:tc>
          <w:tcPr>
            <w:tcW w:w="2483" w:type="pct"/>
            <w:shd w:val="clear" w:color="auto" w:fill="FFFFFF"/>
            <w:tcMar>
              <w:top w:w="0" w:type="dxa"/>
              <w:left w:w="45" w:type="dxa"/>
              <w:bottom w:w="0" w:type="dxa"/>
              <w:right w:w="45" w:type="dxa"/>
            </w:tcMar>
          </w:tcPr>
          <w:p w14:paraId="06C8ADA8" w14:textId="77777777" w:rsidR="0055554C" w:rsidRPr="00D14F95" w:rsidRDefault="0055554C" w:rsidP="007B60F3">
            <w:pPr>
              <w:shd w:val="clear" w:color="auto" w:fill="FFFFFF"/>
              <w:ind w:left="95"/>
              <w:rPr>
                <w:rFonts w:eastAsia="ヒラギノ角ゴ Pro W3"/>
                <w:b/>
                <w:lang w:eastAsia="ru-RU"/>
              </w:rPr>
            </w:pPr>
            <w:r w:rsidRPr="00D14F95">
              <w:rPr>
                <w:rFonts w:eastAsia="ヒラギノ角ゴ Pro W3"/>
                <w:b/>
                <w:lang w:eastAsia="ru-RU"/>
              </w:rPr>
              <w:t>Заказчик:</w:t>
            </w:r>
          </w:p>
          <w:p w14:paraId="5BBACC8A" w14:textId="77777777" w:rsidR="0055554C" w:rsidRPr="00D14F95" w:rsidRDefault="0055554C" w:rsidP="007B60F3">
            <w:pPr>
              <w:shd w:val="clear" w:color="auto" w:fill="FFFFFF"/>
              <w:ind w:left="95"/>
              <w:rPr>
                <w:rFonts w:eastAsia="ヒラギノ角ゴ Pro W3"/>
                <w:b/>
                <w:i/>
                <w:iCs/>
                <w:lang w:eastAsia="ru-RU"/>
              </w:rPr>
            </w:pPr>
            <w:r w:rsidRPr="00D14F95">
              <w:rPr>
                <w:rFonts w:eastAsia="ヒラギノ角ゴ Pro W3"/>
                <w:bCs/>
                <w:i/>
                <w:iCs/>
                <w:lang w:eastAsia="ru-RU"/>
              </w:rPr>
              <w:t>(должность)</w:t>
            </w:r>
          </w:p>
        </w:tc>
        <w:tc>
          <w:tcPr>
            <w:tcW w:w="2517" w:type="pct"/>
            <w:shd w:val="clear" w:color="auto" w:fill="FFFFFF"/>
            <w:tcMar>
              <w:top w:w="0" w:type="dxa"/>
              <w:left w:w="45" w:type="dxa"/>
              <w:bottom w:w="0" w:type="dxa"/>
              <w:right w:w="45" w:type="dxa"/>
            </w:tcMar>
          </w:tcPr>
          <w:p w14:paraId="2845A10D" w14:textId="77777777" w:rsidR="0055554C" w:rsidRPr="00D14F95" w:rsidRDefault="0055554C" w:rsidP="007B60F3">
            <w:pPr>
              <w:shd w:val="clear" w:color="auto" w:fill="FFFFFF"/>
              <w:ind w:left="95"/>
              <w:rPr>
                <w:b/>
                <w:bCs/>
                <w:lang w:eastAsia="ru-RU"/>
              </w:rPr>
            </w:pPr>
            <w:r w:rsidRPr="00D14F95">
              <w:rPr>
                <w:b/>
                <w:bCs/>
                <w:lang w:eastAsia="ru-RU"/>
              </w:rPr>
              <w:t>Поставщик:</w:t>
            </w:r>
          </w:p>
          <w:p w14:paraId="12403E2D" w14:textId="77777777" w:rsidR="0055554C" w:rsidRPr="00D14F95" w:rsidRDefault="0055554C" w:rsidP="007B60F3">
            <w:pPr>
              <w:shd w:val="clear" w:color="auto" w:fill="FFFFFF"/>
              <w:ind w:left="95"/>
              <w:rPr>
                <w:bCs/>
                <w:i/>
                <w:iCs/>
                <w:lang w:eastAsia="ru-RU"/>
              </w:rPr>
            </w:pPr>
            <w:r w:rsidRPr="00D14F95">
              <w:rPr>
                <w:rFonts w:eastAsia="ヒラギノ角ゴ Pro W3"/>
                <w:bCs/>
                <w:i/>
                <w:iCs/>
                <w:lang w:eastAsia="ru-RU"/>
              </w:rPr>
              <w:t>(должность)</w:t>
            </w:r>
          </w:p>
        </w:tc>
      </w:tr>
      <w:tr w:rsidR="0055554C" w:rsidRPr="005B2AF7" w14:paraId="135D1FFC" w14:textId="77777777" w:rsidTr="007B60F3">
        <w:tc>
          <w:tcPr>
            <w:tcW w:w="2483" w:type="pct"/>
            <w:shd w:val="clear" w:color="auto" w:fill="FFFFFF"/>
            <w:tcMar>
              <w:top w:w="0" w:type="dxa"/>
              <w:left w:w="45" w:type="dxa"/>
              <w:bottom w:w="0" w:type="dxa"/>
              <w:right w:w="45" w:type="dxa"/>
            </w:tcMar>
          </w:tcPr>
          <w:p w14:paraId="593EBF8E" w14:textId="77777777" w:rsidR="0055554C" w:rsidRPr="00D14F95" w:rsidRDefault="0055554C" w:rsidP="007B60F3">
            <w:pPr>
              <w:shd w:val="clear" w:color="auto" w:fill="FFFFFF"/>
              <w:ind w:left="95"/>
              <w:rPr>
                <w:b/>
                <w:bCs/>
                <w:lang w:eastAsia="ru-RU"/>
              </w:rPr>
            </w:pPr>
            <w:r w:rsidRPr="00D14F95">
              <w:rPr>
                <w:bCs/>
                <w:lang w:eastAsia="ru-RU"/>
              </w:rPr>
              <w:t xml:space="preserve">_________________/____________ / </w:t>
            </w:r>
          </w:p>
          <w:p w14:paraId="57478C97" w14:textId="77777777" w:rsidR="0055554C" w:rsidRPr="00D14F95" w:rsidRDefault="0055554C" w:rsidP="007B60F3">
            <w:pPr>
              <w:shd w:val="clear" w:color="auto" w:fill="FFFFFF"/>
              <w:ind w:left="95"/>
              <w:rPr>
                <w:bCs/>
                <w:lang w:eastAsia="ru-RU"/>
              </w:rPr>
            </w:pPr>
            <w:r w:rsidRPr="00D14F95">
              <w:rPr>
                <w:bCs/>
                <w:lang w:eastAsia="ru-RU"/>
              </w:rPr>
              <w:t>М.П.</w:t>
            </w:r>
          </w:p>
        </w:tc>
        <w:tc>
          <w:tcPr>
            <w:tcW w:w="2517" w:type="pct"/>
            <w:shd w:val="clear" w:color="auto" w:fill="FFFFFF"/>
            <w:tcMar>
              <w:top w:w="0" w:type="dxa"/>
              <w:left w:w="45" w:type="dxa"/>
              <w:bottom w:w="0" w:type="dxa"/>
              <w:right w:w="45" w:type="dxa"/>
            </w:tcMar>
          </w:tcPr>
          <w:p w14:paraId="6EE96D2C" w14:textId="77777777" w:rsidR="0055554C" w:rsidRPr="00D14F95" w:rsidRDefault="0055554C" w:rsidP="007B60F3">
            <w:pPr>
              <w:shd w:val="clear" w:color="auto" w:fill="FFFFFF"/>
              <w:ind w:left="95"/>
              <w:rPr>
                <w:b/>
                <w:bCs/>
                <w:lang w:eastAsia="ru-RU"/>
              </w:rPr>
            </w:pPr>
            <w:r w:rsidRPr="00D14F95">
              <w:rPr>
                <w:bCs/>
                <w:lang w:eastAsia="ru-RU"/>
              </w:rPr>
              <w:t>_________________/___________ /</w:t>
            </w:r>
          </w:p>
          <w:p w14:paraId="0C0E158B" w14:textId="77777777" w:rsidR="0055554C" w:rsidRPr="00D14F95" w:rsidRDefault="0055554C" w:rsidP="007B60F3">
            <w:pPr>
              <w:shd w:val="clear" w:color="auto" w:fill="FFFFFF"/>
              <w:ind w:left="95"/>
              <w:rPr>
                <w:bCs/>
                <w:lang w:eastAsia="ru-RU"/>
              </w:rPr>
            </w:pPr>
            <w:r w:rsidRPr="00D14F95">
              <w:rPr>
                <w:bCs/>
                <w:lang w:eastAsia="ru-RU"/>
              </w:rPr>
              <w:t>М.П.</w:t>
            </w:r>
          </w:p>
        </w:tc>
      </w:tr>
    </w:tbl>
    <w:p w14:paraId="0C41574E" w14:textId="2DDDF3F6" w:rsidR="0055554C" w:rsidRPr="00DE21C6" w:rsidRDefault="0055554C" w:rsidP="001204DE">
      <w:pPr>
        <w:sectPr w:rsidR="0055554C" w:rsidRPr="00DE21C6" w:rsidSect="00551D5A">
          <w:footerReference w:type="default" r:id="rId11"/>
          <w:pgSz w:w="16840" w:h="11900" w:orient="landscape"/>
          <w:pgMar w:top="851" w:right="851" w:bottom="851" w:left="851" w:header="0" w:footer="765" w:gutter="0"/>
          <w:cols w:space="720"/>
        </w:sectPr>
      </w:pPr>
    </w:p>
    <w:p w14:paraId="41BF0482" w14:textId="77777777" w:rsidR="008C25C4" w:rsidRPr="003E12BF" w:rsidRDefault="008C25C4" w:rsidP="001204DE">
      <w:pPr>
        <w:pStyle w:val="1"/>
        <w:jc w:val="right"/>
        <w:rPr>
          <w:b w:val="0"/>
          <w:bCs w:val="0"/>
        </w:rPr>
      </w:pPr>
      <w:r w:rsidRPr="003E12BF">
        <w:rPr>
          <w:b w:val="0"/>
          <w:bCs w:val="0"/>
        </w:rPr>
        <w:lastRenderedPageBreak/>
        <w:t xml:space="preserve">Приложение № </w:t>
      </w:r>
      <w:r>
        <w:rPr>
          <w:b w:val="0"/>
          <w:bCs w:val="0"/>
        </w:rPr>
        <w:t>2</w:t>
      </w:r>
      <w:r w:rsidRPr="003E12BF">
        <w:rPr>
          <w:b w:val="0"/>
          <w:bCs w:val="0"/>
        </w:rPr>
        <w:t xml:space="preserve"> к Техническому заданию</w:t>
      </w:r>
    </w:p>
    <w:p w14:paraId="61019DE0" w14:textId="5E06A34B" w:rsidR="008C25C4" w:rsidRPr="003E12BF" w:rsidRDefault="008C25C4" w:rsidP="001204DE">
      <w:pPr>
        <w:jc w:val="right"/>
        <w:rPr>
          <w:color w:val="000000" w:themeColor="text1"/>
        </w:rPr>
      </w:pPr>
      <w:r w:rsidRPr="003E12BF">
        <w:rPr>
          <w:color w:val="000000" w:themeColor="text1"/>
        </w:rPr>
        <w:t>к Договору № ________</w:t>
      </w:r>
      <w:proofErr w:type="gramStart"/>
      <w:r w:rsidRPr="003E12BF">
        <w:rPr>
          <w:color w:val="000000" w:themeColor="text1"/>
        </w:rPr>
        <w:t xml:space="preserve">_ </w:t>
      </w:r>
      <w:r w:rsidR="001204DE">
        <w:rPr>
          <w:color w:val="000000" w:themeColor="text1"/>
        </w:rPr>
        <w:t xml:space="preserve"> </w:t>
      </w:r>
      <w:r w:rsidRPr="003E12BF">
        <w:rPr>
          <w:color w:val="000000" w:themeColor="text1"/>
        </w:rPr>
        <w:t>от</w:t>
      </w:r>
      <w:proofErr w:type="gramEnd"/>
      <w:r w:rsidRPr="003E12BF">
        <w:rPr>
          <w:color w:val="000000" w:themeColor="text1"/>
        </w:rPr>
        <w:t xml:space="preserve"> «____»___________ 202__г.</w:t>
      </w:r>
    </w:p>
    <w:p w14:paraId="5F87F68D" w14:textId="77777777" w:rsidR="008C25C4" w:rsidRPr="00231791" w:rsidRDefault="008C25C4" w:rsidP="001204DE">
      <w:pPr>
        <w:pStyle w:val="a8"/>
        <w:jc w:val="center"/>
        <w:rPr>
          <w:b/>
          <w:bCs/>
          <w:sz w:val="22"/>
          <w:szCs w:val="22"/>
        </w:rPr>
      </w:pPr>
      <w:r w:rsidRPr="00231791">
        <w:rPr>
          <w:b/>
          <w:bCs/>
        </w:rPr>
        <w:t>Эскиз</w:t>
      </w:r>
    </w:p>
    <w:p w14:paraId="7E0A7874" w14:textId="77777777" w:rsidR="008C25C4" w:rsidRDefault="008C25C4" w:rsidP="001204DE">
      <w:pPr>
        <w:pStyle w:val="a8"/>
        <w:spacing w:after="0"/>
        <w:jc w:val="center"/>
      </w:pPr>
      <w:r>
        <w:rPr>
          <w:noProof/>
        </w:rPr>
        <w:drawing>
          <wp:inline distT="0" distB="0" distL="0" distR="0" wp14:anchorId="6440BF45" wp14:editId="7799D0A3">
            <wp:extent cx="8359200" cy="4424400"/>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59200" cy="4424400"/>
                    </a:xfrm>
                    <a:prstGeom prst="rect">
                      <a:avLst/>
                    </a:prstGeom>
                    <a:noFill/>
                    <a:ln>
                      <a:noFill/>
                    </a:ln>
                  </pic:spPr>
                </pic:pic>
              </a:graphicData>
            </a:graphic>
          </wp:inline>
        </w:drawing>
      </w:r>
    </w:p>
    <w:p w14:paraId="72BBF64B" w14:textId="77777777" w:rsidR="008C25C4" w:rsidRDefault="008C25C4" w:rsidP="008C25C4">
      <w:pPr>
        <w:pStyle w:val="a8"/>
        <w:spacing w:before="12"/>
        <w:ind w:left="24" w:right="1037"/>
        <w:jc w:val="center"/>
      </w:pPr>
    </w:p>
    <w:tbl>
      <w:tblPr>
        <w:tblW w:w="5000" w:type="pct"/>
        <w:shd w:val="clear" w:color="auto" w:fill="FFFFFF"/>
        <w:tblCellMar>
          <w:left w:w="0" w:type="dxa"/>
          <w:right w:w="0" w:type="dxa"/>
        </w:tblCellMar>
        <w:tblLook w:val="04A0" w:firstRow="1" w:lastRow="0" w:firstColumn="1" w:lastColumn="0" w:noHBand="0" w:noVBand="1"/>
      </w:tblPr>
      <w:tblGrid>
        <w:gridCol w:w="7235"/>
        <w:gridCol w:w="7335"/>
      </w:tblGrid>
      <w:tr w:rsidR="001204DE" w:rsidRPr="00D14F95" w14:paraId="38F494F8" w14:textId="77777777" w:rsidTr="001204DE">
        <w:tc>
          <w:tcPr>
            <w:tcW w:w="2483" w:type="pct"/>
            <w:shd w:val="clear" w:color="auto" w:fill="FFFFFF"/>
            <w:tcMar>
              <w:top w:w="0" w:type="dxa"/>
              <w:left w:w="45" w:type="dxa"/>
              <w:bottom w:w="0" w:type="dxa"/>
              <w:right w:w="45" w:type="dxa"/>
            </w:tcMar>
          </w:tcPr>
          <w:p w14:paraId="337E8B21" w14:textId="77777777" w:rsidR="001204DE" w:rsidRPr="00D14F95" w:rsidRDefault="001204DE" w:rsidP="007B60F3">
            <w:pPr>
              <w:shd w:val="clear" w:color="auto" w:fill="FFFFFF"/>
              <w:ind w:left="95"/>
              <w:rPr>
                <w:rFonts w:eastAsia="ヒラギノ角ゴ Pro W3"/>
                <w:b/>
                <w:lang w:eastAsia="ru-RU"/>
              </w:rPr>
            </w:pPr>
            <w:r w:rsidRPr="00D14F95">
              <w:rPr>
                <w:rFonts w:eastAsia="ヒラギノ角ゴ Pro W3"/>
                <w:b/>
                <w:lang w:eastAsia="ru-RU"/>
              </w:rPr>
              <w:t>Заказчик:</w:t>
            </w:r>
          </w:p>
          <w:p w14:paraId="18AC461C" w14:textId="77777777" w:rsidR="001204DE" w:rsidRPr="00D14F95" w:rsidRDefault="001204DE" w:rsidP="007B60F3">
            <w:pPr>
              <w:shd w:val="clear" w:color="auto" w:fill="FFFFFF"/>
              <w:ind w:left="95"/>
              <w:rPr>
                <w:rFonts w:eastAsia="ヒラギノ角ゴ Pro W3"/>
                <w:b/>
                <w:i/>
                <w:iCs/>
                <w:lang w:eastAsia="ru-RU"/>
              </w:rPr>
            </w:pPr>
            <w:r w:rsidRPr="00D14F95">
              <w:rPr>
                <w:rFonts w:eastAsia="ヒラギノ角ゴ Pro W3"/>
                <w:bCs/>
                <w:i/>
                <w:iCs/>
                <w:lang w:eastAsia="ru-RU"/>
              </w:rPr>
              <w:t>(должность)</w:t>
            </w:r>
          </w:p>
        </w:tc>
        <w:tc>
          <w:tcPr>
            <w:tcW w:w="2517" w:type="pct"/>
            <w:shd w:val="clear" w:color="auto" w:fill="FFFFFF"/>
            <w:tcMar>
              <w:top w:w="0" w:type="dxa"/>
              <w:left w:w="45" w:type="dxa"/>
              <w:bottom w:w="0" w:type="dxa"/>
              <w:right w:w="45" w:type="dxa"/>
            </w:tcMar>
          </w:tcPr>
          <w:p w14:paraId="240A60D6" w14:textId="77777777" w:rsidR="001204DE" w:rsidRPr="00D14F95" w:rsidRDefault="001204DE" w:rsidP="007B60F3">
            <w:pPr>
              <w:shd w:val="clear" w:color="auto" w:fill="FFFFFF"/>
              <w:ind w:left="95"/>
              <w:rPr>
                <w:b/>
                <w:bCs/>
                <w:lang w:eastAsia="ru-RU"/>
              </w:rPr>
            </w:pPr>
            <w:r w:rsidRPr="00D14F95">
              <w:rPr>
                <w:b/>
                <w:bCs/>
                <w:lang w:eastAsia="ru-RU"/>
              </w:rPr>
              <w:t>Поставщик:</w:t>
            </w:r>
          </w:p>
          <w:p w14:paraId="3D31C237" w14:textId="77777777" w:rsidR="001204DE" w:rsidRPr="00D14F95" w:rsidRDefault="001204DE" w:rsidP="007B60F3">
            <w:pPr>
              <w:shd w:val="clear" w:color="auto" w:fill="FFFFFF"/>
              <w:ind w:left="95"/>
              <w:rPr>
                <w:bCs/>
                <w:i/>
                <w:iCs/>
                <w:lang w:eastAsia="ru-RU"/>
              </w:rPr>
            </w:pPr>
            <w:r w:rsidRPr="00D14F95">
              <w:rPr>
                <w:rFonts w:eastAsia="ヒラギノ角ゴ Pro W3"/>
                <w:bCs/>
                <w:i/>
                <w:iCs/>
                <w:lang w:eastAsia="ru-RU"/>
              </w:rPr>
              <w:t>(должность)</w:t>
            </w:r>
          </w:p>
        </w:tc>
      </w:tr>
      <w:tr w:rsidR="001204DE" w:rsidRPr="005B2AF7" w14:paraId="0260267E" w14:textId="77777777" w:rsidTr="001204DE">
        <w:tc>
          <w:tcPr>
            <w:tcW w:w="2483" w:type="pct"/>
            <w:shd w:val="clear" w:color="auto" w:fill="FFFFFF"/>
            <w:tcMar>
              <w:top w:w="0" w:type="dxa"/>
              <w:left w:w="45" w:type="dxa"/>
              <w:bottom w:w="0" w:type="dxa"/>
              <w:right w:w="45" w:type="dxa"/>
            </w:tcMar>
          </w:tcPr>
          <w:p w14:paraId="1A03B188" w14:textId="77777777" w:rsidR="001204DE" w:rsidRPr="00D14F95" w:rsidRDefault="001204DE" w:rsidP="007B60F3">
            <w:pPr>
              <w:shd w:val="clear" w:color="auto" w:fill="FFFFFF"/>
              <w:ind w:left="95"/>
              <w:rPr>
                <w:b/>
                <w:bCs/>
                <w:lang w:eastAsia="ru-RU"/>
              </w:rPr>
            </w:pPr>
            <w:r w:rsidRPr="00D14F95">
              <w:rPr>
                <w:bCs/>
                <w:lang w:eastAsia="ru-RU"/>
              </w:rPr>
              <w:t xml:space="preserve">_________________/____________ / </w:t>
            </w:r>
          </w:p>
          <w:p w14:paraId="1ABE742B" w14:textId="77777777" w:rsidR="001204DE" w:rsidRPr="00D14F95" w:rsidRDefault="001204DE" w:rsidP="007B60F3">
            <w:pPr>
              <w:shd w:val="clear" w:color="auto" w:fill="FFFFFF"/>
              <w:ind w:left="95"/>
              <w:rPr>
                <w:bCs/>
                <w:lang w:eastAsia="ru-RU"/>
              </w:rPr>
            </w:pPr>
            <w:r w:rsidRPr="00D14F95">
              <w:rPr>
                <w:bCs/>
                <w:lang w:eastAsia="ru-RU"/>
              </w:rPr>
              <w:t>М.П.</w:t>
            </w:r>
          </w:p>
        </w:tc>
        <w:tc>
          <w:tcPr>
            <w:tcW w:w="2517" w:type="pct"/>
            <w:shd w:val="clear" w:color="auto" w:fill="FFFFFF"/>
            <w:tcMar>
              <w:top w:w="0" w:type="dxa"/>
              <w:left w:w="45" w:type="dxa"/>
              <w:bottom w:w="0" w:type="dxa"/>
              <w:right w:w="45" w:type="dxa"/>
            </w:tcMar>
          </w:tcPr>
          <w:p w14:paraId="177B4D38" w14:textId="77777777" w:rsidR="001204DE" w:rsidRPr="00D14F95" w:rsidRDefault="001204DE" w:rsidP="007B60F3">
            <w:pPr>
              <w:shd w:val="clear" w:color="auto" w:fill="FFFFFF"/>
              <w:ind w:left="95"/>
              <w:rPr>
                <w:b/>
                <w:bCs/>
                <w:lang w:eastAsia="ru-RU"/>
              </w:rPr>
            </w:pPr>
            <w:r w:rsidRPr="00D14F95">
              <w:rPr>
                <w:bCs/>
                <w:lang w:eastAsia="ru-RU"/>
              </w:rPr>
              <w:t>_________________/___________ /</w:t>
            </w:r>
          </w:p>
          <w:p w14:paraId="704E2EA3" w14:textId="77777777" w:rsidR="001204DE" w:rsidRPr="00D14F95" w:rsidRDefault="001204DE" w:rsidP="007B60F3">
            <w:pPr>
              <w:shd w:val="clear" w:color="auto" w:fill="FFFFFF"/>
              <w:ind w:left="95"/>
              <w:rPr>
                <w:bCs/>
                <w:lang w:eastAsia="ru-RU"/>
              </w:rPr>
            </w:pPr>
            <w:r w:rsidRPr="00D14F95">
              <w:rPr>
                <w:bCs/>
                <w:lang w:eastAsia="ru-RU"/>
              </w:rPr>
              <w:t>М.П.</w:t>
            </w:r>
          </w:p>
        </w:tc>
      </w:tr>
    </w:tbl>
    <w:p w14:paraId="2FE49AB3" w14:textId="77777777" w:rsidR="008C25C4" w:rsidRDefault="008C25C4" w:rsidP="001204DE">
      <w:pPr>
        <w:pStyle w:val="a8"/>
        <w:spacing w:before="12"/>
        <w:ind w:left="24" w:right="1037"/>
      </w:pPr>
    </w:p>
    <w:p w14:paraId="105BB774" w14:textId="77777777" w:rsidR="008C25C4" w:rsidRDefault="008C25C4" w:rsidP="008C25C4">
      <w:pPr>
        <w:pStyle w:val="1"/>
        <w:spacing w:before="64"/>
        <w:ind w:right="140"/>
        <w:jc w:val="right"/>
        <w:rPr>
          <w:b w:val="0"/>
          <w:bCs w:val="0"/>
        </w:rPr>
        <w:sectPr w:rsidR="008C25C4" w:rsidSect="001204DE">
          <w:footerReference w:type="default" r:id="rId13"/>
          <w:pgSz w:w="16838" w:h="11906" w:orient="landscape"/>
          <w:pgMar w:top="1134" w:right="1134" w:bottom="851" w:left="1134" w:header="709" w:footer="709" w:gutter="0"/>
          <w:cols w:space="708"/>
          <w:docGrid w:linePitch="360"/>
        </w:sectPr>
      </w:pPr>
    </w:p>
    <w:p w14:paraId="22263E22" w14:textId="0100A237" w:rsidR="008C25C4" w:rsidRPr="003E12BF" w:rsidRDefault="008C25C4" w:rsidP="008C25C4">
      <w:pPr>
        <w:pStyle w:val="1"/>
        <w:spacing w:before="64"/>
        <w:ind w:right="140"/>
        <w:jc w:val="right"/>
        <w:rPr>
          <w:b w:val="0"/>
          <w:bCs w:val="0"/>
        </w:rPr>
      </w:pPr>
      <w:r w:rsidRPr="003E12BF">
        <w:rPr>
          <w:b w:val="0"/>
          <w:bCs w:val="0"/>
        </w:rPr>
        <w:lastRenderedPageBreak/>
        <w:t>Приложение № 3 к Техническому заданию</w:t>
      </w:r>
    </w:p>
    <w:p w14:paraId="65666318" w14:textId="3D5A4823" w:rsidR="008C25C4" w:rsidRPr="00231791" w:rsidRDefault="008C25C4" w:rsidP="0056194F">
      <w:pPr>
        <w:jc w:val="right"/>
        <w:rPr>
          <w:color w:val="000000" w:themeColor="text1"/>
        </w:rPr>
      </w:pPr>
      <w:r w:rsidRPr="00231791">
        <w:rPr>
          <w:color w:val="000000" w:themeColor="text1"/>
        </w:rPr>
        <w:t>к Договору № ________</w:t>
      </w:r>
      <w:proofErr w:type="gramStart"/>
      <w:r w:rsidRPr="00231791">
        <w:rPr>
          <w:color w:val="000000" w:themeColor="text1"/>
        </w:rPr>
        <w:t xml:space="preserve">_ </w:t>
      </w:r>
      <w:r w:rsidR="0056194F">
        <w:rPr>
          <w:color w:val="000000" w:themeColor="text1"/>
        </w:rPr>
        <w:t xml:space="preserve"> </w:t>
      </w:r>
      <w:r w:rsidRPr="00231791">
        <w:rPr>
          <w:color w:val="000000" w:themeColor="text1"/>
        </w:rPr>
        <w:t>от</w:t>
      </w:r>
      <w:proofErr w:type="gramEnd"/>
      <w:r w:rsidRPr="00231791">
        <w:rPr>
          <w:color w:val="000000" w:themeColor="text1"/>
        </w:rPr>
        <w:t xml:space="preserve"> «____»___________ 202__г.</w:t>
      </w:r>
    </w:p>
    <w:p w14:paraId="23F48CC7" w14:textId="77777777" w:rsidR="008C25C4" w:rsidRPr="00DE21C6" w:rsidRDefault="008C25C4" w:rsidP="008C25C4">
      <w:pPr>
        <w:pStyle w:val="1"/>
        <w:spacing w:before="64"/>
        <w:ind w:right="140"/>
        <w:jc w:val="right"/>
      </w:pPr>
    </w:p>
    <w:p w14:paraId="77C967D6" w14:textId="77777777" w:rsidR="008C25C4" w:rsidRPr="00391C29" w:rsidRDefault="008C25C4" w:rsidP="008C25C4">
      <w:pPr>
        <w:jc w:val="center"/>
        <w:rPr>
          <w:b/>
          <w:bCs/>
          <w:color w:val="000000"/>
        </w:rPr>
      </w:pPr>
      <w:r w:rsidRPr="00391C29">
        <w:rPr>
          <w:b/>
          <w:bCs/>
          <w:color w:val="000000"/>
        </w:rPr>
        <w:t>Спецификация</w:t>
      </w:r>
    </w:p>
    <w:p w14:paraId="04A169C4" w14:textId="77777777" w:rsidR="008C25C4" w:rsidRDefault="008C25C4" w:rsidP="008C25C4">
      <w:pPr>
        <w:pStyle w:val="a8"/>
        <w:spacing w:before="12"/>
        <w:ind w:left="24" w:right="1037"/>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
        <w:gridCol w:w="3175"/>
        <w:gridCol w:w="1560"/>
        <w:gridCol w:w="799"/>
        <w:gridCol w:w="1889"/>
        <w:gridCol w:w="1982"/>
      </w:tblGrid>
      <w:tr w:rsidR="008C25C4" w:rsidRPr="00587868" w14:paraId="0D8CEC75" w14:textId="77777777" w:rsidTr="00AC7665">
        <w:trPr>
          <w:trHeight w:val="567"/>
          <w:tblHeader/>
          <w:jc w:val="center"/>
        </w:trPr>
        <w:tc>
          <w:tcPr>
            <w:tcW w:w="255" w:type="pct"/>
            <w:vAlign w:val="center"/>
          </w:tcPr>
          <w:p w14:paraId="3F6342C5" w14:textId="77777777" w:rsidR="008C25C4" w:rsidRPr="00391C29" w:rsidRDefault="008C25C4" w:rsidP="007B60F3">
            <w:pPr>
              <w:adjustRightInd w:val="0"/>
              <w:jc w:val="center"/>
              <w:rPr>
                <w:color w:val="000000"/>
                <w:lang w:eastAsia="ru-RU"/>
              </w:rPr>
            </w:pPr>
            <w:r w:rsidRPr="00391C29">
              <w:rPr>
                <w:b/>
                <w:bCs/>
                <w:color w:val="000000"/>
                <w:lang w:eastAsia="ru-RU"/>
              </w:rPr>
              <w:t>№ п/п</w:t>
            </w:r>
          </w:p>
        </w:tc>
        <w:tc>
          <w:tcPr>
            <w:tcW w:w="1602" w:type="pct"/>
            <w:vAlign w:val="center"/>
          </w:tcPr>
          <w:p w14:paraId="5E054CBE" w14:textId="77777777" w:rsidR="008C25C4" w:rsidRPr="00391C29" w:rsidRDefault="008C25C4" w:rsidP="007B60F3">
            <w:pPr>
              <w:adjustRightInd w:val="0"/>
              <w:jc w:val="center"/>
              <w:rPr>
                <w:color w:val="000000"/>
                <w:lang w:eastAsia="ru-RU"/>
              </w:rPr>
            </w:pPr>
            <w:r w:rsidRPr="00391C29">
              <w:rPr>
                <w:b/>
                <w:bCs/>
                <w:color w:val="000000"/>
                <w:lang w:eastAsia="ru-RU"/>
              </w:rPr>
              <w:t>Наименование:</w:t>
            </w:r>
          </w:p>
        </w:tc>
        <w:tc>
          <w:tcPr>
            <w:tcW w:w="787" w:type="pct"/>
            <w:vAlign w:val="center"/>
          </w:tcPr>
          <w:p w14:paraId="0C5DF250" w14:textId="77777777" w:rsidR="008C25C4" w:rsidRPr="006173F4" w:rsidRDefault="008C25C4" w:rsidP="007B60F3">
            <w:pPr>
              <w:adjustRightInd w:val="0"/>
              <w:jc w:val="center"/>
              <w:rPr>
                <w:b/>
                <w:bCs/>
                <w:color w:val="000000"/>
                <w:spacing w:val="-4"/>
                <w:lang w:eastAsia="ru-RU"/>
              </w:rPr>
            </w:pPr>
            <w:r>
              <w:rPr>
                <w:b/>
                <w:bCs/>
                <w:color w:val="000000"/>
                <w:spacing w:val="-4"/>
                <w:lang w:eastAsia="ru-RU"/>
              </w:rPr>
              <w:t>Количество</w:t>
            </w:r>
          </w:p>
        </w:tc>
        <w:tc>
          <w:tcPr>
            <w:tcW w:w="403" w:type="pct"/>
            <w:vAlign w:val="center"/>
          </w:tcPr>
          <w:p w14:paraId="0B25A003" w14:textId="77777777" w:rsidR="008C25C4" w:rsidRPr="00391C29" w:rsidRDefault="008C25C4" w:rsidP="007B60F3">
            <w:pPr>
              <w:adjustRightInd w:val="0"/>
              <w:jc w:val="center"/>
              <w:rPr>
                <w:color w:val="000000"/>
                <w:spacing w:val="-4"/>
                <w:lang w:eastAsia="ru-RU"/>
              </w:rPr>
            </w:pPr>
            <w:r w:rsidRPr="00391C29">
              <w:rPr>
                <w:b/>
                <w:bCs/>
                <w:color w:val="000000"/>
                <w:spacing w:val="-4"/>
                <w:lang w:eastAsia="ru-RU"/>
              </w:rPr>
              <w:t>Ед.</w:t>
            </w:r>
          </w:p>
          <w:p w14:paraId="3D78485D" w14:textId="77777777" w:rsidR="008C25C4" w:rsidRPr="00391C29" w:rsidRDefault="008C25C4" w:rsidP="007B60F3">
            <w:pPr>
              <w:adjustRightInd w:val="0"/>
              <w:jc w:val="center"/>
              <w:rPr>
                <w:color w:val="000000"/>
                <w:lang w:eastAsia="ru-RU"/>
              </w:rPr>
            </w:pPr>
            <w:r w:rsidRPr="00391C29">
              <w:rPr>
                <w:b/>
                <w:bCs/>
                <w:color w:val="000000"/>
                <w:spacing w:val="-4"/>
                <w:lang w:eastAsia="ru-RU"/>
              </w:rPr>
              <w:t>изм.</w:t>
            </w:r>
          </w:p>
        </w:tc>
        <w:tc>
          <w:tcPr>
            <w:tcW w:w="953" w:type="pct"/>
            <w:vAlign w:val="center"/>
          </w:tcPr>
          <w:p w14:paraId="4A7CF73E" w14:textId="77777777" w:rsidR="008C25C4" w:rsidRPr="002652E5" w:rsidRDefault="008C25C4" w:rsidP="007B60F3">
            <w:pPr>
              <w:adjustRightInd w:val="0"/>
              <w:jc w:val="center"/>
              <w:rPr>
                <w:b/>
                <w:bCs/>
                <w:color w:val="000000"/>
                <w:spacing w:val="-4"/>
                <w:lang w:eastAsia="ru-RU"/>
              </w:rPr>
            </w:pPr>
            <w:r w:rsidRPr="002652E5">
              <w:rPr>
                <w:b/>
                <w:bCs/>
                <w:color w:val="000000"/>
                <w:spacing w:val="-4"/>
                <w:lang w:eastAsia="ru-RU"/>
              </w:rPr>
              <w:t>Цена за ед.</w:t>
            </w:r>
          </w:p>
          <w:p w14:paraId="3725EF19" w14:textId="77777777" w:rsidR="008C25C4" w:rsidRPr="002652E5" w:rsidRDefault="008C25C4" w:rsidP="007B60F3">
            <w:pPr>
              <w:adjustRightInd w:val="0"/>
              <w:jc w:val="center"/>
              <w:rPr>
                <w:b/>
                <w:bCs/>
                <w:color w:val="000000"/>
                <w:spacing w:val="-4"/>
                <w:lang w:eastAsia="ru-RU"/>
              </w:rPr>
            </w:pPr>
            <w:r w:rsidRPr="002652E5">
              <w:rPr>
                <w:b/>
                <w:bCs/>
                <w:color w:val="000000"/>
                <w:spacing w:val="-4"/>
                <w:lang w:eastAsia="ru-RU"/>
              </w:rPr>
              <w:t xml:space="preserve">с НДС __% </w:t>
            </w:r>
          </w:p>
          <w:p w14:paraId="4552694C" w14:textId="77777777" w:rsidR="008C25C4" w:rsidRPr="00391C29" w:rsidRDefault="008C25C4" w:rsidP="007B60F3">
            <w:pPr>
              <w:adjustRightInd w:val="0"/>
              <w:jc w:val="center"/>
              <w:rPr>
                <w:b/>
                <w:bCs/>
                <w:color w:val="000000"/>
                <w:lang w:eastAsia="ru-RU"/>
              </w:rPr>
            </w:pPr>
            <w:r w:rsidRPr="00391C29">
              <w:rPr>
                <w:b/>
                <w:bCs/>
                <w:color w:val="000000"/>
                <w:spacing w:val="-4"/>
                <w:lang w:eastAsia="ru-RU"/>
              </w:rPr>
              <w:t>/БЕЗ НДС, руб.</w:t>
            </w:r>
          </w:p>
        </w:tc>
        <w:tc>
          <w:tcPr>
            <w:tcW w:w="1000" w:type="pct"/>
            <w:vAlign w:val="center"/>
          </w:tcPr>
          <w:p w14:paraId="059E72F0" w14:textId="77777777" w:rsidR="008C25C4" w:rsidRPr="002652E5" w:rsidRDefault="008C25C4" w:rsidP="007B60F3">
            <w:pPr>
              <w:adjustRightInd w:val="0"/>
              <w:jc w:val="center"/>
              <w:rPr>
                <w:b/>
                <w:bCs/>
                <w:color w:val="000000"/>
                <w:spacing w:val="-4"/>
                <w:lang w:eastAsia="ru-RU"/>
              </w:rPr>
            </w:pPr>
            <w:r w:rsidRPr="002652E5">
              <w:rPr>
                <w:b/>
                <w:bCs/>
                <w:color w:val="000000"/>
                <w:spacing w:val="-4"/>
                <w:lang w:eastAsia="ru-RU"/>
              </w:rPr>
              <w:t>*</w:t>
            </w:r>
            <w:r>
              <w:rPr>
                <w:b/>
                <w:bCs/>
                <w:color w:val="000000"/>
                <w:spacing w:val="-4"/>
                <w:lang w:eastAsia="ru-RU"/>
              </w:rPr>
              <w:t>Стоимость</w:t>
            </w:r>
            <w:r w:rsidRPr="002652E5">
              <w:rPr>
                <w:b/>
                <w:bCs/>
                <w:color w:val="000000"/>
                <w:spacing w:val="-4"/>
                <w:lang w:eastAsia="ru-RU"/>
              </w:rPr>
              <w:t>.</w:t>
            </w:r>
          </w:p>
          <w:p w14:paraId="2AAC0B00" w14:textId="77777777" w:rsidR="008C25C4" w:rsidRPr="002652E5" w:rsidRDefault="008C25C4" w:rsidP="007B60F3">
            <w:pPr>
              <w:adjustRightInd w:val="0"/>
              <w:jc w:val="center"/>
              <w:rPr>
                <w:b/>
                <w:bCs/>
                <w:color w:val="000000"/>
                <w:spacing w:val="-4"/>
                <w:lang w:eastAsia="ru-RU"/>
              </w:rPr>
            </w:pPr>
            <w:r w:rsidRPr="002652E5">
              <w:rPr>
                <w:b/>
                <w:bCs/>
                <w:color w:val="000000"/>
                <w:spacing w:val="-4"/>
                <w:lang w:eastAsia="ru-RU"/>
              </w:rPr>
              <w:t xml:space="preserve">с НДС __% </w:t>
            </w:r>
          </w:p>
          <w:p w14:paraId="252EC01D" w14:textId="77777777" w:rsidR="008C25C4" w:rsidRPr="002652E5" w:rsidRDefault="008C25C4" w:rsidP="007B60F3">
            <w:pPr>
              <w:adjustRightInd w:val="0"/>
              <w:jc w:val="center"/>
              <w:rPr>
                <w:b/>
                <w:bCs/>
                <w:color w:val="000000"/>
                <w:spacing w:val="-4"/>
                <w:lang w:eastAsia="ru-RU"/>
              </w:rPr>
            </w:pPr>
            <w:r w:rsidRPr="00017750">
              <w:rPr>
                <w:b/>
                <w:bCs/>
                <w:color w:val="000000"/>
                <w:spacing w:val="-4"/>
                <w:lang w:eastAsia="ru-RU"/>
              </w:rPr>
              <w:t>/БЕЗ НДС, руб.</w:t>
            </w:r>
          </w:p>
        </w:tc>
      </w:tr>
      <w:tr w:rsidR="008C25C4" w:rsidRPr="00391C29" w14:paraId="4543D4E0" w14:textId="77777777" w:rsidTr="00AC7665">
        <w:trPr>
          <w:trHeight w:val="708"/>
          <w:jc w:val="center"/>
        </w:trPr>
        <w:tc>
          <w:tcPr>
            <w:tcW w:w="255" w:type="pct"/>
            <w:vAlign w:val="center"/>
          </w:tcPr>
          <w:p w14:paraId="725808C3" w14:textId="77777777" w:rsidR="008C25C4" w:rsidRPr="00017750" w:rsidRDefault="008C25C4" w:rsidP="008C25C4">
            <w:pPr>
              <w:widowControl w:val="0"/>
              <w:numPr>
                <w:ilvl w:val="0"/>
                <w:numId w:val="36"/>
              </w:numPr>
              <w:suppressAutoHyphens w:val="0"/>
              <w:autoSpaceDE w:val="0"/>
              <w:autoSpaceDN w:val="0"/>
              <w:adjustRightInd w:val="0"/>
              <w:jc w:val="center"/>
              <w:rPr>
                <w:color w:val="000000"/>
                <w:lang w:eastAsia="ru-RU"/>
              </w:rPr>
            </w:pPr>
          </w:p>
        </w:tc>
        <w:tc>
          <w:tcPr>
            <w:tcW w:w="1602" w:type="pct"/>
            <w:vAlign w:val="center"/>
          </w:tcPr>
          <w:p w14:paraId="36550CE3" w14:textId="77777777" w:rsidR="008C25C4" w:rsidRPr="00391C29" w:rsidRDefault="008C25C4" w:rsidP="007B60F3">
            <w:pPr>
              <w:adjustRightInd w:val="0"/>
              <w:jc w:val="center"/>
              <w:rPr>
                <w:color w:val="000000"/>
                <w:lang w:eastAsia="ru-RU"/>
              </w:rPr>
            </w:pPr>
            <w:r>
              <w:rPr>
                <w:b/>
                <w:bCs/>
                <w:color w:val="000000"/>
                <w:spacing w:val="-2"/>
                <w:lang w:eastAsia="ru-RU"/>
              </w:rPr>
              <w:t>С</w:t>
            </w:r>
            <w:r w:rsidRPr="005170CE">
              <w:rPr>
                <w:b/>
                <w:bCs/>
                <w:color w:val="000000"/>
                <w:spacing w:val="-2"/>
                <w:lang w:eastAsia="ru-RU"/>
              </w:rPr>
              <w:t>екци</w:t>
            </w:r>
            <w:r>
              <w:rPr>
                <w:b/>
                <w:bCs/>
                <w:color w:val="000000"/>
                <w:spacing w:val="-2"/>
                <w:lang w:eastAsia="ru-RU"/>
              </w:rPr>
              <w:t>и</w:t>
            </w:r>
            <w:r w:rsidRPr="005170CE">
              <w:rPr>
                <w:b/>
                <w:bCs/>
                <w:color w:val="000000"/>
                <w:spacing w:val="-2"/>
                <w:lang w:eastAsia="ru-RU"/>
              </w:rPr>
              <w:t xml:space="preserve"> временного</w:t>
            </w:r>
            <w:r>
              <w:rPr>
                <w:b/>
                <w:bCs/>
                <w:color w:val="000000"/>
                <w:spacing w:val="-2"/>
                <w:lang w:eastAsia="ru-RU"/>
              </w:rPr>
              <w:t xml:space="preserve"> </w:t>
            </w:r>
            <w:r w:rsidRPr="005170CE">
              <w:rPr>
                <w:b/>
                <w:bCs/>
                <w:color w:val="000000"/>
                <w:spacing w:val="-2"/>
                <w:lang w:eastAsia="ru-RU"/>
              </w:rPr>
              <w:t>ограждения</w:t>
            </w:r>
          </w:p>
        </w:tc>
        <w:tc>
          <w:tcPr>
            <w:tcW w:w="787" w:type="pct"/>
            <w:vAlign w:val="center"/>
          </w:tcPr>
          <w:p w14:paraId="77DC379A" w14:textId="77777777" w:rsidR="008C25C4" w:rsidRPr="00E43AE2" w:rsidRDefault="008C25C4" w:rsidP="007B60F3">
            <w:pPr>
              <w:adjustRightInd w:val="0"/>
              <w:jc w:val="center"/>
              <w:rPr>
                <w:color w:val="000000"/>
                <w:lang w:eastAsia="ru-RU"/>
              </w:rPr>
            </w:pPr>
            <w:r>
              <w:rPr>
                <w:color w:val="000000"/>
                <w:lang w:eastAsia="ru-RU"/>
              </w:rPr>
              <w:t>150</w:t>
            </w:r>
          </w:p>
        </w:tc>
        <w:tc>
          <w:tcPr>
            <w:tcW w:w="403" w:type="pct"/>
            <w:vAlign w:val="center"/>
          </w:tcPr>
          <w:p w14:paraId="564E18AA" w14:textId="77777777" w:rsidR="008C25C4" w:rsidRPr="00E43AE2" w:rsidRDefault="008C25C4" w:rsidP="007B60F3">
            <w:pPr>
              <w:adjustRightInd w:val="0"/>
              <w:jc w:val="center"/>
              <w:rPr>
                <w:color w:val="000000"/>
                <w:lang w:eastAsia="ru-RU"/>
              </w:rPr>
            </w:pPr>
            <w:r>
              <w:rPr>
                <w:color w:val="000000"/>
                <w:lang w:eastAsia="ru-RU"/>
              </w:rPr>
              <w:t>Шт.</w:t>
            </w:r>
          </w:p>
        </w:tc>
        <w:tc>
          <w:tcPr>
            <w:tcW w:w="953" w:type="pct"/>
            <w:vAlign w:val="center"/>
          </w:tcPr>
          <w:p w14:paraId="0D150635" w14:textId="77777777" w:rsidR="008C25C4" w:rsidRPr="00391C29" w:rsidRDefault="008C25C4" w:rsidP="007B60F3">
            <w:pPr>
              <w:adjustRightInd w:val="0"/>
              <w:jc w:val="center"/>
              <w:rPr>
                <w:color w:val="000000"/>
                <w:lang w:eastAsia="ru-RU"/>
              </w:rPr>
            </w:pPr>
          </w:p>
        </w:tc>
        <w:tc>
          <w:tcPr>
            <w:tcW w:w="1000" w:type="pct"/>
            <w:vAlign w:val="center"/>
          </w:tcPr>
          <w:p w14:paraId="7A9BC790" w14:textId="77777777" w:rsidR="008C25C4" w:rsidRPr="00391C29" w:rsidRDefault="008C25C4" w:rsidP="007B60F3">
            <w:pPr>
              <w:adjustRightInd w:val="0"/>
              <w:jc w:val="center"/>
              <w:rPr>
                <w:color w:val="000000"/>
                <w:lang w:eastAsia="ru-RU"/>
              </w:rPr>
            </w:pPr>
          </w:p>
        </w:tc>
      </w:tr>
    </w:tbl>
    <w:p w14:paraId="0093A2EA" w14:textId="77777777" w:rsidR="008C25C4" w:rsidRPr="00C8370A" w:rsidRDefault="008C25C4" w:rsidP="008C25C4">
      <w:pPr>
        <w:jc w:val="both"/>
        <w:rPr>
          <w:rFonts w:eastAsia="ヒラギノ角ゴ Pro W3"/>
          <w:bdr w:val="none" w:sz="0" w:space="0" w:color="auto" w:frame="1"/>
        </w:rPr>
      </w:pPr>
      <w:r w:rsidRPr="00C8370A">
        <w:rPr>
          <w:rFonts w:eastAsia="ヒラギノ角ゴ Pro W3"/>
          <w:bdr w:val="none" w:sz="0" w:space="0" w:color="auto" w:frame="1"/>
        </w:rPr>
        <w:t>* в стоимость Товара, включена стоимость услуг по доставке и погрузочно-разгрузочных услуг, а также прочие расходы и налоги.</w:t>
      </w:r>
    </w:p>
    <w:p w14:paraId="60C68F30" w14:textId="3C6FFBBB" w:rsidR="00515EB5" w:rsidRDefault="00515EB5" w:rsidP="007626A0">
      <w:pPr>
        <w:widowControl w:val="0"/>
        <w:tabs>
          <w:tab w:val="left" w:pos="865"/>
        </w:tabs>
        <w:suppressAutoHyphens w:val="0"/>
        <w:autoSpaceDE w:val="0"/>
        <w:autoSpaceDN w:val="0"/>
        <w:spacing w:line="249" w:lineRule="auto"/>
        <w:jc w:val="both"/>
        <w:rPr>
          <w:lang w:eastAsia="en-US"/>
        </w:rPr>
      </w:pPr>
    </w:p>
    <w:p w14:paraId="2F18FFDD" w14:textId="6D1C8D56" w:rsidR="00515EB5" w:rsidRDefault="00515EB5" w:rsidP="007626A0">
      <w:pPr>
        <w:widowControl w:val="0"/>
        <w:tabs>
          <w:tab w:val="left" w:pos="865"/>
        </w:tabs>
        <w:suppressAutoHyphens w:val="0"/>
        <w:autoSpaceDE w:val="0"/>
        <w:autoSpaceDN w:val="0"/>
        <w:spacing w:line="249" w:lineRule="auto"/>
        <w:jc w:val="both"/>
        <w:rPr>
          <w:lang w:eastAsia="en-US"/>
        </w:rPr>
      </w:pPr>
    </w:p>
    <w:p w14:paraId="7B670417" w14:textId="77777777" w:rsidR="00515EB5" w:rsidRDefault="00515EB5" w:rsidP="007626A0">
      <w:pPr>
        <w:widowControl w:val="0"/>
        <w:tabs>
          <w:tab w:val="left" w:pos="865"/>
        </w:tabs>
        <w:suppressAutoHyphens w:val="0"/>
        <w:autoSpaceDE w:val="0"/>
        <w:autoSpaceDN w:val="0"/>
        <w:spacing w:line="249" w:lineRule="auto"/>
        <w:jc w:val="both"/>
        <w:rPr>
          <w:szCs w:val="22"/>
          <w:lang w:eastAsia="en-US"/>
        </w:rPr>
      </w:pPr>
    </w:p>
    <w:tbl>
      <w:tblPr>
        <w:tblW w:w="5000" w:type="pct"/>
        <w:shd w:val="clear" w:color="auto" w:fill="FFFFFF"/>
        <w:tblCellMar>
          <w:left w:w="0" w:type="dxa"/>
          <w:right w:w="0" w:type="dxa"/>
        </w:tblCellMar>
        <w:tblLook w:val="04A0" w:firstRow="1" w:lastRow="0" w:firstColumn="1" w:lastColumn="0" w:noHBand="0" w:noVBand="1"/>
      </w:tblPr>
      <w:tblGrid>
        <w:gridCol w:w="4927"/>
        <w:gridCol w:w="4994"/>
      </w:tblGrid>
      <w:tr w:rsidR="00766FFF" w:rsidRPr="00D14F95" w14:paraId="020CABFC" w14:textId="77777777" w:rsidTr="00EE4B71">
        <w:tc>
          <w:tcPr>
            <w:tcW w:w="2483" w:type="pct"/>
            <w:shd w:val="clear" w:color="auto" w:fill="FFFFFF"/>
            <w:tcMar>
              <w:top w:w="0" w:type="dxa"/>
              <w:left w:w="45" w:type="dxa"/>
              <w:bottom w:w="0" w:type="dxa"/>
              <w:right w:w="45" w:type="dxa"/>
            </w:tcMar>
          </w:tcPr>
          <w:p w14:paraId="62C7103F" w14:textId="77777777" w:rsidR="00766FFF" w:rsidRPr="00D14F95" w:rsidRDefault="00766FFF" w:rsidP="00EE4B71">
            <w:pPr>
              <w:shd w:val="clear" w:color="auto" w:fill="FFFFFF"/>
              <w:ind w:left="95"/>
              <w:rPr>
                <w:rFonts w:eastAsia="ヒラギノ角ゴ Pro W3"/>
                <w:b/>
                <w:lang w:eastAsia="ru-RU"/>
              </w:rPr>
            </w:pPr>
            <w:r w:rsidRPr="00D14F95">
              <w:rPr>
                <w:rFonts w:eastAsia="ヒラギノ角ゴ Pro W3"/>
                <w:b/>
                <w:lang w:eastAsia="ru-RU"/>
              </w:rPr>
              <w:t>Заказчик:</w:t>
            </w:r>
          </w:p>
          <w:p w14:paraId="09C71EB3" w14:textId="77777777" w:rsidR="00766FFF" w:rsidRPr="00D14F95" w:rsidRDefault="00766FFF" w:rsidP="00EE4B71">
            <w:pPr>
              <w:shd w:val="clear" w:color="auto" w:fill="FFFFFF"/>
              <w:ind w:left="95"/>
              <w:rPr>
                <w:rFonts w:eastAsia="ヒラギノ角ゴ Pro W3"/>
                <w:b/>
                <w:i/>
                <w:iCs/>
                <w:lang w:eastAsia="ru-RU"/>
              </w:rPr>
            </w:pPr>
            <w:r w:rsidRPr="00D14F95">
              <w:rPr>
                <w:rFonts w:eastAsia="ヒラギノ角ゴ Pro W3"/>
                <w:bCs/>
                <w:i/>
                <w:iCs/>
                <w:lang w:eastAsia="ru-RU"/>
              </w:rPr>
              <w:t>(должность)</w:t>
            </w:r>
          </w:p>
        </w:tc>
        <w:tc>
          <w:tcPr>
            <w:tcW w:w="2517" w:type="pct"/>
            <w:shd w:val="clear" w:color="auto" w:fill="FFFFFF"/>
            <w:tcMar>
              <w:top w:w="0" w:type="dxa"/>
              <w:left w:w="45" w:type="dxa"/>
              <w:bottom w:w="0" w:type="dxa"/>
              <w:right w:w="45" w:type="dxa"/>
            </w:tcMar>
          </w:tcPr>
          <w:p w14:paraId="36F17C64" w14:textId="77777777" w:rsidR="00766FFF" w:rsidRPr="00D14F95" w:rsidRDefault="00766FFF" w:rsidP="00EE4B71">
            <w:pPr>
              <w:shd w:val="clear" w:color="auto" w:fill="FFFFFF"/>
              <w:ind w:left="95"/>
              <w:rPr>
                <w:b/>
                <w:bCs/>
                <w:lang w:eastAsia="ru-RU"/>
              </w:rPr>
            </w:pPr>
            <w:r w:rsidRPr="00D14F95">
              <w:rPr>
                <w:b/>
                <w:bCs/>
                <w:lang w:eastAsia="ru-RU"/>
              </w:rPr>
              <w:t>Поставщик:</w:t>
            </w:r>
          </w:p>
          <w:p w14:paraId="693DC71E" w14:textId="77777777" w:rsidR="00766FFF" w:rsidRPr="00D14F95" w:rsidRDefault="00766FFF" w:rsidP="00EE4B71">
            <w:pPr>
              <w:shd w:val="clear" w:color="auto" w:fill="FFFFFF"/>
              <w:ind w:left="95"/>
              <w:rPr>
                <w:bCs/>
                <w:i/>
                <w:iCs/>
                <w:lang w:eastAsia="ru-RU"/>
              </w:rPr>
            </w:pPr>
            <w:r w:rsidRPr="00D14F95">
              <w:rPr>
                <w:rFonts w:eastAsia="ヒラギノ角ゴ Pro W3"/>
                <w:bCs/>
                <w:i/>
                <w:iCs/>
                <w:lang w:eastAsia="ru-RU"/>
              </w:rPr>
              <w:t>(должность)</w:t>
            </w:r>
          </w:p>
        </w:tc>
      </w:tr>
      <w:tr w:rsidR="00766FFF" w:rsidRPr="005B2AF7" w14:paraId="2D26131F" w14:textId="77777777" w:rsidTr="00EE4B71">
        <w:tc>
          <w:tcPr>
            <w:tcW w:w="2483" w:type="pct"/>
            <w:shd w:val="clear" w:color="auto" w:fill="FFFFFF"/>
            <w:tcMar>
              <w:top w:w="0" w:type="dxa"/>
              <w:left w:w="45" w:type="dxa"/>
              <w:bottom w:w="0" w:type="dxa"/>
              <w:right w:w="45" w:type="dxa"/>
            </w:tcMar>
          </w:tcPr>
          <w:p w14:paraId="3B2E8D1B" w14:textId="77777777" w:rsidR="00766FFF" w:rsidRPr="00D14F95" w:rsidRDefault="00766FFF" w:rsidP="00EE4B71">
            <w:pPr>
              <w:shd w:val="clear" w:color="auto" w:fill="FFFFFF"/>
              <w:ind w:left="95"/>
              <w:rPr>
                <w:b/>
                <w:bCs/>
                <w:lang w:eastAsia="ru-RU"/>
              </w:rPr>
            </w:pPr>
            <w:r w:rsidRPr="00D14F95">
              <w:rPr>
                <w:bCs/>
                <w:lang w:eastAsia="ru-RU"/>
              </w:rPr>
              <w:t xml:space="preserve">_________________/____________ / </w:t>
            </w:r>
          </w:p>
          <w:p w14:paraId="03E8253F" w14:textId="77777777" w:rsidR="00766FFF" w:rsidRPr="00D14F95" w:rsidRDefault="00766FFF" w:rsidP="00EE4B71">
            <w:pPr>
              <w:shd w:val="clear" w:color="auto" w:fill="FFFFFF"/>
              <w:ind w:left="95"/>
              <w:rPr>
                <w:bCs/>
                <w:lang w:eastAsia="ru-RU"/>
              </w:rPr>
            </w:pPr>
            <w:r w:rsidRPr="00D14F95">
              <w:rPr>
                <w:bCs/>
                <w:lang w:eastAsia="ru-RU"/>
              </w:rPr>
              <w:t>М.П.</w:t>
            </w:r>
          </w:p>
        </w:tc>
        <w:tc>
          <w:tcPr>
            <w:tcW w:w="2517" w:type="pct"/>
            <w:shd w:val="clear" w:color="auto" w:fill="FFFFFF"/>
            <w:tcMar>
              <w:top w:w="0" w:type="dxa"/>
              <w:left w:w="45" w:type="dxa"/>
              <w:bottom w:w="0" w:type="dxa"/>
              <w:right w:w="45" w:type="dxa"/>
            </w:tcMar>
          </w:tcPr>
          <w:p w14:paraId="7BE9A398" w14:textId="77777777" w:rsidR="00766FFF" w:rsidRPr="00D14F95" w:rsidRDefault="00766FFF" w:rsidP="00EE4B71">
            <w:pPr>
              <w:shd w:val="clear" w:color="auto" w:fill="FFFFFF"/>
              <w:ind w:left="95"/>
              <w:rPr>
                <w:b/>
                <w:bCs/>
                <w:lang w:eastAsia="ru-RU"/>
              </w:rPr>
            </w:pPr>
            <w:r w:rsidRPr="00D14F95">
              <w:rPr>
                <w:bCs/>
                <w:lang w:eastAsia="ru-RU"/>
              </w:rPr>
              <w:t>_________________/___________ /</w:t>
            </w:r>
          </w:p>
          <w:p w14:paraId="4D3609E2" w14:textId="77777777" w:rsidR="00766FFF" w:rsidRPr="00D14F95" w:rsidRDefault="00766FFF" w:rsidP="00EE4B71">
            <w:pPr>
              <w:shd w:val="clear" w:color="auto" w:fill="FFFFFF"/>
              <w:ind w:left="95"/>
              <w:rPr>
                <w:bCs/>
                <w:lang w:eastAsia="ru-RU"/>
              </w:rPr>
            </w:pPr>
            <w:r w:rsidRPr="00D14F95">
              <w:rPr>
                <w:bCs/>
                <w:lang w:eastAsia="ru-RU"/>
              </w:rPr>
              <w:t>М.П.</w:t>
            </w:r>
          </w:p>
        </w:tc>
      </w:tr>
    </w:tbl>
    <w:p w14:paraId="68CC6348" w14:textId="0409B021" w:rsidR="00CE0712" w:rsidRDefault="00CE0712" w:rsidP="00515EB5">
      <w:pPr>
        <w:rPr>
          <w:color w:val="000000" w:themeColor="text1"/>
        </w:rPr>
      </w:pPr>
    </w:p>
    <w:p w14:paraId="054E66F6" w14:textId="77777777" w:rsidR="00A84649" w:rsidRDefault="00A84649" w:rsidP="00A84649">
      <w:pPr>
        <w:jc w:val="right"/>
        <w:rPr>
          <w:color w:val="000000" w:themeColor="text1"/>
        </w:rPr>
        <w:sectPr w:rsidR="00A84649" w:rsidSect="00515EB5">
          <w:pgSz w:w="11906" w:h="16838"/>
          <w:pgMar w:top="1134" w:right="851" w:bottom="1134" w:left="1134" w:header="709" w:footer="709" w:gutter="0"/>
          <w:cols w:space="708"/>
          <w:docGrid w:linePitch="360"/>
        </w:sectPr>
      </w:pPr>
    </w:p>
    <w:bookmarkEnd w:id="6"/>
    <w:p w14:paraId="276263BF" w14:textId="5943FFA6" w:rsidR="009325AA" w:rsidRPr="00D14F95" w:rsidRDefault="009325AA" w:rsidP="003E7EFC">
      <w:pPr>
        <w:suppressAutoHyphens w:val="0"/>
        <w:rPr>
          <w:color w:val="000000" w:themeColor="text1"/>
          <w:szCs w:val="22"/>
          <w:lang w:eastAsia="ru-RU"/>
        </w:rPr>
      </w:pPr>
    </w:p>
    <w:p w14:paraId="1AFC3AD6" w14:textId="44098600" w:rsidR="000E7D9B" w:rsidRPr="00D14F95" w:rsidRDefault="000E7D9B" w:rsidP="000E7D9B">
      <w:pPr>
        <w:overflowPunct w:val="0"/>
        <w:autoSpaceDE w:val="0"/>
        <w:autoSpaceDN w:val="0"/>
        <w:adjustRightInd w:val="0"/>
        <w:ind w:left="567" w:right="-1"/>
        <w:jc w:val="right"/>
        <w:textAlignment w:val="baseline"/>
        <w:rPr>
          <w:lang w:eastAsia="ru-RU"/>
        </w:rPr>
      </w:pPr>
      <w:r w:rsidRPr="00D14F95">
        <w:rPr>
          <w:lang w:eastAsia="ru-RU"/>
        </w:rPr>
        <w:t xml:space="preserve">Приложение № </w:t>
      </w:r>
      <w:r w:rsidR="005333C8">
        <w:rPr>
          <w:lang w:eastAsia="ru-RU"/>
        </w:rPr>
        <w:t>2</w:t>
      </w:r>
    </w:p>
    <w:p w14:paraId="5969ED3F" w14:textId="6B1B116D" w:rsidR="000E7D9B" w:rsidRPr="00D14F95" w:rsidRDefault="000E7D9B" w:rsidP="000E7D9B">
      <w:pPr>
        <w:shd w:val="clear" w:color="auto" w:fill="FFFFFF"/>
        <w:ind w:left="560"/>
        <w:jc w:val="right"/>
      </w:pPr>
      <w:r w:rsidRPr="00D14F95">
        <w:t>к Договору № ________ от _______</w:t>
      </w:r>
    </w:p>
    <w:p w14:paraId="4FBF6AFE" w14:textId="77777777" w:rsidR="000E7D9B" w:rsidRPr="00D14F95" w:rsidRDefault="000E7D9B" w:rsidP="000E7D9B">
      <w:pPr>
        <w:ind w:firstLine="567"/>
        <w:jc w:val="center"/>
        <w:rPr>
          <w:b/>
        </w:rPr>
      </w:pPr>
    </w:p>
    <w:p w14:paraId="122E4B4F" w14:textId="3FBA7D9C" w:rsidR="000E7D9B" w:rsidRPr="00D14F95" w:rsidRDefault="000E7D9B">
      <w:pPr>
        <w:ind w:firstLine="567"/>
        <w:jc w:val="center"/>
        <w:rPr>
          <w:b/>
        </w:rPr>
      </w:pPr>
      <w:r w:rsidRPr="00D14F95">
        <w:rPr>
          <w:b/>
        </w:rPr>
        <w:t>Регламент</w:t>
      </w:r>
      <w:r w:rsidR="00E3108B" w:rsidRPr="00D14F95">
        <w:rPr>
          <w:b/>
        </w:rPr>
        <w:t xml:space="preserve"> </w:t>
      </w:r>
      <w:r w:rsidRPr="00D14F95">
        <w:rPr>
          <w:b/>
        </w:rPr>
        <w:t xml:space="preserve">составления отчета </w:t>
      </w:r>
    </w:p>
    <w:p w14:paraId="150BE20E" w14:textId="77777777" w:rsidR="000E7D9B" w:rsidRPr="00D14F95" w:rsidRDefault="000E7D9B" w:rsidP="000E7D9B">
      <w:pPr>
        <w:ind w:firstLine="567"/>
        <w:jc w:val="center"/>
        <w:rPr>
          <w:b/>
        </w:rPr>
      </w:pPr>
      <w:r w:rsidRPr="00D14F95">
        <w:rPr>
          <w:b/>
        </w:rPr>
        <w:t>(далее – Регламент)</w:t>
      </w:r>
    </w:p>
    <w:p w14:paraId="03EBEA16" w14:textId="77777777" w:rsidR="000E7D9B" w:rsidRPr="00D14F95" w:rsidRDefault="000E7D9B" w:rsidP="000E7D9B">
      <w:pPr>
        <w:ind w:firstLine="567"/>
        <w:jc w:val="both"/>
        <w:rPr>
          <w:b/>
        </w:rPr>
      </w:pPr>
    </w:p>
    <w:p w14:paraId="0C800DE9" w14:textId="2E960E4B" w:rsidR="000E7D9B" w:rsidRPr="00D14F95" w:rsidRDefault="000E7D9B" w:rsidP="000E7D9B">
      <w:pPr>
        <w:ind w:firstLine="567"/>
        <w:contextualSpacing/>
        <w:jc w:val="both"/>
        <w:rPr>
          <w:rFonts w:eastAsia="Calibri"/>
        </w:rPr>
      </w:pPr>
      <w:r w:rsidRPr="00D14F95">
        <w:rPr>
          <w:rFonts w:eastAsia="Calibri"/>
          <w:lang w:eastAsia="en-US"/>
        </w:rPr>
        <w:t>Отчет о</w:t>
      </w:r>
      <w:r w:rsidR="00F65FE2" w:rsidRPr="00D14F95">
        <w:rPr>
          <w:rFonts w:eastAsia="Calibri"/>
          <w:lang w:eastAsia="en-US"/>
        </w:rPr>
        <w:t xml:space="preserve"> поставленных Товарах</w:t>
      </w:r>
      <w:r w:rsidR="00C37333" w:rsidRPr="00D14F95">
        <w:rPr>
          <w:rFonts w:eastAsia="Calibri"/>
          <w:lang w:eastAsia="en-US"/>
        </w:rPr>
        <w:t>/</w:t>
      </w:r>
      <w:r w:rsidR="00C37333" w:rsidRPr="00D14F95">
        <w:rPr>
          <w:bCs/>
        </w:rPr>
        <w:t>выполненных работах</w:t>
      </w:r>
      <w:r w:rsidRPr="00D14F95">
        <w:rPr>
          <w:rFonts w:eastAsia="Calibri"/>
          <w:lang w:eastAsia="en-US"/>
        </w:rPr>
        <w:t xml:space="preserve"> </w:t>
      </w:r>
      <w:r w:rsidRPr="00D14F95">
        <w:rPr>
          <w:rFonts w:eastAsia="Calibri"/>
        </w:rPr>
        <w:t>(далее – Отчет) предоставляется на бумажном носителе (в формате А4, ориентация альбомная или книжная), сброшюрованный, заверенный подписью и печатью</w:t>
      </w:r>
      <w:r w:rsidR="00C84F55" w:rsidRPr="00D14F95">
        <w:rPr>
          <w:lang w:eastAsia="ru-RU"/>
        </w:rPr>
        <w:t xml:space="preserve"> Поставщика</w:t>
      </w:r>
      <w:r w:rsidRPr="00D14F95">
        <w:rPr>
          <w:rFonts w:eastAsia="Calibri"/>
        </w:rPr>
        <w:t xml:space="preserve"> – в 2 (двух) экземплярах и в электронном варианте на </w:t>
      </w:r>
      <w:r w:rsidRPr="00D14F95">
        <w:rPr>
          <w:rFonts w:eastAsia="Calibri"/>
          <w:lang w:val="en-US"/>
        </w:rPr>
        <w:t>USB</w:t>
      </w:r>
      <w:r w:rsidRPr="00D14F95">
        <w:rPr>
          <w:rFonts w:eastAsia="Calibri"/>
        </w:rPr>
        <w:t>-</w:t>
      </w:r>
      <w:r w:rsidRPr="00D14F95">
        <w:rPr>
          <w:rFonts w:eastAsia="Calibri"/>
          <w:lang w:val="en-US"/>
        </w:rPr>
        <w:t>flash</w:t>
      </w:r>
      <w:r w:rsidRPr="00D14F95">
        <w:rPr>
          <w:rFonts w:eastAsia="Calibri"/>
        </w:rPr>
        <w:t>-накопителе/внешнем жестком диске (в формате .</w:t>
      </w:r>
      <w:r w:rsidRPr="00D14F95">
        <w:rPr>
          <w:rFonts w:eastAsia="Calibri"/>
          <w:lang w:val="en-US"/>
        </w:rPr>
        <w:t>doc</w:t>
      </w:r>
      <w:r w:rsidRPr="00D14F95">
        <w:rPr>
          <w:rFonts w:eastAsia="Calibri"/>
        </w:rPr>
        <w:t>, .</w:t>
      </w:r>
      <w:proofErr w:type="spellStart"/>
      <w:r w:rsidRPr="00D14F95">
        <w:rPr>
          <w:rFonts w:eastAsia="Calibri"/>
          <w:lang w:val="en-US"/>
        </w:rPr>
        <w:t>xls</w:t>
      </w:r>
      <w:proofErr w:type="spellEnd"/>
      <w:r w:rsidRPr="00D14F95">
        <w:rPr>
          <w:rFonts w:eastAsia="Calibri"/>
        </w:rPr>
        <w:t>, .</w:t>
      </w:r>
      <w:proofErr w:type="spellStart"/>
      <w:r w:rsidRPr="00D14F95">
        <w:rPr>
          <w:rFonts w:eastAsia="Calibri"/>
        </w:rPr>
        <w:t>pdf</w:t>
      </w:r>
      <w:proofErr w:type="spellEnd"/>
      <w:r w:rsidRPr="00D14F95">
        <w:rPr>
          <w:rFonts w:eastAsia="Calibri"/>
        </w:rPr>
        <w:t xml:space="preserve"> соответственно) в установленный Договором срок.</w:t>
      </w:r>
    </w:p>
    <w:p w14:paraId="27A254CD" w14:textId="1C112A21" w:rsidR="000E7D9B" w:rsidRPr="00D14F95" w:rsidRDefault="000E7D9B" w:rsidP="000E7D9B">
      <w:pPr>
        <w:ind w:firstLine="567"/>
        <w:contextualSpacing/>
        <w:jc w:val="both"/>
        <w:rPr>
          <w:rFonts w:eastAsia="Arial Unicode MS"/>
          <w:bdr w:val="none" w:sz="0" w:space="0" w:color="auto" w:frame="1"/>
        </w:rPr>
      </w:pPr>
      <w:r w:rsidRPr="00D14F95">
        <w:rPr>
          <w:rFonts w:eastAsia="Arial Unicode MS"/>
          <w:bdr w:val="none" w:sz="0" w:space="0" w:color="auto" w:frame="1"/>
        </w:rPr>
        <w:t xml:space="preserve">К Отчету на </w:t>
      </w:r>
      <w:r w:rsidRPr="00D14F95">
        <w:rPr>
          <w:rFonts w:eastAsia="Calibri"/>
          <w:lang w:val="en-US"/>
        </w:rPr>
        <w:t>USB</w:t>
      </w:r>
      <w:r w:rsidRPr="00D14F95">
        <w:rPr>
          <w:rFonts w:eastAsia="Calibri"/>
        </w:rPr>
        <w:t>-</w:t>
      </w:r>
      <w:r w:rsidRPr="00D14F95">
        <w:rPr>
          <w:rFonts w:eastAsia="Calibri"/>
          <w:lang w:val="en-US"/>
        </w:rPr>
        <w:t>flash</w:t>
      </w:r>
      <w:r w:rsidRPr="00D14F95">
        <w:rPr>
          <w:rFonts w:eastAsia="Calibri"/>
        </w:rPr>
        <w:t>-накопителе/внешнем жестком диске</w:t>
      </w:r>
      <w:r w:rsidRPr="00D14F95">
        <w:rPr>
          <w:rFonts w:eastAsia="Arial Unicode MS"/>
          <w:bdr w:val="none" w:sz="0" w:space="0" w:color="auto" w:frame="1"/>
        </w:rPr>
        <w:t xml:space="preserve"> прилагаются фото-, аудио- и видеоматериалы, являющиеся результатом </w:t>
      </w:r>
      <w:r w:rsidR="00F65FE2" w:rsidRPr="00D14F95">
        <w:rPr>
          <w:rFonts w:eastAsia="Arial Unicode MS"/>
          <w:bdr w:val="none" w:sz="0" w:space="0" w:color="auto" w:frame="1"/>
        </w:rPr>
        <w:t>поставки Товара</w:t>
      </w:r>
      <w:r w:rsidRPr="00D14F95">
        <w:rPr>
          <w:rFonts w:eastAsia="Arial Unicode MS"/>
          <w:bdr w:val="none" w:sz="0" w:space="0" w:color="auto" w:frame="1"/>
        </w:rPr>
        <w:t xml:space="preserve">/выполнения работ (далее – </w:t>
      </w:r>
      <w:r w:rsidR="00F65FE2" w:rsidRPr="00D14F95">
        <w:rPr>
          <w:rFonts w:eastAsia="Arial Unicode MS"/>
          <w:bdr w:val="none" w:sz="0" w:space="0" w:color="auto" w:frame="1"/>
        </w:rPr>
        <w:t>Товар</w:t>
      </w:r>
      <w:r w:rsidRPr="00D14F95">
        <w:rPr>
          <w:rFonts w:eastAsia="Arial Unicode MS"/>
          <w:bdr w:val="none" w:sz="0" w:space="0" w:color="auto" w:frame="1"/>
        </w:rPr>
        <w:t>/работы).</w:t>
      </w:r>
    </w:p>
    <w:p w14:paraId="199BF5F2" w14:textId="436B0471" w:rsidR="000E7D9B" w:rsidRPr="00D14F95" w:rsidRDefault="000E7D9B" w:rsidP="000E7D9B">
      <w:pPr>
        <w:ind w:firstLine="567"/>
        <w:contextualSpacing/>
        <w:jc w:val="both"/>
        <w:rPr>
          <w:rFonts w:eastAsia="Calibri"/>
        </w:rPr>
      </w:pPr>
      <w:r w:rsidRPr="00D14F95">
        <w:rPr>
          <w:rFonts w:eastAsia="Calibri"/>
        </w:rPr>
        <w:t xml:space="preserve">Титульный лист должен содержать №, дату и предмет Договора, а также дополнительных соглашений и заявок (заказов), периоды (при наличии), срок </w:t>
      </w:r>
      <w:r w:rsidR="00F65FE2" w:rsidRPr="00D14F95">
        <w:rPr>
          <w:rFonts w:eastAsia="Calibri"/>
        </w:rPr>
        <w:t>поставки</w:t>
      </w:r>
      <w:r w:rsidR="00592780" w:rsidRPr="00D14F95">
        <w:rPr>
          <w:rFonts w:eastAsia="Calibri"/>
        </w:rPr>
        <w:t>/выполнения работ</w:t>
      </w:r>
      <w:r w:rsidRPr="00D14F95">
        <w:rPr>
          <w:rFonts w:eastAsia="Calibri"/>
        </w:rPr>
        <w:t xml:space="preserve"> по договору и фактический срок </w:t>
      </w:r>
      <w:r w:rsidR="00F65FE2" w:rsidRPr="00D14F95">
        <w:rPr>
          <w:rFonts w:eastAsia="Calibri"/>
        </w:rPr>
        <w:t>поставки/выполнения работ</w:t>
      </w:r>
      <w:r w:rsidRPr="00D14F95">
        <w:rPr>
          <w:rFonts w:eastAsia="Calibri"/>
        </w:rPr>
        <w:t>.</w:t>
      </w:r>
    </w:p>
    <w:p w14:paraId="0F37049B" w14:textId="08DDCE79" w:rsidR="000E7D9B" w:rsidRPr="00D14F95" w:rsidRDefault="000E7D9B" w:rsidP="000E7D9B">
      <w:pPr>
        <w:ind w:firstLine="567"/>
        <w:jc w:val="both"/>
        <w:rPr>
          <w:rFonts w:eastAsia="Calibri"/>
          <w:lang w:eastAsia="en-US"/>
        </w:rPr>
      </w:pPr>
      <w:r w:rsidRPr="00D14F95">
        <w:rPr>
          <w:rFonts w:eastAsia="Calibri"/>
          <w:lang w:eastAsia="en-US"/>
        </w:rPr>
        <w:t xml:space="preserve">На титульном листе предусматриваются места для подписей ответственных лиц от Заказчика и </w:t>
      </w:r>
      <w:r w:rsidR="000A78AD" w:rsidRPr="00D14F95">
        <w:rPr>
          <w:rFonts w:eastAsia="Calibri"/>
          <w:lang w:eastAsia="en-US"/>
        </w:rPr>
        <w:t>Поставщика</w:t>
      </w:r>
      <w:r w:rsidRPr="00D14F95">
        <w:rPr>
          <w:rFonts w:eastAsia="Calibri"/>
          <w:lang w:eastAsia="en-US"/>
        </w:rPr>
        <w:t xml:space="preserve"> с указанием даты. При этом Отчет составляет ответственное лицо от </w:t>
      </w:r>
      <w:r w:rsidR="000A78AD" w:rsidRPr="00D14F95">
        <w:rPr>
          <w:rFonts w:eastAsia="Calibri"/>
          <w:lang w:eastAsia="en-US"/>
        </w:rPr>
        <w:t>Поставщика</w:t>
      </w:r>
      <w:r w:rsidRPr="00D14F95">
        <w:rPr>
          <w:rFonts w:eastAsia="Calibri"/>
          <w:lang w:eastAsia="en-US"/>
        </w:rPr>
        <w:t>, а согласовывает ответственное лицо от Заказчика.</w:t>
      </w:r>
    </w:p>
    <w:p w14:paraId="4CB870EB" w14:textId="77777777" w:rsidR="000E7D9B" w:rsidRPr="00D14F95" w:rsidRDefault="000E7D9B" w:rsidP="000E7D9B">
      <w:pPr>
        <w:ind w:firstLine="567"/>
        <w:contextualSpacing/>
        <w:jc w:val="both"/>
        <w:rPr>
          <w:rFonts w:eastAsia="Calibri"/>
        </w:rPr>
      </w:pPr>
      <w:r w:rsidRPr="00D14F95">
        <w:rPr>
          <w:rFonts w:eastAsia="Calibri"/>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5AD0D391" w14:textId="77777777" w:rsidR="000E7D9B" w:rsidRPr="00D14F95" w:rsidRDefault="000E7D9B" w:rsidP="000E7D9B">
      <w:pPr>
        <w:ind w:firstLine="567"/>
        <w:contextualSpacing/>
        <w:jc w:val="both"/>
        <w:rPr>
          <w:rFonts w:eastAsia="Calibri"/>
        </w:rPr>
      </w:pPr>
      <w:r w:rsidRPr="00D14F95">
        <w:rPr>
          <w:rFonts w:eastAsia="Calibri"/>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1851469B" w14:textId="77777777" w:rsidR="000E7D9B" w:rsidRPr="00D14F95" w:rsidRDefault="000E7D9B" w:rsidP="000E7D9B">
      <w:pPr>
        <w:ind w:firstLine="567"/>
        <w:contextualSpacing/>
        <w:jc w:val="both"/>
        <w:rPr>
          <w:rFonts w:eastAsia="Calibri"/>
        </w:rPr>
      </w:pPr>
      <w:r w:rsidRPr="00D14F95">
        <w:rPr>
          <w:rFonts w:eastAsia="Calibri"/>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010E757D" w14:textId="295B38E8" w:rsidR="000E7D9B" w:rsidRPr="00D14F95" w:rsidRDefault="000E7D9B" w:rsidP="000E7D9B">
      <w:pPr>
        <w:ind w:firstLine="567"/>
        <w:contextualSpacing/>
        <w:jc w:val="both"/>
        <w:rPr>
          <w:rFonts w:eastAsia="Calibri"/>
        </w:rPr>
      </w:pPr>
      <w:r w:rsidRPr="00D14F95">
        <w:rPr>
          <w:rFonts w:eastAsia="Calibri"/>
        </w:rPr>
        <w:t xml:space="preserve">При составлении отчета </w:t>
      </w:r>
      <w:r w:rsidR="000A78AD" w:rsidRPr="00D14F95">
        <w:rPr>
          <w:rFonts w:eastAsia="Calibri"/>
        </w:rPr>
        <w:t>Поставщик</w:t>
      </w:r>
      <w:r w:rsidRPr="00D14F95">
        <w:rPr>
          <w:rFonts w:eastAsia="Calibri"/>
        </w:rPr>
        <w:t xml:space="preserve"> руководствуется пунктами Регламента, которые применимы к </w:t>
      </w:r>
      <w:r w:rsidR="000A78AD" w:rsidRPr="00D14F95">
        <w:rPr>
          <w:rFonts w:eastAsia="Calibri"/>
        </w:rPr>
        <w:t>Товару</w:t>
      </w:r>
      <w:r w:rsidR="00592780" w:rsidRPr="00D14F95">
        <w:rPr>
          <w:rFonts w:eastAsia="Calibri"/>
        </w:rPr>
        <w:t>/работам</w:t>
      </w:r>
      <w:r w:rsidRPr="00D14F95">
        <w:rPr>
          <w:rFonts w:eastAsia="Calibri"/>
        </w:rPr>
        <w:t xml:space="preserve">, указанным в Техническом задании и </w:t>
      </w:r>
      <w:r w:rsidR="00107B32" w:rsidRPr="00D14F95">
        <w:rPr>
          <w:rFonts w:eastAsia="Calibri"/>
        </w:rPr>
        <w:t xml:space="preserve">Спецификации </w:t>
      </w:r>
      <w:r w:rsidRPr="00D14F95">
        <w:rPr>
          <w:rFonts w:eastAsia="Calibri"/>
        </w:rPr>
        <w:t>Договора.</w:t>
      </w:r>
    </w:p>
    <w:p w14:paraId="22BDF356" w14:textId="3A5646B7" w:rsidR="000E7D9B" w:rsidRPr="00D14F95" w:rsidRDefault="000E7D9B" w:rsidP="000E7D9B">
      <w:pPr>
        <w:ind w:firstLine="567"/>
        <w:contextualSpacing/>
        <w:jc w:val="both"/>
        <w:rPr>
          <w:rFonts w:eastAsia="Calibri"/>
        </w:rPr>
      </w:pPr>
      <w:r w:rsidRPr="00D14F95">
        <w:rPr>
          <w:rFonts w:eastAsia="Calibri"/>
        </w:rPr>
        <w:t xml:space="preserve">Отчет составляется в строгом соответствии с Договором, Техническим заданием (заявкой/заказом) и </w:t>
      </w:r>
      <w:r w:rsidR="00D80FD1" w:rsidRPr="00D14F95">
        <w:rPr>
          <w:rFonts w:eastAsia="Calibri"/>
        </w:rPr>
        <w:t>Спецификацией</w:t>
      </w:r>
      <w:r w:rsidRPr="00D14F95">
        <w:rPr>
          <w:rFonts w:eastAsia="Calibri"/>
        </w:rPr>
        <w:t>/сметой.</w:t>
      </w:r>
    </w:p>
    <w:p w14:paraId="6C2CE330" w14:textId="68AEE268" w:rsidR="000E7D9B" w:rsidRPr="00D14F95" w:rsidRDefault="000E7D9B" w:rsidP="000E7D9B">
      <w:pPr>
        <w:ind w:firstLine="567"/>
        <w:contextualSpacing/>
        <w:jc w:val="both"/>
        <w:rPr>
          <w:rFonts w:eastAsia="Calibri"/>
        </w:rPr>
      </w:pPr>
      <w:r w:rsidRPr="00D14F95">
        <w:rPr>
          <w:rFonts w:eastAsia="Calibri"/>
        </w:rPr>
        <w:t>Пункты Отчета должны быть прописаны в прошедшем времени (</w:t>
      </w:r>
      <w:r w:rsidR="00D80FD1" w:rsidRPr="00D14F95">
        <w:rPr>
          <w:rFonts w:eastAsia="Calibri"/>
        </w:rPr>
        <w:t>товар поставлен</w:t>
      </w:r>
      <w:r w:rsidRPr="00D14F95">
        <w:rPr>
          <w:rFonts w:eastAsia="Calibri"/>
        </w:rPr>
        <w:t xml:space="preserve">, обеспечены, </w:t>
      </w:r>
      <w:r w:rsidR="006078AF" w:rsidRPr="00D14F95">
        <w:rPr>
          <w:rFonts w:eastAsia="Calibri"/>
        </w:rPr>
        <w:t xml:space="preserve">работы </w:t>
      </w:r>
      <w:r w:rsidRPr="00D14F95">
        <w:rPr>
          <w:rFonts w:eastAsia="Calibri"/>
        </w:rPr>
        <w:t>выполнены и т.п.).</w:t>
      </w:r>
    </w:p>
    <w:p w14:paraId="11148F94" w14:textId="77777777" w:rsidR="000E7D9B" w:rsidRPr="00D14F95" w:rsidRDefault="000E7D9B" w:rsidP="000E7D9B">
      <w:pPr>
        <w:ind w:firstLine="567"/>
        <w:contextualSpacing/>
        <w:jc w:val="both"/>
        <w:rPr>
          <w:rFonts w:eastAsia="Calibri"/>
        </w:rPr>
      </w:pPr>
      <w:r w:rsidRPr="00D14F95">
        <w:rPr>
          <w:rFonts w:eastAsia="Calibri"/>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5CD4E89F" w14:textId="77777777" w:rsidR="000E7D9B" w:rsidRPr="00D14F95" w:rsidRDefault="000E7D9B" w:rsidP="000E7D9B">
      <w:pPr>
        <w:ind w:firstLine="567"/>
        <w:contextualSpacing/>
        <w:jc w:val="both"/>
        <w:rPr>
          <w:rFonts w:eastAsia="Calibri"/>
          <w:lang w:eastAsia="ru-RU"/>
        </w:rPr>
      </w:pPr>
      <w:r w:rsidRPr="00D14F95">
        <w:rPr>
          <w:rFonts w:eastAsia="Calibri"/>
          <w:lang w:eastAsia="ru-RU"/>
        </w:rPr>
        <w:t xml:space="preserve">Отчет составляется по форме, утвержденной Заказчиком и должен иллюстрировать </w:t>
      </w:r>
      <w:r w:rsidRPr="00D14F95">
        <w:rPr>
          <w:lang w:eastAsia="ru-RU"/>
        </w:rPr>
        <w:t>результаты и ход исполнения Договора</w:t>
      </w:r>
      <w:r w:rsidRPr="00D14F95">
        <w:rPr>
          <w:rFonts w:eastAsia="Calibri"/>
          <w:lang w:eastAsia="ru-RU"/>
        </w:rPr>
        <w:t xml:space="preserve"> (выполненные работы, поставленный товар, используемое оборудование).</w:t>
      </w:r>
    </w:p>
    <w:p w14:paraId="6EECFD04" w14:textId="77777777" w:rsidR="000E7D9B" w:rsidRPr="00D14F95" w:rsidRDefault="000E7D9B" w:rsidP="000E7D9B">
      <w:pPr>
        <w:ind w:firstLine="567"/>
        <w:contextualSpacing/>
        <w:jc w:val="both"/>
        <w:rPr>
          <w:rFonts w:eastAsia="Calibri"/>
          <w:lang w:eastAsia="ru-RU"/>
        </w:rPr>
      </w:pPr>
      <w:r w:rsidRPr="00D14F95">
        <w:rPr>
          <w:rFonts w:eastAsia="Calibri"/>
          <w:lang w:eastAsia="ru-RU"/>
        </w:rPr>
        <w:t>Отчет должен содержать контрольный лист использованных людских и материальных ресурсов, составленный по форме, утвержденной Заказчиком и подписанный представителем Заказчика, уполномоченным на приёмку объемов исполнения по Договору.</w:t>
      </w:r>
    </w:p>
    <w:p w14:paraId="14B379D1" w14:textId="26543016" w:rsidR="000E7D9B" w:rsidRPr="00D14F95" w:rsidRDefault="000E7D9B" w:rsidP="000E7D9B">
      <w:pPr>
        <w:ind w:firstLine="567"/>
        <w:contextualSpacing/>
        <w:jc w:val="both"/>
        <w:rPr>
          <w:rFonts w:eastAsia="Calibri"/>
          <w:lang w:eastAsia="ru-RU"/>
        </w:rPr>
      </w:pPr>
      <w:r w:rsidRPr="00D14F95">
        <w:rPr>
          <w:rFonts w:eastAsia="Calibri"/>
          <w:lang w:eastAsia="ru-RU"/>
        </w:rPr>
        <w:t xml:space="preserve">К Отчету должна прилагаться </w:t>
      </w:r>
      <w:r w:rsidR="00712ACC" w:rsidRPr="00D14F95">
        <w:rPr>
          <w:rFonts w:eastAsia="Calibri"/>
          <w:lang w:eastAsia="ru-RU"/>
        </w:rPr>
        <w:t>спецификация</w:t>
      </w:r>
      <w:r w:rsidRPr="00D14F95">
        <w:rPr>
          <w:rFonts w:eastAsia="Calibri"/>
          <w:lang w:eastAsia="ru-RU"/>
        </w:rPr>
        <w:t xml:space="preserve">/смета, подписанная </w:t>
      </w:r>
      <w:r w:rsidR="00571989" w:rsidRPr="00D14F95">
        <w:rPr>
          <w:rFonts w:eastAsia="Calibri"/>
          <w:lang w:eastAsia="ru-RU"/>
        </w:rPr>
        <w:t>Поставщиком</w:t>
      </w:r>
      <w:r w:rsidRPr="00D14F95">
        <w:rPr>
          <w:rFonts w:eastAsia="Calibri"/>
          <w:lang w:eastAsia="ru-RU"/>
        </w:rPr>
        <w:t>.</w:t>
      </w:r>
    </w:p>
    <w:p w14:paraId="4455080A" w14:textId="486D90BB" w:rsidR="000E7D9B" w:rsidRPr="00D14F95" w:rsidRDefault="000E7D9B" w:rsidP="000E7D9B">
      <w:pPr>
        <w:ind w:firstLine="567"/>
        <w:contextualSpacing/>
        <w:jc w:val="both"/>
        <w:rPr>
          <w:rFonts w:eastAsia="Calibri"/>
          <w:lang w:eastAsia="ru-RU"/>
        </w:rPr>
      </w:pPr>
      <w:r w:rsidRPr="00D14F95">
        <w:rPr>
          <w:rFonts w:eastAsia="Calibri"/>
        </w:rPr>
        <w:t>Информация, предоставленная на иностранном языке, должн</w:t>
      </w:r>
      <w:r w:rsidR="00712ACC" w:rsidRPr="00D14F95">
        <w:rPr>
          <w:rFonts w:eastAsia="Calibri"/>
        </w:rPr>
        <w:t>а</w:t>
      </w:r>
      <w:r w:rsidRPr="00D14F95">
        <w:rPr>
          <w:rFonts w:eastAsia="Calibri"/>
        </w:rPr>
        <w:t xml:space="preserve"> быть переведен</w:t>
      </w:r>
      <w:r w:rsidR="00712ACC" w:rsidRPr="00D14F95">
        <w:rPr>
          <w:rFonts w:eastAsia="Calibri"/>
        </w:rPr>
        <w:t>а</w:t>
      </w:r>
      <w:r w:rsidRPr="00D14F95">
        <w:rPr>
          <w:rFonts w:eastAsia="Calibri"/>
        </w:rPr>
        <w:t xml:space="preserve"> на русский язык (по требованию Заказчика).</w:t>
      </w:r>
    </w:p>
    <w:p w14:paraId="0D223B8E" w14:textId="24C6F3F2" w:rsidR="000E7D9B" w:rsidRPr="00D14F95" w:rsidRDefault="00C84F55" w:rsidP="000E7D9B">
      <w:pPr>
        <w:ind w:firstLine="567"/>
        <w:contextualSpacing/>
        <w:jc w:val="both"/>
        <w:rPr>
          <w:rFonts w:eastAsia="Calibri"/>
          <w:lang w:eastAsia="ru-RU"/>
        </w:rPr>
      </w:pPr>
      <w:r w:rsidRPr="00D14F95">
        <w:rPr>
          <w:rFonts w:eastAsia="Calibri"/>
          <w:lang w:eastAsia="ru-RU"/>
        </w:rPr>
        <w:t>Поставщик</w:t>
      </w:r>
      <w:r w:rsidR="000E7D9B" w:rsidRPr="00D14F95">
        <w:rPr>
          <w:rFonts w:eastAsia="Calibri"/>
          <w:lang w:eastAsia="ru-RU"/>
        </w:rPr>
        <w:t xml:space="preserve"> несет ответственность за достоверность данных, содержащихся Отчете и за соответствие их требованиям настоящего Регламента.</w:t>
      </w:r>
    </w:p>
    <w:p w14:paraId="75537AD8" w14:textId="77777777" w:rsidR="000E7D9B" w:rsidRPr="00D14F95" w:rsidRDefault="000E7D9B" w:rsidP="000E7D9B">
      <w:pPr>
        <w:ind w:firstLine="567"/>
        <w:contextualSpacing/>
        <w:jc w:val="both"/>
        <w:rPr>
          <w:rFonts w:eastAsia="Calibri"/>
          <w:b/>
          <w:bCs/>
        </w:rPr>
      </w:pPr>
      <w:r w:rsidRPr="00D14F95">
        <w:rPr>
          <w:rFonts w:eastAsia="Calibri"/>
          <w:b/>
          <w:bCs/>
        </w:rPr>
        <w:t xml:space="preserve">Требования к фотоматериалам в Отчете: </w:t>
      </w:r>
    </w:p>
    <w:p w14:paraId="1E9C9C85" w14:textId="1B72659F" w:rsidR="000E7D9B" w:rsidRPr="00D14F95" w:rsidRDefault="00BC5C29" w:rsidP="000E7D9B">
      <w:pPr>
        <w:ind w:firstLine="567"/>
        <w:jc w:val="both"/>
        <w:rPr>
          <w:rFonts w:eastAsia="Calibri"/>
        </w:rPr>
      </w:pPr>
      <w:r w:rsidRPr="00D14F95">
        <w:rPr>
          <w:rFonts w:eastAsia="Calibri"/>
        </w:rPr>
        <w:lastRenderedPageBreak/>
        <w:t>Поставщик</w:t>
      </w:r>
      <w:r w:rsidR="000E7D9B" w:rsidRPr="00D14F95">
        <w:rPr>
          <w:rFonts w:eastAsia="Calibri"/>
        </w:rPr>
        <w:t xml:space="preserve"> осуществляет фотофиксацию исполнения Договора. Указанные фотоматериалы должны быть представлены </w:t>
      </w:r>
      <w:r w:rsidR="0023061D" w:rsidRPr="00D14F95">
        <w:rPr>
          <w:rFonts w:eastAsia="Calibri"/>
        </w:rPr>
        <w:t>Поставщиком</w:t>
      </w:r>
      <w:r w:rsidR="000E7D9B" w:rsidRPr="00D14F95">
        <w:rPr>
          <w:rFonts w:eastAsia="Calibri"/>
        </w:rPr>
        <w:t xml:space="preserve"> Заказчику в составе Отчета.</w:t>
      </w:r>
    </w:p>
    <w:p w14:paraId="792D4B17" w14:textId="77777777" w:rsidR="000E7D9B" w:rsidRPr="00D14F95" w:rsidRDefault="000E7D9B" w:rsidP="000E7D9B">
      <w:pPr>
        <w:ind w:firstLine="567"/>
        <w:jc w:val="both"/>
      </w:pPr>
      <w:r w:rsidRPr="00D14F95">
        <w:rPr>
          <w:rFonts w:eastAsia="Calibri"/>
        </w:rPr>
        <w:t>На каждой фотографии должны быть указаны дата и время фиксации (в формате: дата/месяц/год, час/мин).</w:t>
      </w:r>
    </w:p>
    <w:p w14:paraId="59A6BB13" w14:textId="77777777" w:rsidR="000E7D9B" w:rsidRPr="00D14F95" w:rsidRDefault="000E7D9B" w:rsidP="000E7D9B">
      <w:pPr>
        <w:ind w:firstLine="567"/>
        <w:jc w:val="both"/>
        <w:rPr>
          <w:rFonts w:eastAsia="Calibri"/>
        </w:rPr>
      </w:pPr>
      <w:r w:rsidRPr="00D14F95">
        <w:rPr>
          <w:rFonts w:eastAsia="Calibri"/>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6C639C58" w14:textId="294312D7" w:rsidR="000E7D9B" w:rsidRPr="00D14F95" w:rsidRDefault="000E7D9B" w:rsidP="000E7D9B">
      <w:pPr>
        <w:ind w:firstLine="567"/>
        <w:jc w:val="both"/>
        <w:rPr>
          <w:rFonts w:eastAsia="Calibri"/>
        </w:rPr>
      </w:pPr>
      <w:r w:rsidRPr="00D14F95">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выполнения работ / поставки товара.</w:t>
      </w:r>
    </w:p>
    <w:p w14:paraId="4471D102" w14:textId="77777777" w:rsidR="000E7D9B" w:rsidRPr="00D14F95" w:rsidRDefault="000E7D9B" w:rsidP="000E7D9B">
      <w:pPr>
        <w:ind w:firstLine="567"/>
        <w:jc w:val="both"/>
        <w:rPr>
          <w:rFonts w:eastAsia="Calibri"/>
          <w:b/>
          <w:bCs/>
        </w:rPr>
      </w:pPr>
      <w:r w:rsidRPr="00D14F95">
        <w:rPr>
          <w:rFonts w:eastAsia="Calibri"/>
          <w:b/>
          <w:bCs/>
        </w:rPr>
        <w:t>Запрещено:</w:t>
      </w:r>
    </w:p>
    <w:p w14:paraId="5D6C0913" w14:textId="77777777" w:rsidR="000E7D9B" w:rsidRPr="00D14F95" w:rsidRDefault="000E7D9B" w:rsidP="000E7D9B">
      <w:pPr>
        <w:ind w:firstLine="567"/>
        <w:contextualSpacing/>
        <w:jc w:val="both"/>
        <w:rPr>
          <w:rFonts w:eastAsia="Calibri"/>
        </w:rPr>
      </w:pPr>
      <w:r w:rsidRPr="00D14F95">
        <w:rPr>
          <w:rFonts w:eastAsia="Calibri"/>
        </w:rPr>
        <w:t>редактировать фотографии кроме обрезки, кадрирования, регулировки яркости, контрастности, цветности и четкости.</w:t>
      </w:r>
    </w:p>
    <w:p w14:paraId="14A50575" w14:textId="77777777" w:rsidR="000E7D9B" w:rsidRPr="00D14F95" w:rsidRDefault="000E7D9B" w:rsidP="000E7D9B">
      <w:pPr>
        <w:ind w:firstLine="567"/>
        <w:contextualSpacing/>
        <w:jc w:val="both"/>
        <w:rPr>
          <w:rFonts w:eastAsia="Calibri"/>
          <w:b/>
          <w:bCs/>
        </w:rPr>
      </w:pPr>
      <w:r w:rsidRPr="00D14F95">
        <w:rPr>
          <w:rFonts w:eastAsia="Calibri"/>
          <w:b/>
          <w:bCs/>
        </w:rPr>
        <w:t>Требования к фотоматериалам по объектам (конструкциям, арт-объектам, стендам и прочим объектам):</w:t>
      </w:r>
    </w:p>
    <w:p w14:paraId="19CF0E08" w14:textId="77777777" w:rsidR="000E7D9B" w:rsidRPr="00D14F95" w:rsidRDefault="000E7D9B" w:rsidP="000E7D9B">
      <w:pPr>
        <w:ind w:firstLine="567"/>
        <w:jc w:val="both"/>
        <w:rPr>
          <w:rFonts w:eastAsia="Calibri"/>
        </w:rPr>
      </w:pPr>
      <w:r w:rsidRPr="00D14F95">
        <w:rPr>
          <w:rFonts w:eastAsia="Calibri"/>
        </w:rPr>
        <w:t>На фотографии стрелками указываются внешние конструктивные элементы объекта в соответствии с условиями Договора.</w:t>
      </w:r>
    </w:p>
    <w:p w14:paraId="375A090C" w14:textId="77777777" w:rsidR="000E7D9B" w:rsidRPr="00D14F95" w:rsidRDefault="000E7D9B" w:rsidP="000E7D9B">
      <w:pPr>
        <w:ind w:firstLine="567"/>
        <w:jc w:val="both"/>
        <w:rPr>
          <w:rFonts w:eastAsia="Calibri"/>
        </w:rPr>
      </w:pPr>
      <w:r w:rsidRPr="00D14F95">
        <w:rPr>
          <w:rFonts w:eastAsia="Calibri"/>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1419D76C" w14:textId="77777777" w:rsidR="000E7D9B" w:rsidRPr="00D14F95" w:rsidRDefault="000E7D9B" w:rsidP="000E7D9B">
      <w:pPr>
        <w:ind w:firstLine="567"/>
        <w:jc w:val="both"/>
        <w:rPr>
          <w:rFonts w:eastAsia="Calibri"/>
        </w:rPr>
      </w:pPr>
      <w:r w:rsidRPr="00D14F95">
        <w:rPr>
          <w:rFonts w:eastAsia="Calibri"/>
        </w:rPr>
        <w:t>Отчет должен отражать указание характеристик, предъявляемых Договором к объектам, изображенным на фотографии.</w:t>
      </w:r>
    </w:p>
    <w:p w14:paraId="3E69F757" w14:textId="77777777" w:rsidR="000E7D9B" w:rsidRPr="00D14F95" w:rsidRDefault="000E7D9B" w:rsidP="000E7D9B">
      <w:pPr>
        <w:ind w:firstLine="567"/>
        <w:jc w:val="both"/>
        <w:rPr>
          <w:rFonts w:eastAsia="Calibri"/>
        </w:rPr>
      </w:pPr>
      <w:r w:rsidRPr="00D14F95">
        <w:rPr>
          <w:rFonts w:eastAsia="Calibri"/>
        </w:rPr>
        <w:t>Каждый вид элемента декора, указанный в Техническом задании, должен быть отражен в Отчете с указанием наименования данного элемента.</w:t>
      </w:r>
    </w:p>
    <w:p w14:paraId="0242ABC9" w14:textId="77777777" w:rsidR="000E7D9B" w:rsidRPr="00D14F95" w:rsidRDefault="000E7D9B" w:rsidP="000E7D9B">
      <w:pPr>
        <w:ind w:firstLine="567"/>
        <w:jc w:val="both"/>
        <w:rPr>
          <w:rFonts w:eastAsia="Calibri"/>
          <w:b/>
          <w:bCs/>
        </w:rPr>
      </w:pPr>
      <w:r w:rsidRPr="00D14F95">
        <w:rPr>
          <w:rFonts w:eastAsia="Calibri"/>
          <w:b/>
          <w:bCs/>
        </w:rPr>
        <w:t>Требования к фотоматериалам по сопутствующим услугам/работам:</w:t>
      </w:r>
    </w:p>
    <w:p w14:paraId="52C4F611" w14:textId="77777777" w:rsidR="000E7D9B" w:rsidRPr="00D14F95" w:rsidRDefault="000E7D9B" w:rsidP="000E7D9B">
      <w:pPr>
        <w:ind w:firstLine="567"/>
        <w:contextualSpacing/>
        <w:jc w:val="both"/>
        <w:rPr>
          <w:bCs/>
        </w:rPr>
      </w:pPr>
      <w:r w:rsidRPr="00D14F95">
        <w:rPr>
          <w:rFonts w:eastAsia="Calibri"/>
        </w:rPr>
        <w:t xml:space="preserve">Если договором предусмотрены услуги/работы </w:t>
      </w:r>
      <w:r w:rsidRPr="00D14F95">
        <w:rPr>
          <w:b/>
          <w:bCs/>
        </w:rPr>
        <w:t>монтажа, демонтажа, погрузо-разгрузочных, транспортных, скрытых работ</w:t>
      </w:r>
      <w:r w:rsidRPr="00D14F95">
        <w:t>, то по оказанию данных услуг/работ, предоставляются не менее одной</w:t>
      </w:r>
      <w:r w:rsidRPr="00D14F95">
        <w:rPr>
          <w:lang w:eastAsia="ru-RU"/>
        </w:rPr>
        <w:t xml:space="preserve"> фотографии </w:t>
      </w:r>
      <w:r w:rsidRPr="00D14F95">
        <w:rPr>
          <w:bCs/>
        </w:rPr>
        <w:t xml:space="preserve">или </w:t>
      </w:r>
      <w:r w:rsidRPr="00D14F95">
        <w:rPr>
          <w:rFonts w:eastAsia="Calibri"/>
          <w:lang w:eastAsia="ru-RU"/>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6920BEEB" w14:textId="77777777" w:rsidR="000E7D9B" w:rsidRPr="00D14F95" w:rsidRDefault="000E7D9B" w:rsidP="000E7D9B">
      <w:pPr>
        <w:ind w:firstLine="567"/>
        <w:contextualSpacing/>
        <w:jc w:val="both"/>
      </w:pPr>
      <w:r w:rsidRPr="00D14F95">
        <w:rPr>
          <w:lang w:eastAsia="ru-RU"/>
        </w:rPr>
        <w:t xml:space="preserve">Фиксация соответствующего персонала (монтажников, грузчиков, разнорабочих) обязательна в контрольном листе </w:t>
      </w:r>
      <w:r w:rsidRPr="00D14F95">
        <w:rPr>
          <w:rFonts w:eastAsia="Calibri"/>
          <w:lang w:eastAsia="ru-RU"/>
        </w:rPr>
        <w:t>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28493EED" w14:textId="0EFCF5D4" w:rsidR="000E7D9B" w:rsidRPr="00D14F95" w:rsidRDefault="0023061D" w:rsidP="000E7D9B">
      <w:pPr>
        <w:ind w:firstLine="567"/>
        <w:contextualSpacing/>
        <w:jc w:val="both"/>
      </w:pPr>
      <w:r w:rsidRPr="00D14F95">
        <w:t>Поставщик</w:t>
      </w:r>
      <w:r w:rsidR="000E7D9B" w:rsidRPr="00D14F95">
        <w:t xml:space="preserve"> должен произвести дополнительную фотофиксацию по требованию Заказчика и предоставить фотографии.</w:t>
      </w:r>
    </w:p>
    <w:p w14:paraId="7E6A3017" w14:textId="77777777" w:rsidR="000E7D9B" w:rsidRPr="00D14F95" w:rsidRDefault="000E7D9B" w:rsidP="000E7D9B">
      <w:pPr>
        <w:ind w:firstLine="567"/>
        <w:contextualSpacing/>
        <w:jc w:val="both"/>
        <w:rPr>
          <w:rFonts w:eastAsia="Arial Unicode MS"/>
          <w:b/>
          <w:bdr w:val="none" w:sz="0" w:space="0" w:color="auto" w:frame="1"/>
        </w:rPr>
      </w:pPr>
      <w:r w:rsidRPr="00D14F95">
        <w:rPr>
          <w:rFonts w:eastAsia="Arial Unicode MS"/>
          <w:b/>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4AC3CE67" w14:textId="7E947443" w:rsidR="000E7D9B" w:rsidRPr="00D14F95" w:rsidRDefault="000E7D9B" w:rsidP="000E7D9B">
      <w:pPr>
        <w:ind w:firstLine="567"/>
        <w:contextualSpacing/>
        <w:jc w:val="both"/>
        <w:rPr>
          <w:rFonts w:eastAsia="Arial Unicode MS"/>
          <w:bCs/>
          <w:bdr w:val="none" w:sz="0" w:space="0" w:color="auto" w:frame="1"/>
        </w:rPr>
      </w:pPr>
      <w:r w:rsidRPr="00D14F95">
        <w:rPr>
          <w:rFonts w:eastAsia="Arial Unicode MS"/>
          <w:bCs/>
          <w:bdr w:val="none" w:sz="0" w:space="0" w:color="auto" w:frame="1"/>
        </w:rPr>
        <w:t xml:space="preserve">Письмо о получении согласия сотрудников </w:t>
      </w:r>
      <w:r w:rsidR="00F97DA1" w:rsidRPr="00D14F95">
        <w:rPr>
          <w:rFonts w:eastAsia="Arial Unicode MS"/>
          <w:bCs/>
          <w:bdr w:val="none" w:sz="0" w:space="0" w:color="auto" w:frame="1"/>
        </w:rPr>
        <w:t>Поставщика</w:t>
      </w:r>
      <w:r w:rsidRPr="00D14F95">
        <w:rPr>
          <w:rFonts w:eastAsia="Arial Unicode MS"/>
          <w:bCs/>
          <w:bdr w:val="none" w:sz="0" w:space="0" w:color="auto" w:frame="1"/>
        </w:rPr>
        <w:t xml:space="preserve"> на передачу персональных данных Заказчику и в Департамент культуры города Москвы (по требованию Заказчика).</w:t>
      </w:r>
    </w:p>
    <w:p w14:paraId="71FA5DAC" w14:textId="77777777" w:rsidR="006078AF" w:rsidRPr="00D14F95" w:rsidRDefault="006078AF" w:rsidP="006078AF">
      <w:pPr>
        <w:ind w:firstLine="567"/>
        <w:jc w:val="center"/>
        <w:rPr>
          <w:rFonts w:eastAsia="Arial Unicode MS"/>
          <w:b/>
          <w:bdr w:val="none" w:sz="0" w:space="0" w:color="auto" w:frame="1"/>
        </w:rPr>
      </w:pPr>
    </w:p>
    <w:p w14:paraId="54D21C8F" w14:textId="3C782EF2" w:rsidR="000E7D9B" w:rsidRPr="00D14F95" w:rsidRDefault="000E7D9B" w:rsidP="0033648B">
      <w:pPr>
        <w:ind w:firstLine="567"/>
        <w:jc w:val="center"/>
        <w:rPr>
          <w:rFonts w:eastAsia="Arial Unicode MS"/>
          <w:b/>
          <w:bdr w:val="none" w:sz="0" w:space="0" w:color="auto" w:frame="1"/>
        </w:rPr>
      </w:pPr>
      <w:r w:rsidRPr="00D14F95">
        <w:rPr>
          <w:rFonts w:eastAsia="Arial Unicode MS"/>
          <w:b/>
          <w:bdr w:val="none" w:sz="0" w:space="0" w:color="auto" w:frame="1"/>
        </w:rPr>
        <w:t>Регламент составления Отчета согласовываем:</w:t>
      </w:r>
    </w:p>
    <w:p w14:paraId="1B9E7D4F" w14:textId="77777777" w:rsidR="000E7D9B" w:rsidRPr="00D14F95" w:rsidRDefault="000E7D9B" w:rsidP="000E7D9B">
      <w:pPr>
        <w:ind w:firstLine="567"/>
        <w:contextualSpacing/>
        <w:jc w:val="both"/>
        <w:rPr>
          <w:bCs/>
          <w:lang w:eastAsia="ru-RU"/>
        </w:rPr>
      </w:pPr>
    </w:p>
    <w:p w14:paraId="2A39EDA2" w14:textId="77777777" w:rsidR="000E7D9B" w:rsidRPr="00D14F95" w:rsidRDefault="000E7D9B" w:rsidP="000E7D9B">
      <w:pPr>
        <w:ind w:firstLine="567"/>
        <w:contextualSpacing/>
        <w:jc w:val="center"/>
        <w:rPr>
          <w:lang w:eastAsia="ru-RU"/>
        </w:rPr>
      </w:pPr>
      <w:r w:rsidRPr="00D14F95">
        <w:rPr>
          <w:lang w:eastAsia="ru-RU"/>
        </w:rPr>
        <w:t>Согласовано:</w:t>
      </w:r>
    </w:p>
    <w:tbl>
      <w:tblPr>
        <w:tblW w:w="5000" w:type="pct"/>
        <w:shd w:val="clear" w:color="auto" w:fill="FFFFFF"/>
        <w:tblCellMar>
          <w:left w:w="0" w:type="dxa"/>
          <w:right w:w="0" w:type="dxa"/>
        </w:tblCellMar>
        <w:tblLook w:val="04A0" w:firstRow="1" w:lastRow="0" w:firstColumn="1" w:lastColumn="0" w:noHBand="0" w:noVBand="1"/>
      </w:tblPr>
      <w:tblGrid>
        <w:gridCol w:w="5375"/>
        <w:gridCol w:w="4546"/>
      </w:tblGrid>
      <w:tr w:rsidR="000E7D9B" w:rsidRPr="00D14F95" w14:paraId="7F71CC35" w14:textId="77777777" w:rsidTr="00DD1963">
        <w:tc>
          <w:tcPr>
            <w:tcW w:w="2709" w:type="pct"/>
            <w:shd w:val="clear" w:color="auto" w:fill="FFFFFF"/>
            <w:tcMar>
              <w:top w:w="0" w:type="dxa"/>
              <w:left w:w="45" w:type="dxa"/>
              <w:bottom w:w="0" w:type="dxa"/>
              <w:right w:w="45" w:type="dxa"/>
            </w:tcMar>
          </w:tcPr>
          <w:p w14:paraId="0B5E2098" w14:textId="77777777" w:rsidR="000E7D9B" w:rsidRPr="00D14F95" w:rsidRDefault="000E7D9B" w:rsidP="00DD1963">
            <w:pPr>
              <w:pStyle w:val="afe"/>
              <w:shd w:val="clear" w:color="auto" w:fill="FFFFFF"/>
              <w:spacing w:before="0" w:beforeAutospacing="0" w:after="0" w:afterAutospacing="0"/>
              <w:ind w:left="95" w:firstLine="567"/>
              <w:contextualSpacing/>
              <w:jc w:val="both"/>
              <w:rPr>
                <w:b/>
                <w:bCs/>
              </w:rPr>
            </w:pPr>
            <w:r w:rsidRPr="00D14F95">
              <w:rPr>
                <w:b/>
                <w:bCs/>
              </w:rPr>
              <w:t xml:space="preserve">Заказчик: </w:t>
            </w:r>
          </w:p>
          <w:p w14:paraId="3515184C" w14:textId="77777777" w:rsidR="000E7D9B" w:rsidRPr="00D14F95" w:rsidRDefault="000E7D9B" w:rsidP="00DD1963">
            <w:pPr>
              <w:pStyle w:val="afe"/>
              <w:shd w:val="clear" w:color="auto" w:fill="FFFFFF"/>
              <w:spacing w:before="0" w:beforeAutospacing="0" w:after="0" w:afterAutospacing="0"/>
              <w:ind w:left="95" w:firstLine="567"/>
              <w:contextualSpacing/>
              <w:jc w:val="both"/>
              <w:rPr>
                <w:bCs/>
                <w:i/>
              </w:rPr>
            </w:pPr>
            <w:r w:rsidRPr="00D14F95">
              <w:rPr>
                <w:bCs/>
                <w:i/>
              </w:rPr>
              <w:t>должность</w:t>
            </w:r>
          </w:p>
          <w:p w14:paraId="0551F47A" w14:textId="77777777" w:rsidR="000E7D9B" w:rsidRPr="00D14F95" w:rsidRDefault="000E7D9B" w:rsidP="00DD1963">
            <w:pPr>
              <w:pStyle w:val="afe"/>
              <w:shd w:val="clear" w:color="auto" w:fill="FFFFFF"/>
              <w:spacing w:before="0" w:beforeAutospacing="0" w:after="0" w:afterAutospacing="0"/>
              <w:ind w:left="95" w:firstLine="567"/>
              <w:contextualSpacing/>
              <w:jc w:val="both"/>
              <w:rPr>
                <w:rFonts w:eastAsia="ヒラギノ角ゴ Pro W3"/>
                <w:b/>
                <w:i/>
                <w:iCs/>
              </w:rPr>
            </w:pPr>
          </w:p>
        </w:tc>
        <w:tc>
          <w:tcPr>
            <w:tcW w:w="2291" w:type="pct"/>
            <w:shd w:val="clear" w:color="auto" w:fill="FFFFFF"/>
            <w:tcMar>
              <w:top w:w="0" w:type="dxa"/>
              <w:left w:w="45" w:type="dxa"/>
              <w:bottom w:w="0" w:type="dxa"/>
              <w:right w:w="45" w:type="dxa"/>
            </w:tcMar>
          </w:tcPr>
          <w:p w14:paraId="341CB022" w14:textId="4F97730C" w:rsidR="000E7D9B" w:rsidRPr="00D14F95" w:rsidRDefault="00C84F55" w:rsidP="00DD1963">
            <w:pPr>
              <w:pStyle w:val="afe"/>
              <w:shd w:val="clear" w:color="auto" w:fill="FFFFFF"/>
              <w:spacing w:before="0" w:beforeAutospacing="0" w:after="0" w:afterAutospacing="0"/>
              <w:ind w:left="242" w:firstLine="567"/>
              <w:contextualSpacing/>
              <w:jc w:val="both"/>
              <w:rPr>
                <w:b/>
                <w:bCs/>
              </w:rPr>
            </w:pPr>
            <w:r w:rsidRPr="00D14F95">
              <w:rPr>
                <w:b/>
                <w:bCs/>
              </w:rPr>
              <w:t>Поставщик</w:t>
            </w:r>
            <w:r w:rsidR="000E7D9B" w:rsidRPr="00D14F95">
              <w:rPr>
                <w:b/>
                <w:bCs/>
              </w:rPr>
              <w:t>:</w:t>
            </w:r>
          </w:p>
          <w:p w14:paraId="4B9DCA96" w14:textId="77777777" w:rsidR="000E7D9B" w:rsidRPr="00D14F95" w:rsidRDefault="000E7D9B" w:rsidP="00DD1963">
            <w:pPr>
              <w:pStyle w:val="afe"/>
              <w:shd w:val="clear" w:color="auto" w:fill="FFFFFF"/>
              <w:spacing w:before="0" w:beforeAutospacing="0" w:after="0" w:afterAutospacing="0"/>
              <w:ind w:left="242" w:firstLine="567"/>
              <w:contextualSpacing/>
              <w:jc w:val="both"/>
              <w:rPr>
                <w:bCs/>
                <w:i/>
                <w:iCs/>
              </w:rPr>
            </w:pPr>
            <w:r w:rsidRPr="00D14F95">
              <w:rPr>
                <w:bCs/>
                <w:i/>
                <w:iCs/>
              </w:rPr>
              <w:t>должность</w:t>
            </w:r>
          </w:p>
        </w:tc>
      </w:tr>
      <w:tr w:rsidR="000E7D9B" w:rsidRPr="00D14F95" w14:paraId="798B1EC7" w14:textId="77777777" w:rsidTr="00DD1963">
        <w:tc>
          <w:tcPr>
            <w:tcW w:w="2709" w:type="pct"/>
            <w:shd w:val="clear" w:color="auto" w:fill="FFFFFF"/>
            <w:tcMar>
              <w:top w:w="0" w:type="dxa"/>
              <w:left w:w="45" w:type="dxa"/>
              <w:bottom w:w="0" w:type="dxa"/>
              <w:right w:w="45" w:type="dxa"/>
            </w:tcMar>
          </w:tcPr>
          <w:p w14:paraId="4BB406CA" w14:textId="77777777" w:rsidR="000E7D9B" w:rsidRPr="00D14F95" w:rsidRDefault="000E7D9B" w:rsidP="00DD1963">
            <w:pPr>
              <w:ind w:left="95" w:firstLine="567"/>
              <w:jc w:val="both"/>
            </w:pPr>
            <w:r w:rsidRPr="00D14F95">
              <w:rPr>
                <w:bCs/>
                <w:lang w:eastAsia="ru-RU"/>
              </w:rPr>
              <w:t>______________/_____</w:t>
            </w:r>
            <w:r w:rsidRPr="00D14F95">
              <w:t>______</w:t>
            </w:r>
            <w:r w:rsidRPr="00D14F95">
              <w:rPr>
                <w:bCs/>
                <w:lang w:eastAsia="ru-RU"/>
              </w:rPr>
              <w:t>/</w:t>
            </w:r>
          </w:p>
          <w:p w14:paraId="54753ED6" w14:textId="77777777" w:rsidR="000E7D9B" w:rsidRPr="00D14F95" w:rsidRDefault="000E7D9B" w:rsidP="00DD1963">
            <w:pPr>
              <w:pStyle w:val="afe"/>
              <w:spacing w:before="0" w:beforeAutospacing="0" w:after="0" w:afterAutospacing="0"/>
              <w:ind w:left="95" w:firstLine="567"/>
              <w:contextualSpacing/>
              <w:jc w:val="both"/>
              <w:rPr>
                <w:rFonts w:eastAsia="ヒラギノ角ゴ Pro W3"/>
                <w:b/>
              </w:rPr>
            </w:pPr>
            <w:r w:rsidRPr="00D14F95">
              <w:rPr>
                <w:bCs/>
              </w:rPr>
              <w:t>М.П.</w:t>
            </w:r>
          </w:p>
        </w:tc>
        <w:tc>
          <w:tcPr>
            <w:tcW w:w="2291" w:type="pct"/>
            <w:shd w:val="clear" w:color="auto" w:fill="FFFFFF"/>
            <w:tcMar>
              <w:top w:w="0" w:type="dxa"/>
              <w:left w:w="45" w:type="dxa"/>
              <w:bottom w:w="0" w:type="dxa"/>
              <w:right w:w="45" w:type="dxa"/>
            </w:tcMar>
          </w:tcPr>
          <w:p w14:paraId="30F86E36" w14:textId="77777777" w:rsidR="000E7D9B" w:rsidRPr="00D14F95" w:rsidRDefault="000E7D9B" w:rsidP="00DD1963">
            <w:pPr>
              <w:pStyle w:val="afe"/>
              <w:spacing w:before="0" w:beforeAutospacing="0" w:after="0" w:afterAutospacing="0"/>
              <w:ind w:left="242" w:firstLine="567"/>
              <w:contextualSpacing/>
              <w:jc w:val="both"/>
            </w:pPr>
            <w:r w:rsidRPr="00D14F95">
              <w:t>___________/ ___________/</w:t>
            </w:r>
          </w:p>
          <w:p w14:paraId="45A8D89F" w14:textId="77777777" w:rsidR="000E7D9B" w:rsidRPr="00D14F95" w:rsidRDefault="000E7D9B" w:rsidP="00DD1963">
            <w:pPr>
              <w:pStyle w:val="afe"/>
              <w:spacing w:before="0" w:beforeAutospacing="0" w:after="0" w:afterAutospacing="0"/>
              <w:ind w:left="242" w:firstLine="567"/>
              <w:contextualSpacing/>
              <w:jc w:val="both"/>
            </w:pPr>
            <w:r w:rsidRPr="00D14F95">
              <w:t>М.П.</w:t>
            </w:r>
          </w:p>
        </w:tc>
      </w:tr>
    </w:tbl>
    <w:p w14:paraId="487FD143" w14:textId="77777777" w:rsidR="009A7305" w:rsidRPr="00D14F95" w:rsidRDefault="009A7305" w:rsidP="000E7D9B">
      <w:pPr>
        <w:overflowPunct w:val="0"/>
        <w:autoSpaceDE w:val="0"/>
        <w:autoSpaceDN w:val="0"/>
        <w:adjustRightInd w:val="0"/>
        <w:ind w:left="567" w:right="-1"/>
        <w:jc w:val="right"/>
        <w:textAlignment w:val="baseline"/>
        <w:rPr>
          <w:lang w:eastAsia="ru-RU"/>
        </w:rPr>
      </w:pPr>
      <w:r w:rsidRPr="00D14F95">
        <w:rPr>
          <w:lang w:eastAsia="ru-RU"/>
        </w:rPr>
        <w:br w:type="page"/>
      </w:r>
    </w:p>
    <w:p w14:paraId="6928C262" w14:textId="3F3AA95B" w:rsidR="000E7D9B" w:rsidRPr="00D14F95" w:rsidRDefault="000E7D9B" w:rsidP="000E7D9B">
      <w:pPr>
        <w:overflowPunct w:val="0"/>
        <w:autoSpaceDE w:val="0"/>
        <w:autoSpaceDN w:val="0"/>
        <w:adjustRightInd w:val="0"/>
        <w:ind w:left="567" w:right="-1"/>
        <w:jc w:val="right"/>
        <w:textAlignment w:val="baseline"/>
      </w:pPr>
      <w:r w:rsidRPr="00D14F95">
        <w:rPr>
          <w:lang w:eastAsia="ru-RU"/>
        </w:rPr>
        <w:lastRenderedPageBreak/>
        <w:t xml:space="preserve">Приложение № 1 </w:t>
      </w:r>
      <w:r w:rsidRPr="00D14F95">
        <w:t>к Регламенту</w:t>
      </w:r>
    </w:p>
    <w:p w14:paraId="5BB620D0" w14:textId="77777777" w:rsidR="000E7D9B" w:rsidRPr="00D14F95" w:rsidRDefault="000E7D9B" w:rsidP="000E7D9B">
      <w:pPr>
        <w:overflowPunct w:val="0"/>
        <w:autoSpaceDE w:val="0"/>
        <w:autoSpaceDN w:val="0"/>
        <w:adjustRightInd w:val="0"/>
        <w:ind w:left="567" w:right="-1"/>
        <w:jc w:val="right"/>
        <w:textAlignment w:val="baseline"/>
        <w:rPr>
          <w:lang w:eastAsia="ru-RU"/>
        </w:rPr>
      </w:pPr>
      <w:r w:rsidRPr="00D14F95">
        <w:rPr>
          <w:lang w:eastAsia="ru-RU"/>
        </w:rPr>
        <w:t xml:space="preserve">к Договору </w:t>
      </w:r>
      <w:r w:rsidRPr="00D14F95">
        <w:t>№ _____________ от _________</w:t>
      </w:r>
    </w:p>
    <w:p w14:paraId="7515A506" w14:textId="77777777" w:rsidR="000E7D9B" w:rsidRPr="00D14F95" w:rsidRDefault="000E7D9B" w:rsidP="000E7D9B">
      <w:pPr>
        <w:ind w:firstLine="567"/>
        <w:jc w:val="center"/>
        <w:rPr>
          <w:rFonts w:eastAsiaTheme="minorHAnsi"/>
          <w:i/>
          <w:iCs/>
          <w:kern w:val="2"/>
          <w:lang w:eastAsia="en-US"/>
          <w14:ligatures w14:val="standardContextual"/>
        </w:rPr>
      </w:pPr>
    </w:p>
    <w:p w14:paraId="0269645F" w14:textId="2E11AED7" w:rsidR="000E7D9B" w:rsidRPr="00D14F95" w:rsidRDefault="000E7D9B" w:rsidP="00C05CEB">
      <w:pPr>
        <w:ind w:firstLine="567"/>
        <w:jc w:val="center"/>
        <w:rPr>
          <w:rFonts w:eastAsiaTheme="minorHAnsi"/>
          <w:i/>
          <w:iCs/>
          <w:kern w:val="2"/>
          <w:lang w:eastAsia="en-US"/>
          <w14:ligatures w14:val="standardContextual"/>
        </w:rPr>
      </w:pPr>
      <w:r w:rsidRPr="00D14F95">
        <w:rPr>
          <w:rFonts w:eastAsiaTheme="minorHAnsi"/>
          <w:i/>
          <w:iCs/>
          <w:kern w:val="2"/>
          <w:lang w:eastAsia="en-US"/>
          <w14:ligatures w14:val="standardContextual"/>
        </w:rPr>
        <w:t xml:space="preserve">Форма отчета </w:t>
      </w:r>
      <w:r w:rsidR="00C05CEB" w:rsidRPr="00D14F95">
        <w:rPr>
          <w:rFonts w:eastAsiaTheme="minorHAnsi"/>
          <w:i/>
          <w:iCs/>
          <w:kern w:val="2"/>
          <w:lang w:eastAsia="en-US"/>
          <w14:ligatures w14:val="standardContextual"/>
        </w:rPr>
        <w:t>поставки Товара и выполнения работ по монтажу</w:t>
      </w:r>
    </w:p>
    <w:p w14:paraId="78216ABA" w14:textId="77777777" w:rsidR="00C05CEB" w:rsidRPr="00D14F95" w:rsidRDefault="00C05CEB" w:rsidP="00C05CEB">
      <w:pPr>
        <w:ind w:firstLine="567"/>
        <w:jc w:val="center"/>
        <w:rPr>
          <w:rFonts w:eastAsiaTheme="minorHAnsi"/>
          <w:i/>
          <w:iCs/>
          <w:kern w:val="2"/>
          <w:lang w:eastAsia="en-US"/>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556"/>
      </w:tblGrid>
      <w:tr w:rsidR="000E7D9B" w:rsidRPr="00D14F95" w14:paraId="542CD208" w14:textId="77777777" w:rsidTr="00DD1963">
        <w:tc>
          <w:tcPr>
            <w:tcW w:w="5098" w:type="dxa"/>
          </w:tcPr>
          <w:p w14:paraId="203C3D79" w14:textId="77777777" w:rsidR="000E7D9B" w:rsidRPr="00D14F95" w:rsidRDefault="000E7D9B" w:rsidP="00DD1963">
            <w:pPr>
              <w:ind w:left="31" w:firstLine="567"/>
              <w:jc w:val="both"/>
              <w:rPr>
                <w:rFonts w:ascii="Times New Roman" w:hAnsi="Times New Roman" w:cs="Times New Roman"/>
                <w:b/>
                <w:bCs/>
                <w:lang w:eastAsia="en-US"/>
              </w:rPr>
            </w:pPr>
            <w:r w:rsidRPr="00D14F95">
              <w:rPr>
                <w:rFonts w:ascii="Times New Roman" w:hAnsi="Times New Roman" w:cs="Times New Roman"/>
                <w:b/>
                <w:bCs/>
                <w:lang w:eastAsia="en-US"/>
              </w:rPr>
              <w:t>СОГЛАСОВАНО</w:t>
            </w:r>
          </w:p>
        </w:tc>
        <w:tc>
          <w:tcPr>
            <w:tcW w:w="4247" w:type="dxa"/>
          </w:tcPr>
          <w:p w14:paraId="420EFDD6" w14:textId="77777777" w:rsidR="000E7D9B" w:rsidRPr="00D14F95" w:rsidRDefault="000E7D9B" w:rsidP="00DD1963">
            <w:pPr>
              <w:ind w:left="39" w:firstLine="567"/>
              <w:jc w:val="both"/>
              <w:rPr>
                <w:rFonts w:ascii="Times New Roman" w:hAnsi="Times New Roman" w:cs="Times New Roman"/>
                <w:b/>
                <w:bCs/>
                <w:lang w:eastAsia="en-US"/>
              </w:rPr>
            </w:pPr>
            <w:r w:rsidRPr="00D14F95">
              <w:rPr>
                <w:rFonts w:ascii="Times New Roman" w:hAnsi="Times New Roman" w:cs="Times New Roman"/>
                <w:b/>
                <w:bCs/>
                <w:lang w:eastAsia="en-US"/>
              </w:rPr>
              <w:t>СОСТАВЛЕНО</w:t>
            </w:r>
          </w:p>
        </w:tc>
      </w:tr>
      <w:tr w:rsidR="000E7D9B" w:rsidRPr="00D14F95" w14:paraId="43CE239E" w14:textId="77777777" w:rsidTr="00DD1963">
        <w:tc>
          <w:tcPr>
            <w:tcW w:w="5098" w:type="dxa"/>
          </w:tcPr>
          <w:p w14:paraId="56826E32" w14:textId="77777777" w:rsidR="000E7D9B" w:rsidRPr="00D14F95" w:rsidRDefault="000E7D9B" w:rsidP="00DD1963">
            <w:pPr>
              <w:ind w:left="31" w:firstLine="567"/>
              <w:jc w:val="both"/>
              <w:rPr>
                <w:rFonts w:ascii="Times New Roman" w:hAnsi="Times New Roman" w:cs="Times New Roman"/>
                <w:lang w:eastAsia="en-US"/>
              </w:rPr>
            </w:pPr>
          </w:p>
        </w:tc>
        <w:tc>
          <w:tcPr>
            <w:tcW w:w="4247" w:type="dxa"/>
          </w:tcPr>
          <w:p w14:paraId="64CA6694" w14:textId="77777777" w:rsidR="000E7D9B" w:rsidRPr="00D14F95" w:rsidRDefault="000E7D9B" w:rsidP="00DD1963">
            <w:pPr>
              <w:ind w:left="39" w:firstLine="567"/>
              <w:jc w:val="both"/>
              <w:rPr>
                <w:rFonts w:ascii="Times New Roman" w:hAnsi="Times New Roman" w:cs="Times New Roman"/>
                <w:lang w:eastAsia="en-US"/>
              </w:rPr>
            </w:pPr>
          </w:p>
        </w:tc>
      </w:tr>
      <w:tr w:rsidR="000E7D9B" w:rsidRPr="00D14F95" w14:paraId="4570893E" w14:textId="77777777" w:rsidTr="00DD1963">
        <w:tc>
          <w:tcPr>
            <w:tcW w:w="5098" w:type="dxa"/>
          </w:tcPr>
          <w:p w14:paraId="563934CC"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ЗАКАЗЧИК</w:t>
            </w:r>
          </w:p>
          <w:p w14:paraId="6BAB4C20" w14:textId="77777777" w:rsidR="000E7D9B" w:rsidRPr="00D14F95" w:rsidRDefault="000E7D9B" w:rsidP="00DD1963">
            <w:pPr>
              <w:ind w:left="31" w:firstLine="567"/>
              <w:jc w:val="both"/>
              <w:rPr>
                <w:rFonts w:ascii="Times New Roman" w:hAnsi="Times New Roman" w:cs="Times New Roman"/>
                <w:i/>
                <w:lang w:eastAsia="en-US"/>
              </w:rPr>
            </w:pPr>
            <w:r w:rsidRPr="00D14F95">
              <w:rPr>
                <w:rFonts w:ascii="Times New Roman" w:hAnsi="Times New Roman" w:cs="Times New Roman"/>
                <w:i/>
                <w:lang w:eastAsia="en-US"/>
              </w:rPr>
              <w:t>Наименование организации</w:t>
            </w:r>
          </w:p>
          <w:p w14:paraId="2594558C" w14:textId="77777777" w:rsidR="000E7D9B" w:rsidRPr="00D14F95" w:rsidRDefault="000E7D9B" w:rsidP="00DD1963">
            <w:pPr>
              <w:ind w:left="31" w:firstLine="567"/>
              <w:jc w:val="both"/>
              <w:rPr>
                <w:rFonts w:ascii="Times New Roman" w:hAnsi="Times New Roman" w:cs="Times New Roman"/>
                <w:lang w:eastAsia="en-US"/>
              </w:rPr>
            </w:pPr>
          </w:p>
          <w:p w14:paraId="46A2A151" w14:textId="77777777" w:rsidR="000E7D9B" w:rsidRPr="00D14F95" w:rsidRDefault="000E7D9B" w:rsidP="00DD1963">
            <w:pPr>
              <w:ind w:left="31" w:firstLine="567"/>
              <w:jc w:val="both"/>
              <w:rPr>
                <w:rFonts w:ascii="Times New Roman" w:hAnsi="Times New Roman" w:cs="Times New Roman"/>
                <w:i/>
                <w:lang w:eastAsia="en-US"/>
              </w:rPr>
            </w:pPr>
            <w:r w:rsidRPr="00D14F95">
              <w:rPr>
                <w:rFonts w:ascii="Times New Roman" w:hAnsi="Times New Roman" w:cs="Times New Roman"/>
                <w:i/>
                <w:lang w:eastAsia="en-US"/>
              </w:rPr>
              <w:t>Должность</w:t>
            </w:r>
          </w:p>
        </w:tc>
        <w:tc>
          <w:tcPr>
            <w:tcW w:w="4247" w:type="dxa"/>
          </w:tcPr>
          <w:p w14:paraId="681388E0" w14:textId="43098F48" w:rsidR="000E7D9B" w:rsidRPr="00D14F95" w:rsidRDefault="00F97DA1" w:rsidP="00DD1963">
            <w:pPr>
              <w:ind w:left="39" w:firstLine="567"/>
              <w:jc w:val="both"/>
              <w:rPr>
                <w:rFonts w:ascii="Times New Roman" w:hAnsi="Times New Roman" w:cs="Times New Roman"/>
                <w:lang w:eastAsia="en-US"/>
              </w:rPr>
            </w:pPr>
            <w:r w:rsidRPr="00D14F95">
              <w:rPr>
                <w:rFonts w:ascii="Times New Roman" w:hAnsi="Times New Roman" w:cs="Times New Roman"/>
                <w:lang w:eastAsia="en-US"/>
              </w:rPr>
              <w:t>ПОСТАВЩИК</w:t>
            </w:r>
          </w:p>
          <w:p w14:paraId="5076DB28" w14:textId="77777777" w:rsidR="000E7D9B" w:rsidRPr="00D14F95" w:rsidRDefault="000E7D9B" w:rsidP="00DD1963">
            <w:pPr>
              <w:ind w:left="39" w:firstLine="567"/>
              <w:jc w:val="both"/>
              <w:rPr>
                <w:rFonts w:ascii="Times New Roman" w:hAnsi="Times New Roman" w:cs="Times New Roman"/>
                <w:i/>
                <w:lang w:eastAsia="en-US"/>
              </w:rPr>
            </w:pPr>
            <w:r w:rsidRPr="00D14F95">
              <w:rPr>
                <w:rFonts w:ascii="Times New Roman" w:hAnsi="Times New Roman" w:cs="Times New Roman"/>
                <w:i/>
                <w:lang w:eastAsia="en-US"/>
              </w:rPr>
              <w:t>Наименование организации</w:t>
            </w:r>
          </w:p>
          <w:p w14:paraId="7AC268F1" w14:textId="77777777" w:rsidR="000E7D9B" w:rsidRPr="00D14F95" w:rsidRDefault="000E7D9B" w:rsidP="00DD1963">
            <w:pPr>
              <w:ind w:left="39" w:firstLine="567"/>
              <w:jc w:val="both"/>
              <w:rPr>
                <w:rFonts w:ascii="Times New Roman" w:hAnsi="Times New Roman" w:cs="Times New Roman"/>
                <w:lang w:eastAsia="en-US"/>
              </w:rPr>
            </w:pPr>
          </w:p>
          <w:p w14:paraId="0F40D679" w14:textId="77777777" w:rsidR="000E7D9B" w:rsidRPr="00D14F95" w:rsidRDefault="000E7D9B" w:rsidP="00DD1963">
            <w:pPr>
              <w:ind w:left="39" w:firstLine="567"/>
              <w:jc w:val="both"/>
              <w:rPr>
                <w:rFonts w:ascii="Times New Roman" w:hAnsi="Times New Roman" w:cs="Times New Roman"/>
                <w:i/>
                <w:lang w:eastAsia="en-US"/>
              </w:rPr>
            </w:pPr>
            <w:r w:rsidRPr="00D14F95">
              <w:rPr>
                <w:rFonts w:ascii="Times New Roman" w:hAnsi="Times New Roman" w:cs="Times New Roman"/>
                <w:i/>
                <w:lang w:eastAsia="en-US"/>
              </w:rPr>
              <w:t>Должность</w:t>
            </w:r>
          </w:p>
        </w:tc>
      </w:tr>
      <w:tr w:rsidR="000E7D9B" w:rsidRPr="00D14F95" w14:paraId="00E09939" w14:textId="77777777" w:rsidTr="00DD1963">
        <w:trPr>
          <w:trHeight w:val="83"/>
        </w:trPr>
        <w:tc>
          <w:tcPr>
            <w:tcW w:w="5098" w:type="dxa"/>
          </w:tcPr>
          <w:p w14:paraId="094DEC97" w14:textId="77777777" w:rsidR="000E7D9B" w:rsidRPr="00D14F95" w:rsidRDefault="000E7D9B" w:rsidP="00DD1963">
            <w:pPr>
              <w:ind w:left="31" w:firstLine="567"/>
              <w:jc w:val="both"/>
              <w:rPr>
                <w:rFonts w:ascii="Times New Roman" w:hAnsi="Times New Roman" w:cs="Times New Roman"/>
                <w:lang w:eastAsia="en-US"/>
              </w:rPr>
            </w:pPr>
          </w:p>
          <w:p w14:paraId="0D7A00E6"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_________________/_______________/</w:t>
            </w:r>
          </w:p>
          <w:p w14:paraId="1C813932"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«______» _____________ 202___г.</w:t>
            </w:r>
          </w:p>
          <w:p w14:paraId="247BEB23"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М.П.</w:t>
            </w:r>
          </w:p>
        </w:tc>
        <w:tc>
          <w:tcPr>
            <w:tcW w:w="4247" w:type="dxa"/>
          </w:tcPr>
          <w:p w14:paraId="40F86B7E" w14:textId="77777777" w:rsidR="000E7D9B" w:rsidRPr="00D14F95" w:rsidRDefault="000E7D9B" w:rsidP="00DD1963">
            <w:pPr>
              <w:ind w:left="39" w:firstLine="567"/>
              <w:jc w:val="both"/>
              <w:rPr>
                <w:rFonts w:ascii="Times New Roman" w:hAnsi="Times New Roman" w:cs="Times New Roman"/>
                <w:lang w:eastAsia="en-US"/>
              </w:rPr>
            </w:pPr>
          </w:p>
          <w:p w14:paraId="15408915" w14:textId="77777777" w:rsidR="000E7D9B" w:rsidRPr="00D14F95" w:rsidRDefault="000E7D9B" w:rsidP="00DD1963">
            <w:pPr>
              <w:ind w:left="39" w:firstLine="567"/>
              <w:jc w:val="both"/>
              <w:rPr>
                <w:rFonts w:ascii="Times New Roman" w:hAnsi="Times New Roman" w:cs="Times New Roman"/>
                <w:lang w:eastAsia="en-US"/>
              </w:rPr>
            </w:pPr>
            <w:r w:rsidRPr="00D14F95">
              <w:rPr>
                <w:rFonts w:ascii="Times New Roman" w:hAnsi="Times New Roman" w:cs="Times New Roman"/>
                <w:lang w:eastAsia="en-US"/>
              </w:rPr>
              <w:t>_________________/_____________/</w:t>
            </w:r>
          </w:p>
          <w:p w14:paraId="67D7A8F8" w14:textId="77777777" w:rsidR="000E7D9B" w:rsidRPr="00D14F95" w:rsidRDefault="000E7D9B" w:rsidP="00DD1963">
            <w:pPr>
              <w:ind w:left="39" w:firstLine="567"/>
              <w:jc w:val="both"/>
              <w:rPr>
                <w:rFonts w:ascii="Times New Roman" w:hAnsi="Times New Roman" w:cs="Times New Roman"/>
                <w:lang w:eastAsia="en-US"/>
              </w:rPr>
            </w:pPr>
            <w:r w:rsidRPr="00D14F95">
              <w:rPr>
                <w:rFonts w:ascii="Times New Roman" w:hAnsi="Times New Roman" w:cs="Times New Roman"/>
                <w:lang w:eastAsia="en-US"/>
              </w:rPr>
              <w:t>«______» _____________ 202___г.</w:t>
            </w:r>
          </w:p>
          <w:p w14:paraId="577A10BA" w14:textId="77777777" w:rsidR="000E7D9B" w:rsidRPr="00D14F95" w:rsidRDefault="000E7D9B" w:rsidP="00DD1963">
            <w:pPr>
              <w:ind w:left="39" w:firstLine="567"/>
              <w:jc w:val="both"/>
              <w:rPr>
                <w:rFonts w:ascii="Times New Roman" w:hAnsi="Times New Roman" w:cs="Times New Roman"/>
                <w:lang w:eastAsia="en-US"/>
              </w:rPr>
            </w:pPr>
            <w:r w:rsidRPr="00D14F95">
              <w:rPr>
                <w:rFonts w:ascii="Times New Roman" w:hAnsi="Times New Roman" w:cs="Times New Roman"/>
                <w:lang w:eastAsia="en-US"/>
              </w:rPr>
              <w:t>М.П.</w:t>
            </w:r>
          </w:p>
        </w:tc>
      </w:tr>
      <w:tr w:rsidR="000E7D9B" w:rsidRPr="00D14F95" w14:paraId="2B5B18E6" w14:textId="77777777" w:rsidTr="00DD1963">
        <w:tc>
          <w:tcPr>
            <w:tcW w:w="5098" w:type="dxa"/>
          </w:tcPr>
          <w:p w14:paraId="4362D787" w14:textId="77777777" w:rsidR="000E7D9B" w:rsidRPr="00D14F95" w:rsidRDefault="000E7D9B" w:rsidP="00DD1963">
            <w:pPr>
              <w:ind w:left="567" w:firstLine="567"/>
              <w:jc w:val="both"/>
              <w:rPr>
                <w:rFonts w:ascii="Times New Roman" w:hAnsi="Times New Roman" w:cs="Times New Roman"/>
                <w:lang w:eastAsia="en-US"/>
              </w:rPr>
            </w:pPr>
          </w:p>
        </w:tc>
        <w:tc>
          <w:tcPr>
            <w:tcW w:w="4247" w:type="dxa"/>
          </w:tcPr>
          <w:p w14:paraId="41F33C3F" w14:textId="77777777" w:rsidR="000E7D9B" w:rsidRPr="00D14F95" w:rsidRDefault="000E7D9B" w:rsidP="00DD1963">
            <w:pPr>
              <w:ind w:left="567" w:firstLine="567"/>
              <w:jc w:val="both"/>
              <w:rPr>
                <w:rFonts w:ascii="Times New Roman" w:hAnsi="Times New Roman" w:cs="Times New Roman"/>
                <w:lang w:eastAsia="en-US"/>
              </w:rPr>
            </w:pPr>
          </w:p>
        </w:tc>
      </w:tr>
    </w:tbl>
    <w:p w14:paraId="60D70B7D" w14:textId="77777777" w:rsidR="000E7D9B" w:rsidRPr="00D14F95" w:rsidRDefault="000E7D9B" w:rsidP="000E7D9B">
      <w:pPr>
        <w:ind w:left="567" w:firstLine="567"/>
        <w:jc w:val="both"/>
        <w:rPr>
          <w:rFonts w:eastAsiaTheme="minorHAnsi"/>
          <w:kern w:val="2"/>
          <w:lang w:eastAsia="en-US"/>
          <w14:ligatures w14:val="standardContextual"/>
        </w:rPr>
      </w:pPr>
    </w:p>
    <w:p w14:paraId="34E0B5BE" w14:textId="77777777" w:rsidR="000E7D9B" w:rsidRPr="00D14F95" w:rsidRDefault="000E7D9B" w:rsidP="000E7D9B">
      <w:pPr>
        <w:ind w:left="567" w:firstLine="567"/>
        <w:jc w:val="both"/>
        <w:rPr>
          <w:rFonts w:eastAsiaTheme="minorHAnsi"/>
          <w:kern w:val="2"/>
          <w:lang w:eastAsia="en-US"/>
          <w14:ligatures w14:val="standardContextual"/>
        </w:rPr>
      </w:pPr>
    </w:p>
    <w:p w14:paraId="2BA9131D" w14:textId="77777777" w:rsidR="000E7D9B" w:rsidRPr="00D14F95" w:rsidRDefault="000E7D9B" w:rsidP="000E7D9B">
      <w:pPr>
        <w:ind w:left="567" w:firstLine="567"/>
        <w:jc w:val="center"/>
        <w:rPr>
          <w:rFonts w:eastAsiaTheme="minorHAnsi"/>
          <w:kern w:val="2"/>
          <w:lang w:eastAsia="en-US"/>
          <w14:ligatures w14:val="standardContextual"/>
        </w:rPr>
      </w:pPr>
      <w:r w:rsidRPr="00D14F95">
        <w:rPr>
          <w:rFonts w:eastAsiaTheme="minorHAnsi"/>
          <w:kern w:val="2"/>
          <w:lang w:eastAsia="en-US"/>
          <w14:ligatures w14:val="standardContextual"/>
        </w:rPr>
        <w:t>ОТЧЕТ</w:t>
      </w:r>
    </w:p>
    <w:p w14:paraId="45622B7D" w14:textId="77777777" w:rsidR="000E7D9B" w:rsidRPr="00D14F95" w:rsidRDefault="000E7D9B" w:rsidP="000E7D9B">
      <w:pPr>
        <w:ind w:left="567" w:firstLine="567"/>
        <w:jc w:val="center"/>
        <w:rPr>
          <w:rFonts w:eastAsiaTheme="minorHAnsi"/>
          <w:kern w:val="2"/>
          <w:lang w:eastAsia="en-US"/>
          <w14:ligatures w14:val="standardContextual"/>
        </w:rPr>
      </w:pPr>
      <w:r w:rsidRPr="00D14F95">
        <w:rPr>
          <w:rFonts w:eastAsiaTheme="minorHAnsi"/>
          <w:kern w:val="2"/>
          <w:lang w:eastAsia="en-US"/>
          <w14:ligatures w14:val="standardContextual"/>
        </w:rPr>
        <w:t>к договору от «_____» _____________202__г. №_________</w:t>
      </w:r>
    </w:p>
    <w:p w14:paraId="622B24E3" w14:textId="77777777" w:rsidR="000E7D9B" w:rsidRPr="00D14F95" w:rsidRDefault="000E7D9B" w:rsidP="000E7D9B">
      <w:pPr>
        <w:ind w:left="567" w:firstLine="567"/>
        <w:jc w:val="center"/>
        <w:rPr>
          <w:rFonts w:eastAsiaTheme="minorHAnsi"/>
          <w:kern w:val="2"/>
          <w:lang w:eastAsia="en-US"/>
          <w14:ligatures w14:val="standardContextual"/>
        </w:rPr>
      </w:pPr>
      <w:r w:rsidRPr="00D14F95">
        <w:rPr>
          <w:rFonts w:eastAsiaTheme="minorHAnsi"/>
          <w:kern w:val="2"/>
          <w:lang w:eastAsia="en-US"/>
          <w14:ligatures w14:val="standardContextual"/>
        </w:rPr>
        <w:t>предмет договора</w:t>
      </w:r>
    </w:p>
    <w:p w14:paraId="2C33076F" w14:textId="77777777" w:rsidR="000E7D9B" w:rsidRPr="00D14F95" w:rsidRDefault="000E7D9B" w:rsidP="000E7D9B">
      <w:pPr>
        <w:ind w:left="567" w:firstLine="567"/>
        <w:jc w:val="both"/>
        <w:rPr>
          <w:rFonts w:eastAsiaTheme="minorHAnsi"/>
          <w:kern w:val="2"/>
          <w:lang w:eastAsia="en-US"/>
          <w14:ligatures w14:val="standardContextual"/>
        </w:rPr>
      </w:pPr>
    </w:p>
    <w:p w14:paraId="3CB1078A" w14:textId="77777777" w:rsidR="000E7D9B" w:rsidRPr="00D14F95" w:rsidRDefault="000E7D9B" w:rsidP="000E7D9B">
      <w:pPr>
        <w:ind w:left="567" w:firstLine="567"/>
        <w:jc w:val="both"/>
        <w:rPr>
          <w:rFonts w:eastAsiaTheme="minorHAnsi"/>
          <w:kern w:val="2"/>
          <w:lang w:eastAsia="en-US"/>
          <w14:ligatures w14:val="standardContextual"/>
        </w:rPr>
      </w:pPr>
    </w:p>
    <w:p w14:paraId="6E7B0748" w14:textId="5FD043A3" w:rsidR="000E7D9B" w:rsidRPr="00D14F95" w:rsidRDefault="000E7D9B" w:rsidP="000E7D9B">
      <w:pPr>
        <w:ind w:left="567" w:firstLine="567"/>
        <w:jc w:val="both"/>
        <w:rPr>
          <w:rFonts w:eastAsiaTheme="minorHAnsi"/>
          <w:kern w:val="2"/>
          <w:lang w:eastAsia="en-US"/>
          <w14:ligatures w14:val="standardContextual"/>
        </w:rPr>
      </w:pPr>
      <w:r w:rsidRPr="00D14F95">
        <w:rPr>
          <w:rFonts w:eastAsiaTheme="minorHAnsi"/>
          <w:kern w:val="2"/>
          <w:lang w:eastAsia="en-US"/>
          <w14:ligatures w14:val="standardContextual"/>
        </w:rPr>
        <w:t xml:space="preserve">Срок </w:t>
      </w:r>
      <w:r w:rsidR="002F077D" w:rsidRPr="00D14F95">
        <w:rPr>
          <w:rFonts w:eastAsiaTheme="minorHAnsi"/>
          <w:kern w:val="2"/>
          <w:lang w:eastAsia="en-US"/>
          <w14:ligatures w14:val="standardContextual"/>
        </w:rPr>
        <w:t xml:space="preserve">поставки </w:t>
      </w:r>
      <w:r w:rsidR="00C05CEB" w:rsidRPr="00D14F95">
        <w:rPr>
          <w:rFonts w:eastAsiaTheme="minorHAnsi"/>
          <w:kern w:val="2"/>
          <w:lang w:eastAsia="en-US"/>
          <w14:ligatures w14:val="standardContextual"/>
        </w:rPr>
        <w:t xml:space="preserve">Товара </w:t>
      </w:r>
      <w:r w:rsidR="002F077D" w:rsidRPr="00D14F95">
        <w:rPr>
          <w:rFonts w:eastAsiaTheme="minorHAnsi"/>
          <w:kern w:val="2"/>
          <w:lang w:eastAsia="en-US"/>
          <w14:ligatures w14:val="standardContextual"/>
        </w:rPr>
        <w:t>и выполнения работ по монтажу</w:t>
      </w:r>
      <w:r w:rsidRPr="00D14F95">
        <w:rPr>
          <w:rFonts w:eastAsiaTheme="minorHAnsi"/>
          <w:kern w:val="2"/>
          <w:lang w:eastAsia="en-US"/>
          <w14:ligatures w14:val="standardContextual"/>
        </w:rPr>
        <w:t xml:space="preserve"> по договору:</w:t>
      </w:r>
    </w:p>
    <w:p w14:paraId="00D3404F" w14:textId="2DDF40DB" w:rsidR="000E7D9B" w:rsidRPr="00D14F95" w:rsidRDefault="000E7D9B" w:rsidP="000E7D9B">
      <w:pPr>
        <w:ind w:left="567" w:firstLine="567"/>
        <w:jc w:val="both"/>
        <w:rPr>
          <w:rFonts w:eastAsiaTheme="minorHAnsi"/>
          <w:kern w:val="2"/>
          <w:lang w:eastAsia="en-US"/>
          <w14:ligatures w14:val="standardContextual"/>
        </w:rPr>
      </w:pPr>
      <w:r w:rsidRPr="00D14F95">
        <w:rPr>
          <w:rFonts w:eastAsiaTheme="minorHAnsi"/>
          <w:kern w:val="2"/>
          <w:lang w:eastAsia="en-US"/>
          <w14:ligatures w14:val="standardContextual"/>
        </w:rPr>
        <w:t xml:space="preserve">Фактический срок </w:t>
      </w:r>
      <w:r w:rsidR="00C05CEB" w:rsidRPr="00D14F95">
        <w:rPr>
          <w:rFonts w:eastAsiaTheme="minorHAnsi"/>
          <w:kern w:val="2"/>
          <w:lang w:eastAsia="en-US"/>
          <w14:ligatures w14:val="standardContextual"/>
        </w:rPr>
        <w:t>поставки Товара и выполнения работ по монтажу</w:t>
      </w:r>
      <w:r w:rsidRPr="00D14F95">
        <w:rPr>
          <w:rFonts w:eastAsiaTheme="minorHAnsi"/>
          <w:kern w:val="2"/>
          <w:lang w:eastAsia="en-US"/>
          <w14:ligatures w14:val="standardContextual"/>
        </w:rPr>
        <w:t xml:space="preserve">: </w:t>
      </w:r>
    </w:p>
    <w:p w14:paraId="4356C096" w14:textId="77777777" w:rsidR="000E7D9B" w:rsidRPr="00D14F95" w:rsidRDefault="000E7D9B" w:rsidP="000E7D9B">
      <w:pPr>
        <w:ind w:left="567" w:firstLine="567"/>
        <w:jc w:val="both"/>
        <w:rPr>
          <w:rFonts w:eastAsiaTheme="minorHAnsi"/>
          <w:kern w:val="2"/>
          <w:lang w:eastAsia="en-US"/>
          <w14:ligatures w14:val="standardContextual"/>
        </w:rPr>
      </w:pPr>
      <w:r w:rsidRPr="00D14F95">
        <w:rPr>
          <w:rFonts w:eastAsiaTheme="minorHAnsi"/>
          <w:kern w:val="2"/>
          <w:lang w:eastAsia="en-US"/>
          <w14:ligatures w14:val="standardContextual"/>
        </w:rPr>
        <w:t xml:space="preserve">Дата предоставления отчетных документов: </w:t>
      </w:r>
    </w:p>
    <w:p w14:paraId="72270292" w14:textId="77777777" w:rsidR="000E7D9B" w:rsidRPr="00D14F95" w:rsidRDefault="000E7D9B" w:rsidP="000E7D9B">
      <w:pPr>
        <w:ind w:left="567" w:firstLine="567"/>
        <w:jc w:val="both"/>
        <w:rPr>
          <w:rFonts w:eastAsiaTheme="minorHAnsi"/>
          <w:kern w:val="2"/>
          <w:lang w:eastAsia="en-US"/>
          <w14:ligatures w14:val="standardContextual"/>
        </w:rPr>
      </w:pPr>
    </w:p>
    <w:p w14:paraId="5D9A9CAA" w14:textId="77777777" w:rsidR="000E7D9B" w:rsidRPr="00D14F95" w:rsidRDefault="000E7D9B" w:rsidP="000E7D9B">
      <w:pPr>
        <w:ind w:left="567" w:firstLine="567"/>
        <w:jc w:val="both"/>
        <w:rPr>
          <w:rFonts w:eastAsiaTheme="minorHAnsi"/>
          <w:kern w:val="2"/>
          <w:lang w:eastAsia="en-US"/>
          <w14:ligatures w14:val="standardContextual"/>
        </w:rPr>
      </w:pPr>
    </w:p>
    <w:p w14:paraId="0F7908E4" w14:textId="77777777" w:rsidR="000E7D9B" w:rsidRPr="00D14F95" w:rsidRDefault="000E7D9B" w:rsidP="000E7D9B">
      <w:pPr>
        <w:ind w:left="567" w:firstLine="567"/>
        <w:jc w:val="both"/>
        <w:rPr>
          <w:rFonts w:eastAsiaTheme="minorHAnsi"/>
          <w:kern w:val="2"/>
          <w:lang w:eastAsia="en-US"/>
          <w14:ligatures w14:val="standardContextual"/>
        </w:rPr>
      </w:pPr>
    </w:p>
    <w:p w14:paraId="3156D238" w14:textId="77777777" w:rsidR="000E7D9B" w:rsidRPr="00D14F95" w:rsidRDefault="000E7D9B" w:rsidP="000E7D9B">
      <w:pPr>
        <w:ind w:left="567" w:firstLine="567"/>
        <w:jc w:val="both"/>
        <w:rPr>
          <w:rFonts w:eastAsiaTheme="minorHAnsi"/>
          <w:kern w:val="2"/>
          <w:lang w:eastAsia="en-US"/>
          <w14:ligatures w14:val="standardContextual"/>
        </w:rPr>
      </w:pPr>
    </w:p>
    <w:p w14:paraId="6ACB7B71" w14:textId="77777777" w:rsidR="000E7D9B" w:rsidRPr="00D14F95" w:rsidRDefault="000E7D9B" w:rsidP="000E7D9B">
      <w:pPr>
        <w:ind w:left="567" w:firstLine="567"/>
        <w:jc w:val="both"/>
        <w:rPr>
          <w:rFonts w:eastAsiaTheme="minorHAnsi"/>
          <w:kern w:val="2"/>
          <w:lang w:eastAsia="en-US"/>
          <w14:ligatures w14:val="standardContextual"/>
        </w:rPr>
      </w:pPr>
    </w:p>
    <w:p w14:paraId="1B4B9ABC" w14:textId="77777777" w:rsidR="000E7D9B" w:rsidRPr="00D14F95" w:rsidRDefault="000E7D9B" w:rsidP="000E7D9B">
      <w:pPr>
        <w:ind w:left="567" w:firstLine="567"/>
        <w:jc w:val="both"/>
        <w:rPr>
          <w:rFonts w:eastAsiaTheme="minorHAnsi"/>
          <w:kern w:val="2"/>
          <w:lang w:eastAsia="en-US"/>
          <w14:ligatures w14:val="standardContextual"/>
        </w:rPr>
      </w:pPr>
    </w:p>
    <w:p w14:paraId="3E7BDB5D" w14:textId="77777777" w:rsidR="000E7D9B" w:rsidRPr="00D14F95" w:rsidRDefault="000E7D9B" w:rsidP="000E7D9B">
      <w:pPr>
        <w:ind w:left="567" w:firstLine="567"/>
        <w:jc w:val="both"/>
        <w:rPr>
          <w:rFonts w:eastAsiaTheme="minorHAnsi"/>
          <w:kern w:val="2"/>
          <w:lang w:eastAsia="en-US"/>
          <w14:ligatures w14:val="standardContextual"/>
        </w:rPr>
      </w:pPr>
    </w:p>
    <w:p w14:paraId="309B5A0D" w14:textId="77777777" w:rsidR="000E7D9B" w:rsidRPr="00D14F95" w:rsidRDefault="000E7D9B" w:rsidP="000E7D9B">
      <w:pPr>
        <w:ind w:left="567" w:firstLine="567"/>
        <w:jc w:val="both"/>
        <w:rPr>
          <w:rFonts w:eastAsiaTheme="minorHAnsi"/>
          <w:kern w:val="2"/>
          <w:lang w:eastAsia="en-US"/>
          <w14:ligatures w14:val="standardContextual"/>
        </w:rPr>
      </w:pPr>
    </w:p>
    <w:p w14:paraId="52DA6157" w14:textId="77777777" w:rsidR="000E7D9B" w:rsidRPr="00D14F95" w:rsidRDefault="000E7D9B" w:rsidP="000E7D9B">
      <w:pPr>
        <w:ind w:left="567" w:firstLine="567"/>
        <w:jc w:val="both"/>
        <w:rPr>
          <w:rFonts w:eastAsiaTheme="minorHAnsi"/>
          <w:kern w:val="2"/>
          <w:lang w:eastAsia="en-US"/>
          <w14:ligatures w14:val="standardContextual"/>
        </w:rPr>
      </w:pPr>
    </w:p>
    <w:p w14:paraId="1ED51E6C" w14:textId="36D56DF0" w:rsidR="000E7D9B" w:rsidRPr="00D14F95" w:rsidRDefault="000E7D9B" w:rsidP="000E7D9B">
      <w:pPr>
        <w:ind w:left="567" w:firstLine="567"/>
        <w:jc w:val="both"/>
        <w:rPr>
          <w:rFonts w:eastAsiaTheme="minorHAnsi"/>
          <w:kern w:val="2"/>
          <w:lang w:eastAsia="en-US"/>
          <w14:ligatures w14:val="standardContextual"/>
        </w:rPr>
      </w:pPr>
      <w:r w:rsidRPr="00D14F95">
        <w:rPr>
          <w:rFonts w:eastAsiaTheme="minorHAnsi"/>
          <w:kern w:val="2"/>
          <w:lang w:eastAsia="en-US"/>
          <w14:ligatures w14:val="standardContextual"/>
        </w:rPr>
        <w:t xml:space="preserve">Место </w:t>
      </w:r>
      <w:r w:rsidR="00C05CEB" w:rsidRPr="00D14F95">
        <w:rPr>
          <w:rFonts w:eastAsiaTheme="minorHAnsi"/>
          <w:kern w:val="2"/>
          <w:lang w:eastAsia="en-US"/>
          <w14:ligatures w14:val="standardContextual"/>
        </w:rPr>
        <w:t>выполнения работ</w:t>
      </w:r>
      <w:r w:rsidRPr="00D14F95">
        <w:rPr>
          <w:rFonts w:eastAsiaTheme="minorHAnsi"/>
          <w:kern w:val="2"/>
          <w:lang w:eastAsia="en-US"/>
          <w14:ligatures w14:val="standardContextual"/>
        </w:rPr>
        <w:t xml:space="preserve"> </w:t>
      </w:r>
      <w:r w:rsidRPr="00D14F95">
        <w:rPr>
          <w:rFonts w:eastAsiaTheme="minorHAnsi"/>
          <w:kern w:val="2"/>
          <w:lang w:eastAsia="en-US"/>
          <w14:ligatures w14:val="standardContextual"/>
        </w:rPr>
        <w:br w:type="page"/>
      </w:r>
    </w:p>
    <w:p w14:paraId="70FCEA93" w14:textId="77777777" w:rsidR="000E7D9B" w:rsidRPr="00D14F95" w:rsidRDefault="000E7D9B" w:rsidP="000E7D9B">
      <w:pPr>
        <w:ind w:firstLine="567"/>
        <w:jc w:val="center"/>
        <w:rPr>
          <w:rFonts w:eastAsiaTheme="minorHAnsi"/>
          <w:b/>
          <w:bCs/>
          <w:kern w:val="2"/>
          <w:lang w:eastAsia="en-US"/>
          <w14:ligatures w14:val="standardContextual"/>
        </w:rPr>
      </w:pPr>
      <w:r w:rsidRPr="00D14F95">
        <w:rPr>
          <w:rFonts w:eastAsiaTheme="minorHAnsi"/>
          <w:b/>
          <w:bCs/>
          <w:kern w:val="2"/>
          <w:lang w:eastAsia="en-US"/>
          <w14:ligatures w14:val="standardContextual"/>
        </w:rPr>
        <w:lastRenderedPageBreak/>
        <w:t>ОГЛАВЛЕНИЕ</w:t>
      </w:r>
    </w:p>
    <w:p w14:paraId="31C00556" w14:textId="77777777" w:rsidR="000E7D9B" w:rsidRPr="00D14F95" w:rsidRDefault="000E7D9B" w:rsidP="000E7D9B">
      <w:pPr>
        <w:ind w:left="567" w:firstLine="567"/>
        <w:jc w:val="both"/>
        <w:rPr>
          <w:rFonts w:eastAsiaTheme="minorHAnsi"/>
          <w:b/>
          <w:bCs/>
          <w:kern w:val="2"/>
          <w:lang w:eastAsia="en-US"/>
          <w14:ligatures w14:val="standardContextual"/>
        </w:rPr>
      </w:pPr>
    </w:p>
    <w:tbl>
      <w:tblPr>
        <w:tblStyle w:val="7"/>
        <w:tblW w:w="5000" w:type="pct"/>
        <w:tblLook w:val="04A0" w:firstRow="1" w:lastRow="0" w:firstColumn="1" w:lastColumn="0" w:noHBand="0" w:noVBand="1"/>
      </w:tblPr>
      <w:tblGrid>
        <w:gridCol w:w="1346"/>
        <w:gridCol w:w="7039"/>
        <w:gridCol w:w="1526"/>
      </w:tblGrid>
      <w:tr w:rsidR="000E7D9B" w:rsidRPr="00D14F95" w14:paraId="17A22F9E" w14:textId="77777777" w:rsidTr="009A7305">
        <w:tc>
          <w:tcPr>
            <w:tcW w:w="679" w:type="pct"/>
          </w:tcPr>
          <w:p w14:paraId="2E997881" w14:textId="77777777" w:rsidR="000E7D9B" w:rsidRPr="00D14F95" w:rsidRDefault="000E7D9B" w:rsidP="009A7305">
            <w:pPr>
              <w:ind w:left="31"/>
              <w:jc w:val="center"/>
              <w:rPr>
                <w:rFonts w:ascii="Times New Roman" w:hAnsi="Times New Roman" w:cs="Times New Roman"/>
                <w:b/>
                <w:bCs/>
                <w:lang w:eastAsia="en-US"/>
              </w:rPr>
            </w:pPr>
            <w:r w:rsidRPr="00D14F95">
              <w:rPr>
                <w:rFonts w:ascii="Times New Roman" w:hAnsi="Times New Roman" w:cs="Times New Roman"/>
                <w:b/>
                <w:bCs/>
                <w:lang w:eastAsia="en-US"/>
              </w:rPr>
              <w:t>№ п/п</w:t>
            </w:r>
          </w:p>
        </w:tc>
        <w:tc>
          <w:tcPr>
            <w:tcW w:w="3551" w:type="pct"/>
          </w:tcPr>
          <w:p w14:paraId="50B0B28C" w14:textId="77777777" w:rsidR="000E7D9B" w:rsidRPr="00D14F95" w:rsidRDefault="000E7D9B" w:rsidP="009A7305">
            <w:pPr>
              <w:ind w:firstLine="567"/>
              <w:jc w:val="center"/>
              <w:rPr>
                <w:rFonts w:ascii="Times New Roman" w:hAnsi="Times New Roman" w:cs="Times New Roman"/>
                <w:b/>
                <w:bCs/>
                <w:lang w:eastAsia="en-US"/>
              </w:rPr>
            </w:pPr>
            <w:r w:rsidRPr="00D14F95">
              <w:rPr>
                <w:rFonts w:ascii="Times New Roman" w:hAnsi="Times New Roman" w:cs="Times New Roman"/>
                <w:b/>
                <w:bCs/>
                <w:lang w:eastAsia="en-US"/>
              </w:rPr>
              <w:t>Наименование раздела</w:t>
            </w:r>
          </w:p>
        </w:tc>
        <w:tc>
          <w:tcPr>
            <w:tcW w:w="770" w:type="pct"/>
          </w:tcPr>
          <w:p w14:paraId="25BE7BDA" w14:textId="77777777" w:rsidR="000E7D9B" w:rsidRPr="00D14F95" w:rsidRDefault="000E7D9B" w:rsidP="009A7305">
            <w:pPr>
              <w:jc w:val="center"/>
              <w:rPr>
                <w:rFonts w:ascii="Times New Roman" w:hAnsi="Times New Roman" w:cs="Times New Roman"/>
                <w:b/>
                <w:bCs/>
                <w:lang w:eastAsia="en-US"/>
              </w:rPr>
            </w:pPr>
            <w:r w:rsidRPr="00D14F95">
              <w:rPr>
                <w:rFonts w:ascii="Times New Roman" w:hAnsi="Times New Roman" w:cs="Times New Roman"/>
                <w:b/>
                <w:bCs/>
                <w:lang w:eastAsia="en-US"/>
              </w:rPr>
              <w:t>Стр.</w:t>
            </w:r>
          </w:p>
        </w:tc>
      </w:tr>
      <w:tr w:rsidR="000E7D9B" w:rsidRPr="00D14F95" w14:paraId="053EC647" w14:textId="77777777" w:rsidTr="009A7305">
        <w:tc>
          <w:tcPr>
            <w:tcW w:w="679" w:type="pct"/>
          </w:tcPr>
          <w:p w14:paraId="44097692"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1.</w:t>
            </w:r>
          </w:p>
        </w:tc>
        <w:tc>
          <w:tcPr>
            <w:tcW w:w="3551" w:type="pct"/>
          </w:tcPr>
          <w:p w14:paraId="3A16A564" w14:textId="77777777" w:rsidR="000E7D9B" w:rsidRPr="00D14F95" w:rsidRDefault="000E7D9B" w:rsidP="00DD1963">
            <w:pPr>
              <w:ind w:firstLine="567"/>
              <w:jc w:val="both"/>
              <w:rPr>
                <w:rFonts w:ascii="Times New Roman" w:hAnsi="Times New Roman" w:cs="Times New Roman"/>
                <w:lang w:eastAsia="en-US"/>
              </w:rPr>
            </w:pPr>
            <w:r w:rsidRPr="00D14F95">
              <w:rPr>
                <w:rFonts w:ascii="Times New Roman" w:hAnsi="Times New Roman" w:cs="Times New Roman"/>
                <w:lang w:eastAsia="en-US"/>
              </w:rPr>
              <w:t>Общие положения</w:t>
            </w:r>
          </w:p>
        </w:tc>
        <w:tc>
          <w:tcPr>
            <w:tcW w:w="770" w:type="pct"/>
          </w:tcPr>
          <w:p w14:paraId="11D3CBD1" w14:textId="77777777" w:rsidR="000E7D9B" w:rsidRPr="00D14F95" w:rsidRDefault="000E7D9B" w:rsidP="00DD1963">
            <w:pPr>
              <w:ind w:left="567" w:firstLine="567"/>
              <w:jc w:val="both"/>
              <w:rPr>
                <w:rFonts w:ascii="Times New Roman" w:hAnsi="Times New Roman" w:cs="Times New Roman"/>
                <w:lang w:eastAsia="en-US"/>
              </w:rPr>
            </w:pPr>
          </w:p>
        </w:tc>
      </w:tr>
      <w:tr w:rsidR="000E7D9B" w:rsidRPr="00D14F95" w14:paraId="37AD2003" w14:textId="77777777" w:rsidTr="009A7305">
        <w:tc>
          <w:tcPr>
            <w:tcW w:w="679" w:type="pct"/>
          </w:tcPr>
          <w:p w14:paraId="544951DB"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2.</w:t>
            </w:r>
          </w:p>
        </w:tc>
        <w:tc>
          <w:tcPr>
            <w:tcW w:w="3551" w:type="pct"/>
          </w:tcPr>
          <w:p w14:paraId="1BD62404" w14:textId="77777777" w:rsidR="000E7D9B" w:rsidRPr="00D14F95" w:rsidRDefault="000E7D9B" w:rsidP="00DD1963">
            <w:pPr>
              <w:ind w:firstLine="567"/>
              <w:jc w:val="both"/>
              <w:rPr>
                <w:rFonts w:ascii="Times New Roman" w:hAnsi="Times New Roman" w:cs="Times New Roman"/>
                <w:lang w:eastAsia="en-US"/>
              </w:rPr>
            </w:pPr>
            <w:r w:rsidRPr="00D14F95">
              <w:rPr>
                <w:rFonts w:ascii="Times New Roman" w:eastAsia="Calibri" w:hAnsi="Times New Roman" w:cs="Times New Roman"/>
                <w:lang w:eastAsia="ru-RU"/>
              </w:rPr>
              <w:t>Контрольный лист использованных людских и материальных ресурсов, подписанный представителем Заказчика, уполномоченным на приёмку объемов исполнения по Договору.</w:t>
            </w:r>
          </w:p>
        </w:tc>
        <w:tc>
          <w:tcPr>
            <w:tcW w:w="770" w:type="pct"/>
          </w:tcPr>
          <w:p w14:paraId="01305EAF" w14:textId="77777777" w:rsidR="000E7D9B" w:rsidRPr="00D14F95" w:rsidRDefault="000E7D9B" w:rsidP="00DD1963">
            <w:pPr>
              <w:ind w:left="567" w:firstLine="567"/>
              <w:jc w:val="both"/>
              <w:rPr>
                <w:rFonts w:ascii="Times New Roman" w:hAnsi="Times New Roman" w:cs="Times New Roman"/>
                <w:lang w:eastAsia="en-US"/>
              </w:rPr>
            </w:pPr>
          </w:p>
        </w:tc>
      </w:tr>
      <w:tr w:rsidR="000E7D9B" w:rsidRPr="00D14F95" w14:paraId="3A31EB6B" w14:textId="77777777" w:rsidTr="009A7305">
        <w:tc>
          <w:tcPr>
            <w:tcW w:w="679" w:type="pct"/>
          </w:tcPr>
          <w:p w14:paraId="07B1F507"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2.</w:t>
            </w:r>
          </w:p>
        </w:tc>
        <w:tc>
          <w:tcPr>
            <w:tcW w:w="3551" w:type="pct"/>
          </w:tcPr>
          <w:p w14:paraId="5111B5A1" w14:textId="77777777" w:rsidR="000E7D9B" w:rsidRPr="00D14F95" w:rsidRDefault="000E7D9B" w:rsidP="00DD1963">
            <w:pPr>
              <w:ind w:firstLine="567"/>
              <w:jc w:val="both"/>
              <w:rPr>
                <w:rFonts w:ascii="Times New Roman" w:hAnsi="Times New Roman" w:cs="Times New Roman"/>
                <w:lang w:eastAsia="en-US"/>
              </w:rPr>
            </w:pPr>
            <w:r w:rsidRPr="00D14F95">
              <w:rPr>
                <w:rFonts w:ascii="Times New Roman" w:hAnsi="Times New Roman" w:cs="Times New Roman"/>
                <w:lang w:eastAsia="en-US"/>
              </w:rPr>
              <w:t>Термины, определения, сокращения</w:t>
            </w:r>
          </w:p>
        </w:tc>
        <w:tc>
          <w:tcPr>
            <w:tcW w:w="770" w:type="pct"/>
          </w:tcPr>
          <w:p w14:paraId="2F71C226" w14:textId="77777777" w:rsidR="000E7D9B" w:rsidRPr="00D14F95" w:rsidRDefault="000E7D9B" w:rsidP="00DD1963">
            <w:pPr>
              <w:ind w:left="567" w:firstLine="567"/>
              <w:jc w:val="both"/>
              <w:rPr>
                <w:rFonts w:ascii="Times New Roman" w:hAnsi="Times New Roman" w:cs="Times New Roman"/>
                <w:lang w:eastAsia="en-US"/>
              </w:rPr>
            </w:pPr>
          </w:p>
        </w:tc>
      </w:tr>
      <w:tr w:rsidR="000E7D9B" w:rsidRPr="00D14F95" w14:paraId="32A9DA42" w14:textId="77777777" w:rsidTr="009A7305">
        <w:tc>
          <w:tcPr>
            <w:tcW w:w="679" w:type="pct"/>
          </w:tcPr>
          <w:p w14:paraId="282149E1"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3.</w:t>
            </w:r>
          </w:p>
        </w:tc>
        <w:tc>
          <w:tcPr>
            <w:tcW w:w="3551" w:type="pct"/>
          </w:tcPr>
          <w:p w14:paraId="201C06B2" w14:textId="4C96977C" w:rsidR="000E7D9B" w:rsidRPr="00D14F95" w:rsidRDefault="000E7D9B" w:rsidP="00DD1963">
            <w:pPr>
              <w:ind w:firstLine="567"/>
              <w:jc w:val="both"/>
              <w:rPr>
                <w:rFonts w:ascii="Times New Roman" w:hAnsi="Times New Roman" w:cs="Times New Roman"/>
                <w:lang w:eastAsia="en-US"/>
              </w:rPr>
            </w:pPr>
            <w:r w:rsidRPr="00D14F95">
              <w:rPr>
                <w:rFonts w:ascii="Times New Roman" w:hAnsi="Times New Roman" w:cs="Times New Roman"/>
                <w:lang w:eastAsia="en-US"/>
              </w:rPr>
              <w:t xml:space="preserve">Перечень </w:t>
            </w:r>
            <w:r w:rsidR="002F077D" w:rsidRPr="00D14F95">
              <w:rPr>
                <w:rFonts w:ascii="Times New Roman" w:hAnsi="Times New Roman" w:cs="Times New Roman"/>
                <w:lang w:eastAsia="en-US"/>
              </w:rPr>
              <w:t>поставленного Товара / выполненных работ</w:t>
            </w:r>
          </w:p>
        </w:tc>
        <w:tc>
          <w:tcPr>
            <w:tcW w:w="770" w:type="pct"/>
          </w:tcPr>
          <w:p w14:paraId="6E3998DA" w14:textId="77777777" w:rsidR="000E7D9B" w:rsidRPr="00D14F95" w:rsidRDefault="000E7D9B" w:rsidP="00DD1963">
            <w:pPr>
              <w:ind w:left="567" w:firstLine="567"/>
              <w:jc w:val="both"/>
              <w:rPr>
                <w:rFonts w:ascii="Times New Roman" w:hAnsi="Times New Roman" w:cs="Times New Roman"/>
                <w:lang w:eastAsia="en-US"/>
              </w:rPr>
            </w:pPr>
          </w:p>
        </w:tc>
      </w:tr>
      <w:tr w:rsidR="000E7D9B" w:rsidRPr="00D14F95" w14:paraId="61EAAC28" w14:textId="77777777" w:rsidTr="009A7305">
        <w:tc>
          <w:tcPr>
            <w:tcW w:w="679" w:type="pct"/>
          </w:tcPr>
          <w:p w14:paraId="3926E194"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4.</w:t>
            </w:r>
          </w:p>
        </w:tc>
        <w:tc>
          <w:tcPr>
            <w:tcW w:w="3551" w:type="pct"/>
          </w:tcPr>
          <w:p w14:paraId="23A8CF2C" w14:textId="24A3498C" w:rsidR="000E7D9B" w:rsidRPr="00D14F95" w:rsidRDefault="000E7D9B" w:rsidP="00DD1963">
            <w:pPr>
              <w:ind w:firstLine="567"/>
              <w:jc w:val="both"/>
              <w:rPr>
                <w:rFonts w:ascii="Times New Roman" w:hAnsi="Times New Roman" w:cs="Times New Roman"/>
                <w:lang w:eastAsia="en-US"/>
              </w:rPr>
            </w:pPr>
            <w:r w:rsidRPr="00D14F95">
              <w:rPr>
                <w:rFonts w:ascii="Times New Roman" w:hAnsi="Times New Roman" w:cs="Times New Roman"/>
                <w:lang w:eastAsia="en-US"/>
              </w:rPr>
              <w:t xml:space="preserve">Подробное описание </w:t>
            </w:r>
            <w:r w:rsidR="002F077D" w:rsidRPr="00D14F95">
              <w:rPr>
                <w:rFonts w:ascii="Times New Roman" w:hAnsi="Times New Roman" w:cs="Times New Roman"/>
                <w:lang w:eastAsia="en-US"/>
              </w:rPr>
              <w:t>выполненных работ</w:t>
            </w:r>
          </w:p>
        </w:tc>
        <w:tc>
          <w:tcPr>
            <w:tcW w:w="770" w:type="pct"/>
          </w:tcPr>
          <w:p w14:paraId="1E208DBF" w14:textId="77777777" w:rsidR="000E7D9B" w:rsidRPr="00D14F95" w:rsidRDefault="000E7D9B" w:rsidP="00DD1963">
            <w:pPr>
              <w:ind w:left="567" w:firstLine="567"/>
              <w:jc w:val="both"/>
              <w:rPr>
                <w:rFonts w:ascii="Times New Roman" w:hAnsi="Times New Roman" w:cs="Times New Roman"/>
                <w:lang w:eastAsia="en-US"/>
              </w:rPr>
            </w:pPr>
          </w:p>
        </w:tc>
      </w:tr>
      <w:tr w:rsidR="000E7D9B" w:rsidRPr="00D14F95" w14:paraId="3A01182A" w14:textId="77777777" w:rsidTr="009A7305">
        <w:tc>
          <w:tcPr>
            <w:tcW w:w="679" w:type="pct"/>
          </w:tcPr>
          <w:p w14:paraId="02DB5739"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4.1.</w:t>
            </w:r>
          </w:p>
        </w:tc>
        <w:tc>
          <w:tcPr>
            <w:tcW w:w="3551" w:type="pct"/>
          </w:tcPr>
          <w:p w14:paraId="33ADCD45" w14:textId="77777777" w:rsidR="000E7D9B" w:rsidRPr="00D14F95" w:rsidRDefault="000E7D9B" w:rsidP="00DD1963">
            <w:pPr>
              <w:ind w:firstLine="567"/>
              <w:jc w:val="both"/>
              <w:rPr>
                <w:rFonts w:ascii="Times New Roman" w:hAnsi="Times New Roman" w:cs="Times New Roman"/>
                <w:lang w:eastAsia="en-US"/>
              </w:rPr>
            </w:pPr>
            <w:r w:rsidRPr="00D14F95">
              <w:rPr>
                <w:rFonts w:ascii="Times New Roman" w:hAnsi="Times New Roman" w:cs="Times New Roman"/>
                <w:lang w:eastAsia="en-US"/>
              </w:rPr>
              <w:t>…</w:t>
            </w:r>
          </w:p>
        </w:tc>
        <w:tc>
          <w:tcPr>
            <w:tcW w:w="770" w:type="pct"/>
          </w:tcPr>
          <w:p w14:paraId="2DA8A650" w14:textId="77777777" w:rsidR="000E7D9B" w:rsidRPr="00D14F95" w:rsidRDefault="000E7D9B" w:rsidP="00DD1963">
            <w:pPr>
              <w:ind w:left="567" w:firstLine="567"/>
              <w:jc w:val="both"/>
              <w:rPr>
                <w:rFonts w:ascii="Times New Roman" w:hAnsi="Times New Roman" w:cs="Times New Roman"/>
                <w:lang w:eastAsia="en-US"/>
              </w:rPr>
            </w:pPr>
          </w:p>
        </w:tc>
      </w:tr>
      <w:tr w:rsidR="000E7D9B" w:rsidRPr="00D14F95" w14:paraId="42AD5B8F" w14:textId="77777777" w:rsidTr="009A7305">
        <w:tc>
          <w:tcPr>
            <w:tcW w:w="679" w:type="pct"/>
          </w:tcPr>
          <w:p w14:paraId="5708D993"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4.2.</w:t>
            </w:r>
          </w:p>
        </w:tc>
        <w:tc>
          <w:tcPr>
            <w:tcW w:w="3551" w:type="pct"/>
          </w:tcPr>
          <w:p w14:paraId="098FBFD6" w14:textId="77777777" w:rsidR="000E7D9B" w:rsidRPr="00D14F95" w:rsidRDefault="000E7D9B" w:rsidP="00DD1963">
            <w:pPr>
              <w:ind w:firstLine="567"/>
              <w:jc w:val="both"/>
              <w:rPr>
                <w:rFonts w:ascii="Times New Roman" w:hAnsi="Times New Roman" w:cs="Times New Roman"/>
                <w:lang w:eastAsia="en-US"/>
              </w:rPr>
            </w:pPr>
            <w:r w:rsidRPr="00D14F95">
              <w:rPr>
                <w:rFonts w:ascii="Times New Roman" w:hAnsi="Times New Roman" w:cs="Times New Roman"/>
                <w:lang w:eastAsia="en-US"/>
              </w:rPr>
              <w:t>…</w:t>
            </w:r>
          </w:p>
        </w:tc>
        <w:tc>
          <w:tcPr>
            <w:tcW w:w="770" w:type="pct"/>
          </w:tcPr>
          <w:p w14:paraId="6ABF29A4" w14:textId="77777777" w:rsidR="000E7D9B" w:rsidRPr="00D14F95" w:rsidRDefault="000E7D9B" w:rsidP="00DD1963">
            <w:pPr>
              <w:ind w:left="567" w:firstLine="567"/>
              <w:jc w:val="both"/>
              <w:rPr>
                <w:rFonts w:ascii="Times New Roman" w:hAnsi="Times New Roman" w:cs="Times New Roman"/>
                <w:lang w:eastAsia="en-US"/>
              </w:rPr>
            </w:pPr>
          </w:p>
        </w:tc>
      </w:tr>
      <w:tr w:rsidR="000E7D9B" w:rsidRPr="00D14F95" w14:paraId="7F844811" w14:textId="77777777" w:rsidTr="009A7305">
        <w:tc>
          <w:tcPr>
            <w:tcW w:w="679" w:type="pct"/>
          </w:tcPr>
          <w:p w14:paraId="0F9E54C5"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5.</w:t>
            </w:r>
          </w:p>
        </w:tc>
        <w:tc>
          <w:tcPr>
            <w:tcW w:w="3551" w:type="pct"/>
          </w:tcPr>
          <w:p w14:paraId="4826B88C" w14:textId="6970DA97" w:rsidR="000E7D9B" w:rsidRPr="00D14F95" w:rsidRDefault="002F077D" w:rsidP="00DD1963">
            <w:pPr>
              <w:ind w:firstLine="567"/>
              <w:jc w:val="both"/>
              <w:rPr>
                <w:rFonts w:ascii="Times New Roman" w:hAnsi="Times New Roman" w:cs="Times New Roman"/>
                <w:lang w:eastAsia="en-US"/>
              </w:rPr>
            </w:pPr>
            <w:r w:rsidRPr="00D14F95">
              <w:rPr>
                <w:rFonts w:ascii="Times New Roman" w:eastAsia="Calibri" w:hAnsi="Times New Roman" w:cs="Times New Roman"/>
                <w:lang w:eastAsia="ru-RU"/>
              </w:rPr>
              <w:t>Спецификация</w:t>
            </w:r>
            <w:r w:rsidR="000E7D9B" w:rsidRPr="00D14F95">
              <w:rPr>
                <w:rFonts w:ascii="Times New Roman" w:eastAsia="Calibri" w:hAnsi="Times New Roman" w:cs="Times New Roman"/>
                <w:lang w:eastAsia="ru-RU"/>
              </w:rPr>
              <w:t>/смета</w:t>
            </w:r>
          </w:p>
        </w:tc>
        <w:tc>
          <w:tcPr>
            <w:tcW w:w="770" w:type="pct"/>
          </w:tcPr>
          <w:p w14:paraId="1082A86E" w14:textId="77777777" w:rsidR="000E7D9B" w:rsidRPr="00D14F95" w:rsidRDefault="000E7D9B" w:rsidP="00DD1963">
            <w:pPr>
              <w:ind w:left="567" w:firstLine="567"/>
              <w:jc w:val="both"/>
              <w:rPr>
                <w:rFonts w:ascii="Times New Roman" w:hAnsi="Times New Roman" w:cs="Times New Roman"/>
                <w:lang w:eastAsia="en-US"/>
              </w:rPr>
            </w:pPr>
          </w:p>
        </w:tc>
      </w:tr>
      <w:tr w:rsidR="000E7D9B" w:rsidRPr="00D14F95" w14:paraId="530E650D" w14:textId="77777777" w:rsidTr="009A7305">
        <w:tc>
          <w:tcPr>
            <w:tcW w:w="679" w:type="pct"/>
          </w:tcPr>
          <w:p w14:paraId="10CDB8A7" w14:textId="77777777" w:rsidR="000E7D9B" w:rsidRPr="00D14F95" w:rsidRDefault="000E7D9B" w:rsidP="00DD1963">
            <w:pPr>
              <w:ind w:left="31" w:firstLine="567"/>
              <w:jc w:val="both"/>
              <w:rPr>
                <w:rFonts w:ascii="Times New Roman" w:hAnsi="Times New Roman" w:cs="Times New Roman"/>
                <w:lang w:eastAsia="en-US"/>
              </w:rPr>
            </w:pPr>
            <w:r w:rsidRPr="00D14F95">
              <w:rPr>
                <w:rFonts w:ascii="Times New Roman" w:hAnsi="Times New Roman" w:cs="Times New Roman"/>
                <w:lang w:eastAsia="en-US"/>
              </w:rPr>
              <w:t>6.</w:t>
            </w:r>
          </w:p>
        </w:tc>
        <w:tc>
          <w:tcPr>
            <w:tcW w:w="3551" w:type="pct"/>
          </w:tcPr>
          <w:p w14:paraId="3F31978A" w14:textId="77777777" w:rsidR="000E7D9B" w:rsidRPr="00D14F95" w:rsidRDefault="000E7D9B" w:rsidP="00DD1963">
            <w:pPr>
              <w:ind w:firstLine="567"/>
              <w:jc w:val="both"/>
              <w:rPr>
                <w:rFonts w:ascii="Times New Roman" w:hAnsi="Times New Roman" w:cs="Times New Roman"/>
                <w:lang w:eastAsia="en-US"/>
              </w:rPr>
            </w:pPr>
            <w:r w:rsidRPr="00D14F95">
              <w:rPr>
                <w:rFonts w:ascii="Times New Roman" w:hAnsi="Times New Roman" w:cs="Times New Roman"/>
                <w:lang w:eastAsia="en-US"/>
              </w:rPr>
              <w:t xml:space="preserve">Приложения </w:t>
            </w:r>
            <w:r w:rsidRPr="00D14F95">
              <w:rPr>
                <w:rFonts w:ascii="Times New Roman" w:hAnsi="Times New Roman" w:cs="Times New Roman"/>
                <w:i/>
                <w:iCs/>
                <w:lang w:eastAsia="en-US"/>
              </w:rPr>
              <w:t>(если применимо)</w:t>
            </w:r>
          </w:p>
        </w:tc>
        <w:tc>
          <w:tcPr>
            <w:tcW w:w="770" w:type="pct"/>
          </w:tcPr>
          <w:p w14:paraId="6C8F5DCD" w14:textId="77777777" w:rsidR="000E7D9B" w:rsidRPr="00D14F95" w:rsidRDefault="000E7D9B" w:rsidP="00DD1963">
            <w:pPr>
              <w:ind w:left="567" w:firstLine="567"/>
              <w:jc w:val="both"/>
              <w:rPr>
                <w:rFonts w:ascii="Times New Roman" w:hAnsi="Times New Roman" w:cs="Times New Roman"/>
                <w:lang w:eastAsia="en-US"/>
              </w:rPr>
            </w:pPr>
          </w:p>
        </w:tc>
      </w:tr>
    </w:tbl>
    <w:p w14:paraId="6A478CFF" w14:textId="77777777" w:rsidR="000E7D9B" w:rsidRPr="00D14F95" w:rsidRDefault="000E7D9B" w:rsidP="000E7D9B">
      <w:pPr>
        <w:ind w:left="567" w:firstLine="567"/>
        <w:jc w:val="both"/>
        <w:rPr>
          <w:rFonts w:eastAsiaTheme="minorHAnsi"/>
          <w:kern w:val="2"/>
          <w:lang w:eastAsia="en-US"/>
          <w14:ligatures w14:val="standardContextual"/>
        </w:rPr>
      </w:pPr>
    </w:p>
    <w:p w14:paraId="55F8F458" w14:textId="77777777" w:rsidR="000E7D9B" w:rsidRPr="00D14F95" w:rsidRDefault="000E7D9B" w:rsidP="000E7D9B">
      <w:pPr>
        <w:ind w:left="567" w:firstLine="567"/>
        <w:jc w:val="both"/>
        <w:rPr>
          <w:rFonts w:eastAsiaTheme="minorHAnsi"/>
          <w:kern w:val="2"/>
          <w:lang w:eastAsia="en-US"/>
          <w14:ligatures w14:val="standardContextual"/>
        </w:rPr>
      </w:pPr>
    </w:p>
    <w:p w14:paraId="4AC2A86A" w14:textId="77777777" w:rsidR="000E7D9B" w:rsidRPr="00D14F95" w:rsidRDefault="000E7D9B" w:rsidP="000E7D9B">
      <w:pPr>
        <w:ind w:left="567" w:firstLine="567"/>
        <w:jc w:val="both"/>
        <w:rPr>
          <w:rFonts w:eastAsiaTheme="minorHAnsi"/>
          <w:kern w:val="2"/>
          <w:lang w:eastAsia="en-US"/>
          <w14:ligatures w14:val="standardContextual"/>
        </w:rPr>
      </w:pPr>
    </w:p>
    <w:p w14:paraId="28C3B92F" w14:textId="77777777" w:rsidR="000E7D9B" w:rsidRPr="00D14F95" w:rsidRDefault="000E7D9B" w:rsidP="000E7D9B">
      <w:pPr>
        <w:ind w:left="567" w:firstLine="567"/>
        <w:jc w:val="both"/>
        <w:rPr>
          <w:rFonts w:eastAsiaTheme="minorHAnsi"/>
          <w:kern w:val="2"/>
          <w:lang w:eastAsia="en-US"/>
          <w14:ligatures w14:val="standardContextual"/>
        </w:rPr>
      </w:pPr>
      <w:r w:rsidRPr="00D14F95">
        <w:rPr>
          <w:rFonts w:eastAsiaTheme="minorHAnsi"/>
          <w:kern w:val="2"/>
          <w:lang w:eastAsia="en-US"/>
          <w14:ligatures w14:val="standardContextual"/>
        </w:rPr>
        <w:br w:type="page"/>
      </w:r>
    </w:p>
    <w:p w14:paraId="77A40F45" w14:textId="77777777" w:rsidR="000E7D9B" w:rsidRPr="00D14F95" w:rsidRDefault="000E7D9B" w:rsidP="000E7D9B">
      <w:pPr>
        <w:ind w:left="567" w:firstLine="567"/>
        <w:jc w:val="both"/>
        <w:rPr>
          <w:rFonts w:eastAsiaTheme="minorHAnsi"/>
          <w:kern w:val="2"/>
          <w:lang w:eastAsia="en-US"/>
          <w14:ligatures w14:val="standardContextual"/>
        </w:rPr>
      </w:pPr>
    </w:p>
    <w:p w14:paraId="6BEACA0B" w14:textId="77777777" w:rsidR="000E7D9B" w:rsidRPr="00D14F95" w:rsidRDefault="000E7D9B" w:rsidP="000E7D9B">
      <w:pPr>
        <w:ind w:firstLine="567"/>
        <w:contextualSpacing/>
        <w:jc w:val="center"/>
        <w:rPr>
          <w:rFonts w:eastAsiaTheme="minorHAnsi"/>
          <w:b/>
          <w:bCs/>
          <w:kern w:val="2"/>
          <w:lang w:eastAsia="en-US"/>
          <w14:ligatures w14:val="standardContextual"/>
        </w:rPr>
      </w:pPr>
      <w:r w:rsidRPr="00D14F95">
        <w:rPr>
          <w:rFonts w:eastAsiaTheme="minorHAnsi"/>
          <w:b/>
          <w:bCs/>
          <w:kern w:val="2"/>
          <w:lang w:eastAsia="en-US"/>
          <w14:ligatures w14:val="standardContextual"/>
        </w:rPr>
        <w:t>ОБЩИЕ ПОЛОЖЕНИЯ</w:t>
      </w:r>
    </w:p>
    <w:p w14:paraId="2955EB21" w14:textId="09575C9D" w:rsidR="000E7D9B" w:rsidRPr="00D14F95" w:rsidRDefault="000E7D9B" w:rsidP="000E7D9B">
      <w:pPr>
        <w:ind w:firstLine="567"/>
        <w:jc w:val="both"/>
        <w:rPr>
          <w:rFonts w:eastAsiaTheme="minorHAnsi"/>
          <w:kern w:val="2"/>
          <w:lang w:eastAsia="en-US"/>
          <w14:ligatures w14:val="standardContextual"/>
        </w:rPr>
      </w:pPr>
      <w:r w:rsidRPr="00D14F95">
        <w:rPr>
          <w:rFonts w:eastAsiaTheme="minorHAnsi"/>
          <w:kern w:val="2"/>
          <w:lang w:eastAsia="en-US"/>
          <w14:ligatures w14:val="standardContextual"/>
        </w:rPr>
        <w:t xml:space="preserve">Данный отчет (далее - Отчет) подтверждает факт </w:t>
      </w:r>
      <w:r w:rsidR="00CE59B7" w:rsidRPr="00D14F95">
        <w:rPr>
          <w:rFonts w:eastAsiaTheme="minorHAnsi"/>
          <w:kern w:val="2"/>
          <w:lang w:eastAsia="en-US"/>
          <w14:ligatures w14:val="standardContextual"/>
        </w:rPr>
        <w:t>поставки Товара и выполнения работ</w:t>
      </w:r>
      <w:r w:rsidRPr="00D14F95">
        <w:rPr>
          <w:rFonts w:eastAsiaTheme="minorHAnsi"/>
          <w:kern w:val="2"/>
          <w:lang w:eastAsia="en-US"/>
          <w14:ligatures w14:val="standardContextual"/>
        </w:rPr>
        <w:t xml:space="preserve"> по _______________________________________ (далее </w:t>
      </w:r>
      <w:r w:rsidR="00CE59B7" w:rsidRPr="00D14F95">
        <w:rPr>
          <w:rFonts w:eastAsiaTheme="minorHAnsi"/>
          <w:kern w:val="2"/>
          <w:lang w:eastAsia="en-US"/>
          <w14:ligatures w14:val="standardContextual"/>
        </w:rPr>
        <w:t>–</w:t>
      </w:r>
      <w:r w:rsidRPr="00D14F95">
        <w:rPr>
          <w:rFonts w:eastAsiaTheme="minorHAnsi"/>
          <w:kern w:val="2"/>
          <w:lang w:eastAsia="en-US"/>
          <w14:ligatures w14:val="standardContextual"/>
        </w:rPr>
        <w:t xml:space="preserve"> </w:t>
      </w:r>
      <w:r w:rsidR="00CE59B7" w:rsidRPr="00D14F95">
        <w:rPr>
          <w:rFonts w:eastAsiaTheme="minorHAnsi"/>
          <w:kern w:val="2"/>
          <w:lang w:eastAsia="en-US"/>
          <w14:ligatures w14:val="standardContextual"/>
        </w:rPr>
        <w:t>Товар/</w:t>
      </w:r>
      <w:r w:rsidR="0032402B" w:rsidRPr="00D14F95">
        <w:rPr>
          <w:rFonts w:eastAsiaTheme="minorHAnsi"/>
          <w:kern w:val="2"/>
          <w:lang w:eastAsia="en-US"/>
          <w14:ligatures w14:val="standardContextual"/>
        </w:rPr>
        <w:t>р</w:t>
      </w:r>
      <w:r w:rsidR="00CE59B7" w:rsidRPr="00D14F95">
        <w:rPr>
          <w:rFonts w:eastAsiaTheme="minorHAnsi"/>
          <w:kern w:val="2"/>
          <w:lang w:eastAsia="en-US"/>
          <w14:ligatures w14:val="standardContextual"/>
        </w:rPr>
        <w:t>аботы</w:t>
      </w:r>
      <w:r w:rsidRPr="00D14F95">
        <w:rPr>
          <w:rFonts w:eastAsiaTheme="minorHAnsi"/>
          <w:kern w:val="2"/>
          <w:lang w:eastAsia="en-US"/>
          <w14:ligatures w14:val="standardContextual"/>
        </w:rPr>
        <w:t xml:space="preserve">), в рамках договора от «____» _________202___г. №_____(далее – Договор), заключенного между __________________________ (далее – </w:t>
      </w:r>
      <w:r w:rsidR="00DC3A8E" w:rsidRPr="00D14F95">
        <w:rPr>
          <w:rFonts w:eastAsiaTheme="minorHAnsi"/>
          <w:kern w:val="2"/>
          <w:lang w:eastAsia="en-US"/>
          <w14:ligatures w14:val="standardContextual"/>
        </w:rPr>
        <w:t>Поставщик</w:t>
      </w:r>
      <w:r w:rsidRPr="00D14F95">
        <w:rPr>
          <w:rFonts w:eastAsiaTheme="minorHAnsi"/>
          <w:kern w:val="2"/>
          <w:lang w:eastAsia="en-US"/>
          <w14:ligatures w14:val="standardContextual"/>
        </w:rPr>
        <w:t>) и Автономной некоммерческой организацией «</w:t>
      </w:r>
      <w:proofErr w:type="spellStart"/>
      <w:r w:rsidR="00CE59B7" w:rsidRPr="00D14F95">
        <w:rPr>
          <w:rFonts w:eastAsiaTheme="minorHAnsi"/>
          <w:kern w:val="2"/>
          <w:lang w:eastAsia="en-US"/>
          <w14:ligatures w14:val="standardContextual"/>
        </w:rPr>
        <w:t>Кинопарк</w:t>
      </w:r>
      <w:proofErr w:type="spellEnd"/>
      <w:r w:rsidRPr="00D14F95">
        <w:rPr>
          <w:rFonts w:eastAsiaTheme="minorHAnsi"/>
          <w:kern w:val="2"/>
          <w:lang w:eastAsia="en-US"/>
          <w14:ligatures w14:val="standardContextual"/>
        </w:rPr>
        <w:t>» (далее – Заказчик).</w:t>
      </w:r>
    </w:p>
    <w:p w14:paraId="602A1073" w14:textId="4BA32261" w:rsidR="000E7D9B" w:rsidRPr="00D14F95" w:rsidRDefault="000E7D9B" w:rsidP="000E7D9B">
      <w:pPr>
        <w:ind w:firstLine="567"/>
        <w:jc w:val="both"/>
        <w:rPr>
          <w:rFonts w:eastAsiaTheme="minorHAnsi"/>
          <w:kern w:val="2"/>
          <w:lang w:eastAsia="en-US"/>
          <w14:ligatures w14:val="standardContextual"/>
        </w:rPr>
      </w:pPr>
      <w:r w:rsidRPr="00D14F95">
        <w:rPr>
          <w:rFonts w:eastAsiaTheme="minorHAnsi"/>
          <w:kern w:val="2"/>
          <w:lang w:eastAsia="en-US"/>
          <w14:ligatures w14:val="standardContextual"/>
        </w:rPr>
        <w:t>В ходе реализации Договора был</w:t>
      </w:r>
      <w:r w:rsidR="00E70150" w:rsidRPr="00D14F95">
        <w:rPr>
          <w:rFonts w:eastAsiaTheme="minorHAnsi"/>
          <w:kern w:val="2"/>
          <w:lang w:eastAsia="en-US"/>
          <w14:ligatures w14:val="standardContextual"/>
        </w:rPr>
        <w:t xml:space="preserve"> поставлен Товар и выполнены работы</w:t>
      </w:r>
      <w:r w:rsidRPr="00D14F95">
        <w:rPr>
          <w:rFonts w:eastAsiaTheme="minorHAnsi"/>
          <w:kern w:val="2"/>
          <w:lang w:eastAsia="en-US"/>
          <w14:ligatures w14:val="standardContextual"/>
        </w:rPr>
        <w:t xml:space="preserve"> на сумму ______________ (___________) рублей ___копеек, в том числе НДС </w:t>
      </w:r>
      <w:r w:rsidR="00E70150" w:rsidRPr="00D14F95">
        <w:rPr>
          <w:rFonts w:eastAsiaTheme="minorHAnsi"/>
          <w:kern w:val="2"/>
          <w:lang w:eastAsia="en-US"/>
          <w14:ligatures w14:val="standardContextual"/>
        </w:rPr>
        <w:t>____</w:t>
      </w:r>
      <w:r w:rsidRPr="00D14F95">
        <w:rPr>
          <w:rFonts w:eastAsiaTheme="minorHAnsi"/>
          <w:kern w:val="2"/>
          <w:lang w:eastAsia="en-US"/>
          <w14:ligatures w14:val="standardContextual"/>
        </w:rPr>
        <w:t xml:space="preserve">% в сумме _______________ (______________) рублей _______копеек или НДС не облагается в связи с применением </w:t>
      </w:r>
      <w:r w:rsidR="00E70150" w:rsidRPr="00D14F95">
        <w:rPr>
          <w:rFonts w:eastAsiaTheme="minorHAnsi"/>
          <w:kern w:val="2"/>
          <w:lang w:eastAsia="en-US"/>
          <w14:ligatures w14:val="standardContextual"/>
        </w:rPr>
        <w:t>Поставщиком</w:t>
      </w:r>
      <w:r w:rsidRPr="00D14F95">
        <w:rPr>
          <w:rFonts w:eastAsiaTheme="minorHAnsi"/>
          <w:kern w:val="2"/>
          <w:lang w:eastAsia="en-US"/>
          <w14:ligatures w14:val="standardContextual"/>
        </w:rPr>
        <w:t xml:space="preserve"> упрощенной системы налогообложения на основании ст. 346.11. НК РФ.</w:t>
      </w:r>
    </w:p>
    <w:p w14:paraId="48C60636" w14:textId="77777777" w:rsidR="000E7D9B" w:rsidRPr="00D14F95" w:rsidRDefault="000E7D9B" w:rsidP="000E7D9B">
      <w:pPr>
        <w:ind w:firstLine="567"/>
        <w:contextualSpacing/>
        <w:jc w:val="both"/>
        <w:rPr>
          <w:rFonts w:eastAsiaTheme="minorHAnsi"/>
          <w:b/>
          <w:bCs/>
          <w:kern w:val="2"/>
          <w:lang w:eastAsia="en-US"/>
          <w14:ligatures w14:val="standardContextual"/>
        </w:rPr>
      </w:pPr>
      <w:r w:rsidRPr="00D14F95">
        <w:rPr>
          <w:rFonts w:eastAsiaTheme="minorHAnsi"/>
          <w:b/>
          <w:bCs/>
          <w:kern w:val="2"/>
          <w:lang w:eastAsia="en-US"/>
          <w14:ligatures w14:val="standardContextual"/>
        </w:rPr>
        <w:t>Термины, определения и сокращения:</w:t>
      </w:r>
    </w:p>
    <w:p w14:paraId="6FE917D0" w14:textId="77777777" w:rsidR="000E7D9B" w:rsidRPr="00D14F95" w:rsidRDefault="000E7D9B" w:rsidP="000E7D9B">
      <w:pPr>
        <w:ind w:firstLine="567"/>
        <w:jc w:val="both"/>
        <w:rPr>
          <w:rFonts w:eastAsiaTheme="minorHAnsi"/>
          <w:i/>
          <w:iCs/>
          <w:kern w:val="2"/>
          <w:lang w:eastAsia="en-US"/>
          <w14:ligatures w14:val="standardContextual"/>
        </w:rPr>
      </w:pPr>
      <w:r w:rsidRPr="00D14F95">
        <w:rPr>
          <w:rFonts w:eastAsiaTheme="minorHAnsi"/>
          <w:i/>
          <w:iCs/>
          <w:kern w:val="2"/>
          <w:lang w:eastAsia="en-US"/>
          <w14:ligatures w14:val="standardContextual"/>
        </w:rPr>
        <w:t>(указывается при необходимости, в случае если содержатся в тексте Отчета)</w:t>
      </w:r>
    </w:p>
    <w:p w14:paraId="5C436A5E" w14:textId="4241E11E" w:rsidR="000E7D9B" w:rsidRPr="00D14F95" w:rsidRDefault="000E7D9B" w:rsidP="000E7D9B">
      <w:pPr>
        <w:ind w:firstLine="567"/>
        <w:jc w:val="both"/>
        <w:rPr>
          <w:rFonts w:eastAsiaTheme="minorHAnsi"/>
          <w:kern w:val="2"/>
          <w:lang w:eastAsia="en-US"/>
          <w14:ligatures w14:val="standardContextual"/>
        </w:rPr>
      </w:pPr>
      <w:r w:rsidRPr="00D14F95">
        <w:rPr>
          <w:rFonts w:eastAsiaTheme="minorHAnsi"/>
          <w:kern w:val="2"/>
          <w:lang w:eastAsia="en-US"/>
          <w14:ligatures w14:val="standardContextual"/>
        </w:rPr>
        <w:t xml:space="preserve">B соответствии с Договором (также указываются дополнительные соглашения/Заявки, если были заключены/оформлены) </w:t>
      </w:r>
      <w:r w:rsidR="0032402B" w:rsidRPr="00D14F95">
        <w:rPr>
          <w:rFonts w:eastAsiaTheme="minorHAnsi"/>
          <w:kern w:val="2"/>
          <w:lang w:eastAsia="en-US"/>
          <w14:ligatures w14:val="standardContextual"/>
        </w:rPr>
        <w:t>Поставщиком</w:t>
      </w:r>
      <w:r w:rsidRPr="00D14F95">
        <w:rPr>
          <w:rFonts w:eastAsiaTheme="minorHAnsi"/>
          <w:kern w:val="2"/>
          <w:lang w:eastAsia="en-US"/>
          <w14:ligatures w14:val="standardContextual"/>
        </w:rPr>
        <w:t xml:space="preserve"> </w:t>
      </w:r>
      <w:r w:rsidR="0032402B" w:rsidRPr="00D14F95">
        <w:rPr>
          <w:rFonts w:eastAsiaTheme="minorHAnsi"/>
          <w:kern w:val="2"/>
          <w:lang w:eastAsia="en-US"/>
          <w14:ligatures w14:val="standardContextual"/>
        </w:rPr>
        <w:t xml:space="preserve">поставлен Товар и выполнены </w:t>
      </w:r>
      <w:r w:rsidRPr="00D14F95">
        <w:rPr>
          <w:rFonts w:eastAsiaTheme="minorHAnsi"/>
          <w:kern w:val="2"/>
          <w:lang w:eastAsia="en-US"/>
          <w14:ligatures w14:val="standardContextual"/>
        </w:rPr>
        <w:t xml:space="preserve">следующие </w:t>
      </w:r>
      <w:r w:rsidR="0032402B" w:rsidRPr="00D14F95">
        <w:rPr>
          <w:rFonts w:eastAsiaTheme="minorHAnsi"/>
          <w:kern w:val="2"/>
          <w:lang w:eastAsia="en-US"/>
          <w14:ligatures w14:val="standardContextual"/>
        </w:rPr>
        <w:t>работы</w:t>
      </w:r>
      <w:r w:rsidRPr="00D14F95">
        <w:rPr>
          <w:rFonts w:eastAsiaTheme="minorHAnsi"/>
          <w:kern w:val="2"/>
          <w:lang w:eastAsia="en-US"/>
          <w14:ligatures w14:val="standardContextual"/>
        </w:rPr>
        <w:t>:</w:t>
      </w:r>
    </w:p>
    <w:p w14:paraId="21546FE4" w14:textId="1997EA6E" w:rsidR="000E7D9B" w:rsidRPr="00D14F95" w:rsidRDefault="000E7D9B" w:rsidP="000E7D9B">
      <w:pPr>
        <w:ind w:firstLine="567"/>
        <w:jc w:val="both"/>
        <w:rPr>
          <w:rFonts w:eastAsiaTheme="minorHAnsi"/>
          <w:i/>
          <w:iCs/>
          <w:kern w:val="2"/>
          <w:lang w:eastAsia="en-US"/>
          <w14:ligatures w14:val="standardContextual"/>
        </w:rPr>
      </w:pPr>
      <w:r w:rsidRPr="00D14F95">
        <w:rPr>
          <w:rFonts w:eastAsiaTheme="minorHAnsi"/>
          <w:i/>
          <w:iCs/>
          <w:kern w:val="2"/>
          <w:lang w:eastAsia="en-US"/>
          <w14:ligatures w14:val="standardContextual"/>
        </w:rPr>
        <w:t xml:space="preserve">(приводится перечень </w:t>
      </w:r>
      <w:r w:rsidR="00007A01" w:rsidRPr="00D14F95">
        <w:rPr>
          <w:rFonts w:eastAsiaTheme="minorHAnsi"/>
          <w:i/>
          <w:iCs/>
          <w:kern w:val="2"/>
          <w:lang w:eastAsia="en-US"/>
          <w14:ligatures w14:val="standardContextual"/>
        </w:rPr>
        <w:t xml:space="preserve">Товаров и работ </w:t>
      </w:r>
      <w:r w:rsidRPr="00D14F95">
        <w:rPr>
          <w:rFonts w:eastAsiaTheme="minorHAnsi"/>
          <w:i/>
          <w:iCs/>
          <w:kern w:val="2"/>
          <w:lang w:eastAsia="en-US"/>
          <w14:ligatures w14:val="standardContextual"/>
        </w:rPr>
        <w:t>в соответствии с Техническим заданием</w:t>
      </w:r>
      <w:r w:rsidR="005841F4" w:rsidRPr="00D14F95">
        <w:rPr>
          <w:rFonts w:eastAsiaTheme="minorHAnsi"/>
          <w:i/>
          <w:iCs/>
          <w:kern w:val="2"/>
          <w:lang w:eastAsia="en-US"/>
          <w14:ligatures w14:val="standardContextual"/>
        </w:rPr>
        <w:t>*</w:t>
      </w:r>
      <w:r w:rsidRPr="00D14F95">
        <w:rPr>
          <w:rFonts w:eastAsiaTheme="minorHAnsi"/>
          <w:i/>
          <w:iCs/>
          <w:kern w:val="2"/>
          <w:lang w:eastAsia="en-US"/>
          <w14:ligatures w14:val="standardContextual"/>
        </w:rPr>
        <w:t>).</w:t>
      </w:r>
    </w:p>
    <w:p w14:paraId="3F554C34" w14:textId="5DA90BE0" w:rsidR="000E7D9B" w:rsidRPr="00D14F95" w:rsidRDefault="004706F9" w:rsidP="000E7D9B">
      <w:pPr>
        <w:ind w:firstLine="567"/>
        <w:jc w:val="both"/>
        <w:rPr>
          <w:rFonts w:eastAsiaTheme="minorHAnsi"/>
          <w:kern w:val="2"/>
          <w:lang w:eastAsia="en-US"/>
          <w14:ligatures w14:val="standardContextual"/>
        </w:rPr>
      </w:pPr>
      <w:r w:rsidRPr="00D14F95">
        <w:rPr>
          <w:rFonts w:eastAsiaTheme="minorHAnsi"/>
          <w:kern w:val="2"/>
          <w:lang w:eastAsia="en-US"/>
          <w14:ligatures w14:val="standardContextual"/>
        </w:rPr>
        <w:t xml:space="preserve">Поставка Товара и выполнение работ </w:t>
      </w:r>
      <w:r w:rsidR="000E7D9B" w:rsidRPr="00D14F95">
        <w:rPr>
          <w:rFonts w:eastAsiaTheme="minorHAnsi"/>
          <w:kern w:val="2"/>
          <w:lang w:eastAsia="en-US"/>
          <w14:ligatures w14:val="standardContextual"/>
        </w:rPr>
        <w:t xml:space="preserve">по Договору </w:t>
      </w:r>
      <w:r w:rsidRPr="00D14F95">
        <w:rPr>
          <w:rFonts w:eastAsiaTheme="minorHAnsi"/>
          <w:kern w:val="2"/>
          <w:lang w:eastAsia="en-US"/>
          <w14:ligatures w14:val="standardContextual"/>
        </w:rPr>
        <w:t xml:space="preserve">выполнены </w:t>
      </w:r>
      <w:r w:rsidR="000E7D9B" w:rsidRPr="00D14F95">
        <w:rPr>
          <w:rFonts w:eastAsiaTheme="minorHAnsi"/>
          <w:kern w:val="2"/>
          <w:lang w:eastAsia="en-US"/>
          <w14:ligatures w14:val="standardContextual"/>
        </w:rPr>
        <w:t>в полном объёме (если не в полном объеме, то указывается частично, по этапу, в соответствии с заявкой, за период и пр.).</w:t>
      </w:r>
    </w:p>
    <w:p w14:paraId="3E1FCA33" w14:textId="77777777" w:rsidR="000E7D9B" w:rsidRPr="00D14F95" w:rsidRDefault="000E7D9B" w:rsidP="000E7D9B">
      <w:pPr>
        <w:ind w:firstLine="567"/>
        <w:jc w:val="both"/>
        <w:rPr>
          <w:rFonts w:eastAsiaTheme="minorHAnsi"/>
          <w:i/>
          <w:iCs/>
          <w:kern w:val="2"/>
          <w:lang w:eastAsia="en-US"/>
          <w14:ligatures w14:val="standardContextual"/>
        </w:rPr>
      </w:pPr>
      <w:r w:rsidRPr="00D14F95">
        <w:rPr>
          <w:rFonts w:eastAsiaTheme="minorHAnsi"/>
          <w:i/>
          <w:iCs/>
          <w:kern w:val="2"/>
          <w:lang w:eastAsia="en-US"/>
          <w14:ligatures w14:val="standardContextual"/>
        </w:rPr>
        <w:t>…………</w:t>
      </w:r>
    </w:p>
    <w:p w14:paraId="649CD7F9" w14:textId="7DE3A5B5" w:rsidR="000E7D9B" w:rsidRPr="00D14F95" w:rsidRDefault="000E7D9B" w:rsidP="000E7D9B">
      <w:pPr>
        <w:ind w:firstLine="567"/>
        <w:jc w:val="both"/>
        <w:rPr>
          <w:rFonts w:eastAsiaTheme="minorHAnsi"/>
          <w:i/>
          <w:iCs/>
          <w:kern w:val="2"/>
          <w:lang w:eastAsia="en-US"/>
          <w14:ligatures w14:val="standardContextual"/>
        </w:rPr>
      </w:pPr>
      <w:r w:rsidRPr="00D14F95">
        <w:rPr>
          <w:rFonts w:eastAsiaTheme="minorHAnsi"/>
          <w:kern w:val="2"/>
          <w:lang w:eastAsia="en-US"/>
          <w14:ligatures w14:val="standardContextual"/>
        </w:rPr>
        <w:t>*</w:t>
      </w:r>
      <w:r w:rsidRPr="00D14F95">
        <w:rPr>
          <w:rFonts w:eastAsiaTheme="minorHAnsi"/>
          <w:i/>
          <w:iCs/>
          <w:kern w:val="2"/>
          <w:lang w:eastAsia="en-US"/>
          <w14:ligatures w14:val="standardContextual"/>
        </w:rPr>
        <w:t xml:space="preserve">В данном разделе после наименования </w:t>
      </w:r>
      <w:r w:rsidR="005841F4" w:rsidRPr="00D14F95">
        <w:rPr>
          <w:rFonts w:eastAsiaTheme="minorHAnsi"/>
          <w:i/>
          <w:iCs/>
          <w:kern w:val="2"/>
          <w:lang w:eastAsia="en-US"/>
          <w14:ligatures w14:val="standardContextual"/>
        </w:rPr>
        <w:t xml:space="preserve">Товара/работ </w:t>
      </w:r>
      <w:r w:rsidRPr="00D14F95">
        <w:rPr>
          <w:rFonts w:eastAsiaTheme="minorHAnsi"/>
          <w:i/>
          <w:iCs/>
          <w:kern w:val="2"/>
          <w:lang w:eastAsia="en-US"/>
          <w14:ligatures w14:val="standardContextual"/>
        </w:rPr>
        <w:t>предоставляется фотофиксация и материалы в отношении конкретно</w:t>
      </w:r>
      <w:r w:rsidR="005841F4" w:rsidRPr="00D14F95">
        <w:rPr>
          <w:rFonts w:eastAsiaTheme="minorHAnsi"/>
          <w:i/>
          <w:iCs/>
          <w:kern w:val="2"/>
          <w:lang w:eastAsia="en-US"/>
          <w14:ligatures w14:val="standardContextual"/>
        </w:rPr>
        <w:t>го Товара/работы</w:t>
      </w:r>
      <w:r w:rsidRPr="00D14F95">
        <w:rPr>
          <w:rFonts w:eastAsiaTheme="minorHAnsi"/>
          <w:i/>
          <w:iCs/>
          <w:kern w:val="2"/>
          <w:lang w:eastAsia="en-US"/>
          <w14:ligatures w14:val="standardContextual"/>
        </w:rPr>
        <w:t>.</w:t>
      </w:r>
    </w:p>
    <w:p w14:paraId="7016564D" w14:textId="3A5733C2" w:rsidR="000E7D9B" w:rsidRPr="00D14F95" w:rsidRDefault="000E7D9B" w:rsidP="000E7D9B">
      <w:pPr>
        <w:ind w:firstLine="567"/>
        <w:jc w:val="both"/>
        <w:rPr>
          <w:rFonts w:eastAsiaTheme="minorHAnsi"/>
          <w:i/>
          <w:iCs/>
          <w:kern w:val="2"/>
          <w:lang w:eastAsia="en-US"/>
          <w14:ligatures w14:val="standardContextual"/>
        </w:rPr>
      </w:pPr>
    </w:p>
    <w:p w14:paraId="3E696441" w14:textId="6C37F617" w:rsidR="008C44E3" w:rsidRPr="00D14F95" w:rsidRDefault="008C44E3" w:rsidP="000E7D9B">
      <w:pPr>
        <w:ind w:firstLine="567"/>
        <w:jc w:val="both"/>
        <w:rPr>
          <w:rFonts w:eastAsiaTheme="minorHAnsi"/>
          <w:i/>
          <w:iCs/>
          <w:kern w:val="2"/>
          <w:lang w:eastAsia="en-US"/>
          <w14:ligatures w14:val="standardContextual"/>
        </w:rPr>
      </w:pPr>
    </w:p>
    <w:p w14:paraId="39E8C073" w14:textId="312BCB6D" w:rsidR="008C44E3" w:rsidRPr="00D14F95" w:rsidRDefault="008C44E3" w:rsidP="000E7D9B">
      <w:pPr>
        <w:ind w:firstLine="567"/>
        <w:jc w:val="both"/>
        <w:rPr>
          <w:rFonts w:eastAsiaTheme="minorHAnsi"/>
          <w:i/>
          <w:iCs/>
          <w:kern w:val="2"/>
          <w:lang w:eastAsia="en-US"/>
          <w14:ligatures w14:val="standardContextual"/>
        </w:rPr>
      </w:pPr>
    </w:p>
    <w:p w14:paraId="7827F1A8" w14:textId="77777777" w:rsidR="008C44E3" w:rsidRPr="00D14F95" w:rsidRDefault="008C44E3" w:rsidP="000E7D9B">
      <w:pPr>
        <w:ind w:firstLine="567"/>
        <w:jc w:val="both"/>
        <w:rPr>
          <w:rFonts w:eastAsiaTheme="minorHAnsi"/>
          <w:i/>
          <w:iCs/>
          <w:kern w:val="2"/>
          <w:lang w:eastAsia="en-US"/>
          <w14:ligatures w14:val="standardContextual"/>
        </w:rPr>
      </w:pPr>
    </w:p>
    <w:p w14:paraId="1716C285" w14:textId="13D39B32" w:rsidR="008C44E3" w:rsidRPr="00D14F95" w:rsidRDefault="008C44E3" w:rsidP="008C44E3">
      <w:pPr>
        <w:jc w:val="center"/>
        <w:rPr>
          <w:bCs/>
          <w:lang w:eastAsia="ru-RU"/>
        </w:rPr>
      </w:pPr>
      <w:r w:rsidRPr="00D14F95">
        <w:rPr>
          <w:bCs/>
          <w:lang w:eastAsia="ru-RU"/>
        </w:rPr>
        <w:t>Форму Отчета согласовываем:</w:t>
      </w:r>
    </w:p>
    <w:p w14:paraId="5F311678" w14:textId="77777777" w:rsidR="008C44E3" w:rsidRPr="00D14F95" w:rsidRDefault="008C44E3" w:rsidP="008C44E3">
      <w:pPr>
        <w:ind w:left="567"/>
        <w:jc w:val="center"/>
        <w:rPr>
          <w:bCs/>
          <w:lang w:eastAsia="ru-RU"/>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8C44E3" w:rsidRPr="00D14F95" w14:paraId="4568E93C" w14:textId="77777777" w:rsidTr="00DD1963">
        <w:tc>
          <w:tcPr>
            <w:tcW w:w="4786" w:type="dxa"/>
            <w:shd w:val="clear" w:color="auto" w:fill="FFFFFF"/>
            <w:tcMar>
              <w:top w:w="0" w:type="dxa"/>
              <w:left w:w="45" w:type="dxa"/>
              <w:bottom w:w="0" w:type="dxa"/>
              <w:right w:w="45" w:type="dxa"/>
            </w:tcMar>
          </w:tcPr>
          <w:p w14:paraId="7937F599" w14:textId="77777777" w:rsidR="008C44E3" w:rsidRPr="00D14F95" w:rsidRDefault="008C44E3" w:rsidP="00DD1963">
            <w:pPr>
              <w:shd w:val="clear" w:color="auto" w:fill="FFFFFF"/>
              <w:ind w:left="95"/>
              <w:rPr>
                <w:rFonts w:eastAsia="ヒラギノ角ゴ Pro W3"/>
                <w:b/>
                <w:lang w:eastAsia="ru-RU"/>
              </w:rPr>
            </w:pPr>
            <w:r w:rsidRPr="00D14F95">
              <w:rPr>
                <w:rFonts w:eastAsia="ヒラギノ角ゴ Pro W3"/>
                <w:b/>
                <w:lang w:eastAsia="ru-RU"/>
              </w:rPr>
              <w:t>Заказчик:</w:t>
            </w:r>
          </w:p>
          <w:p w14:paraId="72D5E005" w14:textId="77777777" w:rsidR="008C44E3" w:rsidRPr="00D14F95" w:rsidRDefault="008C44E3" w:rsidP="00DD1963">
            <w:pPr>
              <w:shd w:val="clear" w:color="auto" w:fill="FFFFFF"/>
              <w:ind w:left="95"/>
              <w:rPr>
                <w:rFonts w:eastAsia="ヒラギノ角ゴ Pro W3"/>
                <w:b/>
                <w:i/>
                <w:iCs/>
                <w:lang w:eastAsia="ru-RU"/>
              </w:rPr>
            </w:pPr>
            <w:r w:rsidRPr="00D14F95">
              <w:rPr>
                <w:rFonts w:eastAsia="ヒラギノ角ゴ Pro W3"/>
                <w:bCs/>
                <w:i/>
                <w:iCs/>
                <w:lang w:eastAsia="ru-RU"/>
              </w:rPr>
              <w:t>(должность)</w:t>
            </w:r>
          </w:p>
        </w:tc>
        <w:tc>
          <w:tcPr>
            <w:tcW w:w="4853" w:type="dxa"/>
            <w:shd w:val="clear" w:color="auto" w:fill="FFFFFF"/>
            <w:tcMar>
              <w:top w:w="0" w:type="dxa"/>
              <w:left w:w="45" w:type="dxa"/>
              <w:bottom w:w="0" w:type="dxa"/>
              <w:right w:w="45" w:type="dxa"/>
            </w:tcMar>
          </w:tcPr>
          <w:p w14:paraId="12002052" w14:textId="3696F6F2" w:rsidR="008C44E3" w:rsidRPr="00D14F95" w:rsidRDefault="00DC3A8E" w:rsidP="00DD1963">
            <w:pPr>
              <w:shd w:val="clear" w:color="auto" w:fill="FFFFFF"/>
              <w:ind w:left="95"/>
              <w:rPr>
                <w:b/>
                <w:bCs/>
                <w:lang w:eastAsia="ru-RU"/>
              </w:rPr>
            </w:pPr>
            <w:r w:rsidRPr="00D14F95">
              <w:rPr>
                <w:b/>
                <w:bCs/>
                <w:lang w:eastAsia="ru-RU"/>
              </w:rPr>
              <w:t>Поставщик</w:t>
            </w:r>
            <w:r w:rsidR="008C44E3" w:rsidRPr="00D14F95">
              <w:rPr>
                <w:b/>
                <w:bCs/>
                <w:lang w:eastAsia="ru-RU"/>
              </w:rPr>
              <w:t>:</w:t>
            </w:r>
          </w:p>
          <w:p w14:paraId="29E4B10C" w14:textId="77777777" w:rsidR="008C44E3" w:rsidRPr="00D14F95" w:rsidRDefault="008C44E3" w:rsidP="00DD1963">
            <w:pPr>
              <w:shd w:val="clear" w:color="auto" w:fill="FFFFFF"/>
              <w:ind w:left="95"/>
              <w:rPr>
                <w:bCs/>
                <w:i/>
                <w:iCs/>
                <w:lang w:eastAsia="ru-RU"/>
              </w:rPr>
            </w:pPr>
            <w:r w:rsidRPr="00D14F95">
              <w:rPr>
                <w:rFonts w:eastAsia="ヒラギノ角ゴ Pro W3"/>
                <w:bCs/>
                <w:i/>
                <w:iCs/>
                <w:lang w:eastAsia="ru-RU"/>
              </w:rPr>
              <w:t>(должность)</w:t>
            </w:r>
          </w:p>
        </w:tc>
      </w:tr>
      <w:tr w:rsidR="008C44E3" w:rsidRPr="005B2AF7" w14:paraId="54AAAC88" w14:textId="77777777" w:rsidTr="00DD1963">
        <w:tc>
          <w:tcPr>
            <w:tcW w:w="4786" w:type="dxa"/>
            <w:shd w:val="clear" w:color="auto" w:fill="FFFFFF"/>
            <w:tcMar>
              <w:top w:w="0" w:type="dxa"/>
              <w:left w:w="45" w:type="dxa"/>
              <w:bottom w:w="0" w:type="dxa"/>
              <w:right w:w="45" w:type="dxa"/>
            </w:tcMar>
          </w:tcPr>
          <w:p w14:paraId="64C86E66" w14:textId="77777777" w:rsidR="008C44E3" w:rsidRPr="00D14F95" w:rsidRDefault="008C44E3" w:rsidP="00DD1963">
            <w:pPr>
              <w:shd w:val="clear" w:color="auto" w:fill="FFFFFF"/>
              <w:ind w:left="95"/>
              <w:rPr>
                <w:b/>
                <w:bCs/>
                <w:lang w:eastAsia="ru-RU"/>
              </w:rPr>
            </w:pPr>
            <w:r w:rsidRPr="00D14F95">
              <w:rPr>
                <w:bCs/>
                <w:lang w:eastAsia="ru-RU"/>
              </w:rPr>
              <w:t xml:space="preserve">_________________/____________ / </w:t>
            </w:r>
          </w:p>
          <w:p w14:paraId="78402375" w14:textId="77777777" w:rsidR="008C44E3" w:rsidRPr="00D14F95" w:rsidRDefault="008C44E3" w:rsidP="00DD1963">
            <w:pPr>
              <w:shd w:val="clear" w:color="auto" w:fill="FFFFFF"/>
              <w:ind w:left="95"/>
              <w:rPr>
                <w:bCs/>
                <w:lang w:eastAsia="ru-RU"/>
              </w:rPr>
            </w:pPr>
            <w:r w:rsidRPr="00D14F95">
              <w:rPr>
                <w:bCs/>
                <w:lang w:eastAsia="ru-RU"/>
              </w:rPr>
              <w:t>М.П.</w:t>
            </w:r>
          </w:p>
        </w:tc>
        <w:tc>
          <w:tcPr>
            <w:tcW w:w="4853" w:type="dxa"/>
            <w:shd w:val="clear" w:color="auto" w:fill="FFFFFF"/>
            <w:tcMar>
              <w:top w:w="0" w:type="dxa"/>
              <w:left w:w="45" w:type="dxa"/>
              <w:bottom w:w="0" w:type="dxa"/>
              <w:right w:w="45" w:type="dxa"/>
            </w:tcMar>
          </w:tcPr>
          <w:p w14:paraId="4F9D28A1" w14:textId="77777777" w:rsidR="008C44E3" w:rsidRPr="00D14F95" w:rsidRDefault="008C44E3" w:rsidP="00DD1963">
            <w:pPr>
              <w:shd w:val="clear" w:color="auto" w:fill="FFFFFF"/>
              <w:ind w:left="95"/>
              <w:rPr>
                <w:b/>
                <w:bCs/>
                <w:lang w:eastAsia="ru-RU"/>
              </w:rPr>
            </w:pPr>
            <w:r w:rsidRPr="00D14F95">
              <w:rPr>
                <w:bCs/>
                <w:lang w:eastAsia="ru-RU"/>
              </w:rPr>
              <w:t>_________________/___________ /</w:t>
            </w:r>
          </w:p>
          <w:p w14:paraId="5B2C7C55" w14:textId="77777777" w:rsidR="008C44E3" w:rsidRPr="00D14F95" w:rsidRDefault="008C44E3" w:rsidP="00DD1963">
            <w:pPr>
              <w:shd w:val="clear" w:color="auto" w:fill="FFFFFF"/>
              <w:ind w:left="95"/>
              <w:rPr>
                <w:bCs/>
                <w:lang w:eastAsia="ru-RU"/>
              </w:rPr>
            </w:pPr>
            <w:r w:rsidRPr="00D14F95">
              <w:rPr>
                <w:bCs/>
                <w:lang w:eastAsia="ru-RU"/>
              </w:rPr>
              <w:t>М.П.</w:t>
            </w:r>
          </w:p>
        </w:tc>
      </w:tr>
    </w:tbl>
    <w:p w14:paraId="0B17614B" w14:textId="48938C55" w:rsidR="003E7EFC" w:rsidRPr="000E7D9B" w:rsidDel="00AE76FF" w:rsidRDefault="003E7EFC" w:rsidP="000E7D9B">
      <w:pPr>
        <w:rPr>
          <w:del w:id="7" w:author="Анатолий Головастов" w:date="2025-12-05T14:05:00Z"/>
          <w:lang w:eastAsia="ru-RU"/>
        </w:rPr>
      </w:pPr>
    </w:p>
    <w:p w14:paraId="29474503" w14:textId="78523D68" w:rsidR="00C51609" w:rsidRPr="00C51609" w:rsidRDefault="002F6A7A">
      <w:del w:id="8" w:author="Анатолий Головастов" w:date="2025-12-05T14:05:00Z">
        <w:r w:rsidDel="00AE76FF">
          <w:rPr>
            <w:noProof/>
          </w:rPr>
          <w:drawing>
            <wp:anchor distT="0" distB="0" distL="114300" distR="114300" simplePos="0" relativeHeight="251659264" behindDoc="0" locked="0" layoutInCell="1" allowOverlap="1" wp14:anchorId="0E3FC83B" wp14:editId="466026F9">
              <wp:simplePos x="0" y="0"/>
              <wp:positionH relativeFrom="page">
                <wp:posOffset>3927475</wp:posOffset>
              </wp:positionH>
              <wp:positionV relativeFrom="page">
                <wp:posOffset>8445096</wp:posOffset>
              </wp:positionV>
              <wp:extent cx="2340000" cy="612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r:embed="rId14"/>
                      <a:srcRect/>
                      <a:stretch>
                        <a:fillRect/>
                      </a:stretch>
                    </pic:blipFill>
                    <pic:spPr bwMode="auto">
                      <a:xfrm>
                        <a:off x="0" y="0"/>
                        <a:ext cx="2340000" cy="612000"/>
                      </a:xfrm>
                      <a:prstGeom prst="rect">
                        <a:avLst/>
                      </a:prstGeom>
                      <a:noFill/>
                      <a:ln w="9525">
                        <a:noFill/>
                        <a:miter lim="800000"/>
                        <a:headEnd/>
                        <a:tailEnd/>
                      </a:ln>
                    </pic:spPr>
                  </pic:pic>
                </a:graphicData>
              </a:graphic>
            </wp:anchor>
          </w:drawing>
        </w:r>
      </w:del>
    </w:p>
    <w:sectPr w:rsidR="00C51609" w:rsidRPr="00C51609" w:rsidSect="00E3556A">
      <w:pgSz w:w="11906" w:h="16838"/>
      <w:pgMar w:top="709" w:right="85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291962" w14:textId="77777777" w:rsidR="00122E83" w:rsidRDefault="00122E83">
      <w:r>
        <w:separator/>
      </w:r>
    </w:p>
  </w:endnote>
  <w:endnote w:type="continuationSeparator" w:id="0">
    <w:p w14:paraId="43982AEB" w14:textId="77777777" w:rsidR="00122E83" w:rsidRDefault="00122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ヒラギノ角ゴ Pro W3">
    <w:altName w:val="MS Mincho"/>
    <w:charset w:val="4E"/>
    <w:family w:val="auto"/>
    <w:pitch w:val="variable"/>
    <w:sig w:usb0="E00002FF" w:usb1="7AC7FFFF" w:usb2="00000012" w:usb3="00000000" w:csb0="0002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49BBD" w14:textId="77777777" w:rsidR="00DD1963" w:rsidRDefault="00DD1963">
    <w:pPr>
      <w:pStyle w:val="ae"/>
      <w:tabs>
        <w:tab w:val="right" w:pos="104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E9552" w14:textId="77777777" w:rsidR="008C25C4" w:rsidRDefault="008C25C4">
    <w:pPr>
      <w:pStyle w:val="a8"/>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9DB19" w14:textId="77777777" w:rsidR="008C25C4" w:rsidRDefault="008C25C4">
    <w:pPr>
      <w:pStyle w:val="a8"/>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BDFE8" w14:textId="05E26B41" w:rsidR="00A84649" w:rsidRDefault="00A84649">
    <w:pPr>
      <w:pStyle w:val="ae"/>
      <w:tabs>
        <w:tab w:val="right" w:pos="104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5A10B" w14:textId="77777777" w:rsidR="00122E83" w:rsidRDefault="00122E83">
      <w:r>
        <w:separator/>
      </w:r>
    </w:p>
  </w:footnote>
  <w:footnote w:type="continuationSeparator" w:id="0">
    <w:p w14:paraId="7B6AC565" w14:textId="77777777" w:rsidR="00122E83" w:rsidRDefault="00122E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C3309BFE"/>
    <w:name w:val="WW8Num2"/>
    <w:lvl w:ilvl="0">
      <w:start w:val="1"/>
      <w:numFmt w:val="decimal"/>
      <w:lvlText w:val="%1."/>
      <w:lvlJc w:val="left"/>
      <w:pPr>
        <w:tabs>
          <w:tab w:val="num" w:pos="720"/>
        </w:tabs>
        <w:ind w:left="794" w:hanging="437"/>
      </w:pPr>
      <w:rPr>
        <w:rFonts w:hint="default"/>
        <w:b/>
      </w:rPr>
    </w:lvl>
    <w:lvl w:ilvl="1">
      <w:start w:val="2"/>
      <w:numFmt w:val="decimal"/>
      <w:lvlText w:val="2.%2."/>
      <w:lvlJc w:val="left"/>
      <w:pPr>
        <w:tabs>
          <w:tab w:val="num" w:pos="1147"/>
        </w:tabs>
        <w:ind w:left="1147" w:hanging="437"/>
      </w:pPr>
      <w:rPr>
        <w:rFonts w:ascii="Times New Roman" w:hAnsi="Times New Roman" w:cs="Times New Roman" w:hint="default"/>
        <w:b/>
        <w:bCs/>
        <w:sz w:val="24"/>
        <w:szCs w:val="24"/>
      </w:rPr>
    </w:lvl>
    <w:lvl w:ilvl="2">
      <w:start w:val="1"/>
      <w:numFmt w:val="decimal"/>
      <w:lvlText w:val="%1.%2.%3."/>
      <w:lvlJc w:val="left"/>
      <w:pPr>
        <w:tabs>
          <w:tab w:val="num" w:pos="720"/>
        </w:tabs>
        <w:ind w:left="794" w:hanging="437"/>
      </w:pPr>
      <w:rPr>
        <w:rFonts w:hint="default"/>
      </w:rPr>
    </w:lvl>
    <w:lvl w:ilvl="3">
      <w:start w:val="1"/>
      <w:numFmt w:val="decimal"/>
      <w:lvlText w:val="%1.%2.%3.%4."/>
      <w:lvlJc w:val="left"/>
      <w:pPr>
        <w:tabs>
          <w:tab w:val="num" w:pos="720"/>
        </w:tabs>
        <w:ind w:left="794" w:hanging="437"/>
      </w:pPr>
      <w:rPr>
        <w:rFonts w:hint="default"/>
      </w:rPr>
    </w:lvl>
    <w:lvl w:ilvl="4">
      <w:start w:val="1"/>
      <w:numFmt w:val="decimal"/>
      <w:lvlText w:val="%1.%2.%3.%4.%5."/>
      <w:lvlJc w:val="left"/>
      <w:pPr>
        <w:tabs>
          <w:tab w:val="num" w:pos="720"/>
        </w:tabs>
        <w:ind w:left="794" w:hanging="437"/>
      </w:pPr>
      <w:rPr>
        <w:rFonts w:hint="default"/>
      </w:rPr>
    </w:lvl>
    <w:lvl w:ilvl="5">
      <w:start w:val="1"/>
      <w:numFmt w:val="decimal"/>
      <w:lvlText w:val="%1.%2.%3.%4.%5.%6."/>
      <w:lvlJc w:val="left"/>
      <w:pPr>
        <w:tabs>
          <w:tab w:val="num" w:pos="720"/>
        </w:tabs>
        <w:ind w:left="794" w:hanging="437"/>
      </w:pPr>
      <w:rPr>
        <w:rFonts w:hint="default"/>
      </w:rPr>
    </w:lvl>
    <w:lvl w:ilvl="6">
      <w:start w:val="1"/>
      <w:numFmt w:val="decimal"/>
      <w:lvlText w:val="%1.%2.%3.%4.%5.%6.%7."/>
      <w:lvlJc w:val="left"/>
      <w:pPr>
        <w:tabs>
          <w:tab w:val="num" w:pos="720"/>
        </w:tabs>
        <w:ind w:left="794" w:hanging="437"/>
      </w:pPr>
      <w:rPr>
        <w:rFonts w:hint="default"/>
      </w:rPr>
    </w:lvl>
    <w:lvl w:ilvl="7">
      <w:start w:val="1"/>
      <w:numFmt w:val="decimal"/>
      <w:lvlText w:val="%1.%2.%3.%4.%5.%6.%7.%8."/>
      <w:lvlJc w:val="left"/>
      <w:pPr>
        <w:tabs>
          <w:tab w:val="num" w:pos="720"/>
        </w:tabs>
        <w:ind w:left="794" w:hanging="437"/>
      </w:pPr>
      <w:rPr>
        <w:rFonts w:hint="default"/>
      </w:rPr>
    </w:lvl>
    <w:lvl w:ilvl="8">
      <w:start w:val="1"/>
      <w:numFmt w:val="decimal"/>
      <w:lvlText w:val="%1.%2.%3.%4.%5.%6.%7.%8.%9."/>
      <w:lvlJc w:val="left"/>
      <w:pPr>
        <w:tabs>
          <w:tab w:val="num" w:pos="720"/>
        </w:tabs>
        <w:ind w:left="794" w:hanging="437"/>
      </w:pPr>
      <w:rPr>
        <w:rFonts w:hint="default"/>
      </w:rPr>
    </w:lvl>
  </w:abstractNum>
  <w:abstractNum w:abstractNumId="2" w15:restartNumberingAfterBreak="0">
    <w:nsid w:val="00000003"/>
    <w:multiLevelType w:val="multilevel"/>
    <w:tmpl w:val="DA3264CE"/>
    <w:name w:val="WW8Num3"/>
    <w:lvl w:ilvl="0">
      <w:start w:val="3"/>
      <w:numFmt w:val="none"/>
      <w:suff w:val="nothing"/>
      <w:lvlText w:val="5."/>
      <w:lvlJc w:val="left"/>
      <w:pPr>
        <w:tabs>
          <w:tab w:val="num" w:pos="0"/>
        </w:tabs>
        <w:ind w:left="794" w:hanging="437"/>
      </w:pPr>
      <w:rPr>
        <w:rFonts w:ascii="Symbol" w:hAnsi="Symbol" w:cs="Symbol"/>
      </w:rPr>
    </w:lvl>
    <w:lvl w:ilvl="1">
      <w:start w:val="1"/>
      <w:numFmt w:val="decimal"/>
      <w:lvlText w:val="6.%2"/>
      <w:lvlJc w:val="left"/>
      <w:pPr>
        <w:tabs>
          <w:tab w:val="num" w:pos="794"/>
        </w:tabs>
        <w:ind w:left="794" w:hanging="437"/>
      </w:pPr>
      <w:rPr>
        <w:rFonts w:ascii="Times New Roman" w:hAnsi="Times New Roman" w:cs="Times New Roman" w:hint="default"/>
        <w:b/>
        <w:bCs/>
        <w:sz w:val="20"/>
        <w:szCs w:val="20"/>
      </w:rPr>
    </w:lvl>
    <w:lvl w:ilvl="2">
      <w:start w:val="1"/>
      <w:numFmt w:val="decimal"/>
      <w:lvlText w:val="....%2.%3."/>
      <w:lvlJc w:val="left"/>
      <w:pPr>
        <w:tabs>
          <w:tab w:val="num" w:pos="720"/>
        </w:tabs>
        <w:ind w:left="794" w:hanging="437"/>
      </w:pPr>
      <w:rPr>
        <w:rFonts w:ascii="Wingdings" w:hAnsi="Wingdings" w:cs="Wingdings"/>
      </w:r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3" w15:restartNumberingAfterBreak="0">
    <w:nsid w:val="00000004"/>
    <w:multiLevelType w:val="multilevel"/>
    <w:tmpl w:val="00000004"/>
    <w:name w:val="WW8Num4"/>
    <w:lvl w:ilvl="0">
      <w:start w:val="3"/>
      <w:numFmt w:val="none"/>
      <w:suff w:val="nothing"/>
      <w:lvlText w:val="5."/>
      <w:lvlJc w:val="left"/>
      <w:pPr>
        <w:tabs>
          <w:tab w:val="num" w:pos="0"/>
        </w:tabs>
        <w:ind w:left="794" w:hanging="437"/>
      </w:pPr>
    </w:lvl>
    <w:lvl w:ilvl="1">
      <w:start w:val="1"/>
      <w:numFmt w:val="decimal"/>
      <w:lvlText w:val="8.%2"/>
      <w:lvlJc w:val="left"/>
      <w:pPr>
        <w:tabs>
          <w:tab w:val="num" w:pos="794"/>
        </w:tabs>
        <w:ind w:left="794" w:hanging="437"/>
      </w:pPr>
      <w:rPr>
        <w:b/>
        <w:bCs/>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4" w15:restartNumberingAfterBreak="0">
    <w:nsid w:val="00000005"/>
    <w:multiLevelType w:val="multilevel"/>
    <w:tmpl w:val="00000005"/>
    <w:name w:val="WW8Num5"/>
    <w:lvl w:ilvl="0">
      <w:start w:val="3"/>
      <w:numFmt w:val="none"/>
      <w:suff w:val="nothing"/>
      <w:lvlText w:val="5."/>
      <w:lvlJc w:val="left"/>
      <w:pPr>
        <w:tabs>
          <w:tab w:val="num" w:pos="0"/>
        </w:tabs>
        <w:ind w:left="794" w:hanging="437"/>
      </w:pPr>
    </w:lvl>
    <w:lvl w:ilvl="1">
      <w:start w:val="1"/>
      <w:numFmt w:val="decimal"/>
      <w:lvlText w:val="9.%2"/>
      <w:lvlJc w:val="left"/>
      <w:pPr>
        <w:tabs>
          <w:tab w:val="num" w:pos="794"/>
        </w:tabs>
        <w:ind w:left="794" w:hanging="437"/>
      </w:pPr>
      <w:rPr>
        <w:b/>
        <w:bCs/>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5" w15:restartNumberingAfterBreak="0">
    <w:nsid w:val="00000006"/>
    <w:multiLevelType w:val="multilevel"/>
    <w:tmpl w:val="FF1C7584"/>
    <w:name w:val="WW8Num6"/>
    <w:lvl w:ilvl="0">
      <w:start w:val="3"/>
      <w:numFmt w:val="none"/>
      <w:suff w:val="nothing"/>
      <w:lvlText w:val="5."/>
      <w:lvlJc w:val="left"/>
      <w:pPr>
        <w:tabs>
          <w:tab w:val="num" w:pos="0"/>
        </w:tabs>
        <w:ind w:left="794" w:hanging="437"/>
      </w:pPr>
    </w:lvl>
    <w:lvl w:ilvl="1">
      <w:start w:val="1"/>
      <w:numFmt w:val="decimal"/>
      <w:lvlText w:val="11.%2"/>
      <w:lvlJc w:val="left"/>
      <w:pPr>
        <w:tabs>
          <w:tab w:val="num" w:pos="794"/>
        </w:tabs>
        <w:ind w:left="794" w:hanging="437"/>
      </w:pPr>
      <w:rPr>
        <w:b/>
        <w:sz w:val="18"/>
        <w:szCs w:val="18"/>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6" w15:restartNumberingAfterBreak="0">
    <w:nsid w:val="00000007"/>
    <w:multiLevelType w:val="multilevel"/>
    <w:tmpl w:val="00000007"/>
    <w:name w:val="WW8Num7"/>
    <w:lvl w:ilvl="0">
      <w:start w:val="3"/>
      <w:numFmt w:val="none"/>
      <w:suff w:val="nothing"/>
      <w:lvlText w:val="5."/>
      <w:lvlJc w:val="left"/>
      <w:pPr>
        <w:tabs>
          <w:tab w:val="num" w:pos="0"/>
        </w:tabs>
        <w:ind w:left="794" w:hanging="437"/>
      </w:pPr>
    </w:lvl>
    <w:lvl w:ilvl="1">
      <w:start w:val="1"/>
      <w:numFmt w:val="decimal"/>
      <w:lvlText w:val="4.%2"/>
      <w:lvlJc w:val="left"/>
      <w:pPr>
        <w:tabs>
          <w:tab w:val="num" w:pos="794"/>
        </w:tabs>
        <w:ind w:left="794" w:hanging="437"/>
      </w:pPr>
      <w:rPr>
        <w:b/>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7" w15:restartNumberingAfterBreak="0">
    <w:nsid w:val="00000008"/>
    <w:multiLevelType w:val="multilevel"/>
    <w:tmpl w:val="00000008"/>
    <w:name w:val="WW8Num8"/>
    <w:lvl w:ilvl="0">
      <w:start w:val="3"/>
      <w:numFmt w:val="none"/>
      <w:suff w:val="nothing"/>
      <w:lvlText w:val="5."/>
      <w:lvlJc w:val="left"/>
      <w:pPr>
        <w:tabs>
          <w:tab w:val="num" w:pos="0"/>
        </w:tabs>
        <w:ind w:left="794" w:hanging="437"/>
      </w:pPr>
    </w:lvl>
    <w:lvl w:ilvl="1">
      <w:start w:val="1"/>
      <w:numFmt w:val="decimal"/>
      <w:lvlText w:val="5.%2"/>
      <w:lvlJc w:val="left"/>
      <w:pPr>
        <w:tabs>
          <w:tab w:val="num" w:pos="794"/>
        </w:tabs>
        <w:ind w:left="794" w:hanging="437"/>
      </w:pPr>
      <w:rPr>
        <w:b/>
        <w:bCs/>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8" w15:restartNumberingAfterBreak="0">
    <w:nsid w:val="00000009"/>
    <w:multiLevelType w:val="multilevel"/>
    <w:tmpl w:val="00000009"/>
    <w:name w:val="WW8Num9"/>
    <w:lvl w:ilvl="0">
      <w:start w:val="3"/>
      <w:numFmt w:val="none"/>
      <w:suff w:val="nothing"/>
      <w:lvlText w:val="5."/>
      <w:lvlJc w:val="left"/>
      <w:pPr>
        <w:tabs>
          <w:tab w:val="num" w:pos="0"/>
        </w:tabs>
        <w:ind w:left="794" w:hanging="437"/>
      </w:pPr>
    </w:lvl>
    <w:lvl w:ilvl="1">
      <w:start w:val="1"/>
      <w:numFmt w:val="decimal"/>
      <w:lvlText w:val="7.%2"/>
      <w:lvlJc w:val="left"/>
      <w:pPr>
        <w:tabs>
          <w:tab w:val="num" w:pos="794"/>
        </w:tabs>
        <w:ind w:left="794" w:hanging="437"/>
      </w:pPr>
      <w:rPr>
        <w:b/>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9" w15:restartNumberingAfterBreak="0">
    <w:nsid w:val="0000000A"/>
    <w:multiLevelType w:val="multilevel"/>
    <w:tmpl w:val="0000000A"/>
    <w:name w:val="WW8Num10"/>
    <w:lvl w:ilvl="0">
      <w:start w:val="3"/>
      <w:numFmt w:val="none"/>
      <w:suff w:val="nothing"/>
      <w:lvlText w:val="5."/>
      <w:lvlJc w:val="left"/>
      <w:pPr>
        <w:tabs>
          <w:tab w:val="num" w:pos="0"/>
        </w:tabs>
        <w:ind w:left="794" w:hanging="437"/>
      </w:pPr>
    </w:lvl>
    <w:lvl w:ilvl="1">
      <w:start w:val="1"/>
      <w:numFmt w:val="decimal"/>
      <w:lvlText w:val="10. %2"/>
      <w:lvlJc w:val="left"/>
      <w:pPr>
        <w:tabs>
          <w:tab w:val="num" w:pos="794"/>
        </w:tabs>
        <w:ind w:left="794" w:hanging="437"/>
      </w:pPr>
      <w:rPr>
        <w:b/>
        <w:bCs/>
        <w:sz w:val="20"/>
        <w:szCs w:val="20"/>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10" w15:restartNumberingAfterBreak="0">
    <w:nsid w:val="0000000B"/>
    <w:multiLevelType w:val="multilevel"/>
    <w:tmpl w:val="3FF876D4"/>
    <w:name w:val="WW8Num11"/>
    <w:lvl w:ilvl="0">
      <w:start w:val="3"/>
      <w:numFmt w:val="none"/>
      <w:suff w:val="nothing"/>
      <w:lvlText w:val="5."/>
      <w:lvlJc w:val="left"/>
      <w:pPr>
        <w:tabs>
          <w:tab w:val="num" w:pos="0"/>
        </w:tabs>
        <w:ind w:left="794" w:hanging="437"/>
      </w:pPr>
    </w:lvl>
    <w:lvl w:ilvl="1">
      <w:start w:val="2"/>
      <w:numFmt w:val="decimal"/>
      <w:lvlText w:val="11.%2"/>
      <w:lvlJc w:val="left"/>
      <w:pPr>
        <w:tabs>
          <w:tab w:val="num" w:pos="794"/>
        </w:tabs>
        <w:ind w:left="794" w:hanging="437"/>
      </w:pPr>
      <w:rPr>
        <w:rFonts w:eastAsia="Calibri"/>
        <w:b/>
        <w:sz w:val="18"/>
        <w:szCs w:val="18"/>
        <w:lang w:eastAsia="en-US"/>
      </w:rPr>
    </w:lvl>
    <w:lvl w:ilvl="2">
      <w:start w:val="1"/>
      <w:numFmt w:val="decimal"/>
      <w:lvlText w:val="....%2.%3."/>
      <w:lvlJc w:val="left"/>
      <w:pPr>
        <w:tabs>
          <w:tab w:val="num" w:pos="720"/>
        </w:tabs>
        <w:ind w:left="794" w:hanging="437"/>
      </w:pPr>
    </w:lvl>
    <w:lvl w:ilvl="3">
      <w:start w:val="1"/>
      <w:numFmt w:val="decimal"/>
      <w:lvlText w:val="....%2.%3.%4."/>
      <w:lvlJc w:val="left"/>
      <w:pPr>
        <w:tabs>
          <w:tab w:val="num" w:pos="720"/>
        </w:tabs>
        <w:ind w:left="794" w:hanging="437"/>
      </w:pPr>
    </w:lvl>
    <w:lvl w:ilvl="4">
      <w:start w:val="1"/>
      <w:numFmt w:val="decimal"/>
      <w:lvlText w:val="....%2.%3.%4.%5."/>
      <w:lvlJc w:val="left"/>
      <w:pPr>
        <w:tabs>
          <w:tab w:val="num" w:pos="720"/>
        </w:tabs>
        <w:ind w:left="794" w:hanging="437"/>
      </w:pPr>
    </w:lvl>
    <w:lvl w:ilvl="5">
      <w:start w:val="1"/>
      <w:numFmt w:val="decimal"/>
      <w:lvlText w:val="....%2.%3.%4.%5.%6."/>
      <w:lvlJc w:val="left"/>
      <w:pPr>
        <w:tabs>
          <w:tab w:val="num" w:pos="720"/>
        </w:tabs>
        <w:ind w:left="794" w:hanging="437"/>
      </w:pPr>
    </w:lvl>
    <w:lvl w:ilvl="6">
      <w:start w:val="1"/>
      <w:numFmt w:val="decimal"/>
      <w:lvlText w:val="....%2.%3.%4.%5.%6.%7."/>
      <w:lvlJc w:val="left"/>
      <w:pPr>
        <w:tabs>
          <w:tab w:val="num" w:pos="720"/>
        </w:tabs>
        <w:ind w:left="794" w:hanging="437"/>
      </w:pPr>
    </w:lvl>
    <w:lvl w:ilvl="7">
      <w:start w:val="1"/>
      <w:numFmt w:val="decimal"/>
      <w:lvlText w:val="....%2.%3.%4.%5.%6.%7.%8."/>
      <w:lvlJc w:val="left"/>
      <w:pPr>
        <w:tabs>
          <w:tab w:val="num" w:pos="720"/>
        </w:tabs>
        <w:ind w:left="794" w:hanging="437"/>
      </w:pPr>
    </w:lvl>
    <w:lvl w:ilvl="8">
      <w:start w:val="1"/>
      <w:numFmt w:val="decimal"/>
      <w:lvlText w:val="....%2.%3.%4.%5.%6.%7.%8.%9."/>
      <w:lvlJc w:val="left"/>
      <w:pPr>
        <w:tabs>
          <w:tab w:val="num" w:pos="720"/>
        </w:tabs>
        <w:ind w:left="794" w:hanging="437"/>
      </w:pPr>
    </w:lvl>
  </w:abstractNum>
  <w:abstractNum w:abstractNumId="11"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E4A671C"/>
    <w:multiLevelType w:val="multilevel"/>
    <w:tmpl w:val="2E62C49E"/>
    <w:lvl w:ilvl="0">
      <w:start w:val="2"/>
      <w:numFmt w:val="decimal"/>
      <w:lvlText w:val="%1"/>
      <w:lvlJc w:val="left"/>
      <w:pPr>
        <w:ind w:left="192" w:hanging="180"/>
      </w:pPr>
      <w:rPr>
        <w:rFonts w:ascii="Times New Roman" w:eastAsia="Times New Roman" w:hAnsi="Times New Roman" w:cs="Times New Roman" w:hint="default"/>
        <w:b/>
        <w:bCs/>
        <w:i w:val="0"/>
        <w:iCs w:val="0"/>
        <w:spacing w:val="0"/>
        <w:w w:val="83"/>
        <w:sz w:val="24"/>
        <w:szCs w:val="24"/>
        <w:u w:val="single" w:color="000000"/>
        <w:lang w:val="ru-RU" w:eastAsia="en-US" w:bidi="ar-SA"/>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12" w:hanging="729"/>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713" w:hanging="729"/>
      </w:pPr>
      <w:rPr>
        <w:rFonts w:hint="default"/>
        <w:lang w:val="ru-RU" w:eastAsia="en-US" w:bidi="ar-SA"/>
      </w:rPr>
    </w:lvl>
    <w:lvl w:ilvl="4">
      <w:numFmt w:val="bullet"/>
      <w:lvlText w:val="•"/>
      <w:lvlJc w:val="left"/>
      <w:pPr>
        <w:ind w:left="2986" w:hanging="729"/>
      </w:pPr>
      <w:rPr>
        <w:rFonts w:hint="default"/>
        <w:lang w:val="ru-RU" w:eastAsia="en-US" w:bidi="ar-SA"/>
      </w:rPr>
    </w:lvl>
    <w:lvl w:ilvl="5">
      <w:numFmt w:val="bullet"/>
      <w:lvlText w:val="•"/>
      <w:lvlJc w:val="left"/>
      <w:pPr>
        <w:ind w:left="4259" w:hanging="729"/>
      </w:pPr>
      <w:rPr>
        <w:rFonts w:hint="default"/>
        <w:lang w:val="ru-RU" w:eastAsia="en-US" w:bidi="ar-SA"/>
      </w:rPr>
    </w:lvl>
    <w:lvl w:ilvl="6">
      <w:numFmt w:val="bullet"/>
      <w:lvlText w:val="•"/>
      <w:lvlJc w:val="left"/>
      <w:pPr>
        <w:ind w:left="5533" w:hanging="729"/>
      </w:pPr>
      <w:rPr>
        <w:rFonts w:hint="default"/>
        <w:lang w:val="ru-RU" w:eastAsia="en-US" w:bidi="ar-SA"/>
      </w:rPr>
    </w:lvl>
    <w:lvl w:ilvl="7">
      <w:numFmt w:val="bullet"/>
      <w:lvlText w:val="•"/>
      <w:lvlJc w:val="left"/>
      <w:pPr>
        <w:ind w:left="6806" w:hanging="729"/>
      </w:pPr>
      <w:rPr>
        <w:rFonts w:hint="default"/>
        <w:lang w:val="ru-RU" w:eastAsia="en-US" w:bidi="ar-SA"/>
      </w:rPr>
    </w:lvl>
    <w:lvl w:ilvl="8">
      <w:numFmt w:val="bullet"/>
      <w:lvlText w:val="•"/>
      <w:lvlJc w:val="left"/>
      <w:pPr>
        <w:ind w:left="8079" w:hanging="729"/>
      </w:pPr>
      <w:rPr>
        <w:rFonts w:hint="default"/>
        <w:lang w:val="ru-RU" w:eastAsia="en-US" w:bidi="ar-SA"/>
      </w:rPr>
    </w:lvl>
  </w:abstractNum>
  <w:abstractNum w:abstractNumId="13" w15:restartNumberingAfterBreak="0">
    <w:nsid w:val="15B3222C"/>
    <w:multiLevelType w:val="multilevel"/>
    <w:tmpl w:val="38A8E23A"/>
    <w:lvl w:ilvl="0">
      <w:start w:val="1"/>
      <w:numFmt w:val="decimal"/>
      <w:lvlText w:val="%1."/>
      <w:lvlJc w:val="left"/>
      <w:pPr>
        <w:ind w:left="465" w:hanging="465"/>
      </w:pPr>
      <w:rPr>
        <w:rFonts w:hint="default"/>
        <w:b w:val="0"/>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16B00959"/>
    <w:multiLevelType w:val="multilevel"/>
    <w:tmpl w:val="5302DB2C"/>
    <w:lvl w:ilvl="0">
      <w:start w:val="2"/>
      <w:numFmt w:val="decimal"/>
      <w:lvlText w:val="%1"/>
      <w:lvlJc w:val="left"/>
      <w:pPr>
        <w:ind w:left="140" w:hanging="442"/>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start w:val="1"/>
      <w:numFmt w:val="decimal"/>
      <w:suff w:val="space"/>
      <w:lvlText w:val="%1.%2.%3"/>
      <w:lvlJc w:val="left"/>
      <w:pPr>
        <w:ind w:left="0" w:firstLine="0"/>
      </w:pPr>
      <w:rPr>
        <w:rFonts w:ascii="Times New Roman" w:eastAsia="Times New Roman" w:hAnsi="Times New Roman" w:cs="Times New Roman" w:hint="default"/>
        <w:w w:val="100"/>
        <w:sz w:val="24"/>
        <w:szCs w:val="24"/>
      </w:rPr>
    </w:lvl>
    <w:lvl w:ilvl="3">
      <w:numFmt w:val="bullet"/>
      <w:lvlText w:val="•"/>
      <w:lvlJc w:val="left"/>
      <w:pPr>
        <w:ind w:left="3002" w:hanging="630"/>
      </w:pPr>
      <w:rPr>
        <w:rFonts w:hint="default"/>
      </w:rPr>
    </w:lvl>
    <w:lvl w:ilvl="4">
      <w:numFmt w:val="bullet"/>
      <w:lvlText w:val="•"/>
      <w:lvlJc w:val="left"/>
      <w:pPr>
        <w:ind w:left="4113" w:hanging="630"/>
      </w:pPr>
      <w:rPr>
        <w:rFonts w:hint="default"/>
      </w:rPr>
    </w:lvl>
    <w:lvl w:ilvl="5">
      <w:numFmt w:val="bullet"/>
      <w:lvlText w:val="•"/>
      <w:lvlJc w:val="left"/>
      <w:pPr>
        <w:ind w:left="5224" w:hanging="630"/>
      </w:pPr>
      <w:rPr>
        <w:rFonts w:hint="default"/>
      </w:rPr>
    </w:lvl>
    <w:lvl w:ilvl="6">
      <w:numFmt w:val="bullet"/>
      <w:lvlText w:val="•"/>
      <w:lvlJc w:val="left"/>
      <w:pPr>
        <w:ind w:left="6335" w:hanging="630"/>
      </w:pPr>
      <w:rPr>
        <w:rFonts w:hint="default"/>
      </w:rPr>
    </w:lvl>
    <w:lvl w:ilvl="7">
      <w:numFmt w:val="bullet"/>
      <w:lvlText w:val="•"/>
      <w:lvlJc w:val="left"/>
      <w:pPr>
        <w:ind w:left="7446" w:hanging="630"/>
      </w:pPr>
      <w:rPr>
        <w:rFonts w:hint="default"/>
      </w:rPr>
    </w:lvl>
    <w:lvl w:ilvl="8">
      <w:numFmt w:val="bullet"/>
      <w:lvlText w:val="•"/>
      <w:lvlJc w:val="left"/>
      <w:pPr>
        <w:ind w:left="8557" w:hanging="630"/>
      </w:pPr>
      <w:rPr>
        <w:rFonts w:hint="default"/>
      </w:rPr>
    </w:lvl>
  </w:abstractNum>
  <w:abstractNum w:abstractNumId="15" w15:restartNumberingAfterBreak="0">
    <w:nsid w:val="1A7F3F46"/>
    <w:multiLevelType w:val="hybridMultilevel"/>
    <w:tmpl w:val="4ADE8AEA"/>
    <w:name w:val="WW8Num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5B1840"/>
    <w:multiLevelType w:val="hybridMultilevel"/>
    <w:tmpl w:val="382C6222"/>
    <w:lvl w:ilvl="0" w:tplc="358E1B36">
      <w:numFmt w:val="bullet"/>
      <w:suff w:val="space"/>
      <w:lvlText w:val="-"/>
      <w:lvlJc w:val="left"/>
      <w:pPr>
        <w:ind w:left="0" w:firstLine="0"/>
      </w:pPr>
      <w:rPr>
        <w:rFonts w:ascii="Times New Roman" w:eastAsia="Times New Roman" w:hAnsi="Times New Roman" w:cs="Times New Roman" w:hint="default"/>
        <w:b w:val="0"/>
        <w:bCs w:val="0"/>
        <w:i w:val="0"/>
        <w:iCs w:val="0"/>
        <w:spacing w:val="0"/>
        <w:w w:val="100"/>
        <w:sz w:val="24"/>
        <w:szCs w:val="24"/>
        <w:lang w:val="ru-RU" w:eastAsia="en-US" w:bidi="ar-SA"/>
      </w:rPr>
    </w:lvl>
    <w:lvl w:ilvl="1" w:tplc="D954E724">
      <w:numFmt w:val="bullet"/>
      <w:lvlText w:val="•"/>
      <w:lvlJc w:val="left"/>
      <w:pPr>
        <w:ind w:left="1080" w:hanging="150"/>
      </w:pPr>
      <w:rPr>
        <w:rFonts w:hint="default"/>
        <w:lang w:val="ru-RU" w:eastAsia="en-US" w:bidi="ar-SA"/>
      </w:rPr>
    </w:lvl>
    <w:lvl w:ilvl="2" w:tplc="D4E86E5E">
      <w:numFmt w:val="bullet"/>
      <w:lvlText w:val="•"/>
      <w:lvlJc w:val="left"/>
      <w:pPr>
        <w:ind w:left="2141" w:hanging="150"/>
      </w:pPr>
      <w:rPr>
        <w:rFonts w:hint="default"/>
        <w:lang w:val="ru-RU" w:eastAsia="en-US" w:bidi="ar-SA"/>
      </w:rPr>
    </w:lvl>
    <w:lvl w:ilvl="3" w:tplc="8E221D24">
      <w:numFmt w:val="bullet"/>
      <w:lvlText w:val="•"/>
      <w:lvlJc w:val="left"/>
      <w:pPr>
        <w:ind w:left="3201" w:hanging="150"/>
      </w:pPr>
      <w:rPr>
        <w:rFonts w:hint="default"/>
        <w:lang w:val="ru-RU" w:eastAsia="en-US" w:bidi="ar-SA"/>
      </w:rPr>
    </w:lvl>
    <w:lvl w:ilvl="4" w:tplc="53C05A24">
      <w:numFmt w:val="bullet"/>
      <w:lvlText w:val="•"/>
      <w:lvlJc w:val="left"/>
      <w:pPr>
        <w:ind w:left="4262" w:hanging="150"/>
      </w:pPr>
      <w:rPr>
        <w:rFonts w:hint="default"/>
        <w:lang w:val="ru-RU" w:eastAsia="en-US" w:bidi="ar-SA"/>
      </w:rPr>
    </w:lvl>
    <w:lvl w:ilvl="5" w:tplc="6C86C34C">
      <w:numFmt w:val="bullet"/>
      <w:lvlText w:val="•"/>
      <w:lvlJc w:val="left"/>
      <w:pPr>
        <w:ind w:left="5323" w:hanging="150"/>
      </w:pPr>
      <w:rPr>
        <w:rFonts w:hint="default"/>
        <w:lang w:val="ru-RU" w:eastAsia="en-US" w:bidi="ar-SA"/>
      </w:rPr>
    </w:lvl>
    <w:lvl w:ilvl="6" w:tplc="B84E06C0">
      <w:numFmt w:val="bullet"/>
      <w:lvlText w:val="•"/>
      <w:lvlJc w:val="left"/>
      <w:pPr>
        <w:ind w:left="6383" w:hanging="150"/>
      </w:pPr>
      <w:rPr>
        <w:rFonts w:hint="default"/>
        <w:lang w:val="ru-RU" w:eastAsia="en-US" w:bidi="ar-SA"/>
      </w:rPr>
    </w:lvl>
    <w:lvl w:ilvl="7" w:tplc="30C2FD38">
      <w:numFmt w:val="bullet"/>
      <w:lvlText w:val="•"/>
      <w:lvlJc w:val="left"/>
      <w:pPr>
        <w:ind w:left="7444" w:hanging="150"/>
      </w:pPr>
      <w:rPr>
        <w:rFonts w:hint="default"/>
        <w:lang w:val="ru-RU" w:eastAsia="en-US" w:bidi="ar-SA"/>
      </w:rPr>
    </w:lvl>
    <w:lvl w:ilvl="8" w:tplc="DCBA4F1E">
      <w:numFmt w:val="bullet"/>
      <w:lvlText w:val="•"/>
      <w:lvlJc w:val="left"/>
      <w:pPr>
        <w:ind w:left="8504" w:hanging="150"/>
      </w:pPr>
      <w:rPr>
        <w:rFonts w:hint="default"/>
        <w:lang w:val="ru-RU" w:eastAsia="en-US" w:bidi="ar-SA"/>
      </w:rPr>
    </w:lvl>
  </w:abstractNum>
  <w:abstractNum w:abstractNumId="17" w15:restartNumberingAfterBreak="0">
    <w:nsid w:val="28697C3B"/>
    <w:multiLevelType w:val="hybridMultilevel"/>
    <w:tmpl w:val="C498B574"/>
    <w:lvl w:ilvl="0" w:tplc="6DD040D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D363D7"/>
    <w:multiLevelType w:val="hybridMultilevel"/>
    <w:tmpl w:val="DA7EC90A"/>
    <w:lvl w:ilvl="0" w:tplc="02888522">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29DE6D9F"/>
    <w:multiLevelType w:val="multilevel"/>
    <w:tmpl w:val="74F41382"/>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sz w:val="20"/>
        <w:szCs w:val="2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0" w15:restartNumberingAfterBreak="0">
    <w:nsid w:val="3A34183A"/>
    <w:multiLevelType w:val="hybridMultilevel"/>
    <w:tmpl w:val="EDD8F834"/>
    <w:lvl w:ilvl="0" w:tplc="BA1C65DA">
      <w:numFmt w:val="bullet"/>
      <w:suff w:val="space"/>
      <w:lvlText w:val="-"/>
      <w:lvlJc w:val="left"/>
      <w:pPr>
        <w:ind w:left="0" w:firstLine="0"/>
      </w:pPr>
      <w:rPr>
        <w:rFonts w:ascii="Times New Roman" w:eastAsia="Times New Roman" w:hAnsi="Times New Roman" w:cs="Times New Roman" w:hint="default"/>
        <w:w w:val="100"/>
        <w:sz w:val="24"/>
        <w:szCs w:val="24"/>
      </w:rPr>
    </w:lvl>
    <w:lvl w:ilvl="1" w:tplc="8F425760">
      <w:numFmt w:val="bullet"/>
      <w:lvlText w:val="•"/>
      <w:lvlJc w:val="left"/>
      <w:pPr>
        <w:ind w:left="1162" w:hanging="281"/>
      </w:pPr>
      <w:rPr>
        <w:rFonts w:hint="default"/>
      </w:rPr>
    </w:lvl>
    <w:lvl w:ilvl="2" w:tplc="830CEF46">
      <w:numFmt w:val="bullet"/>
      <w:lvlText w:val="•"/>
      <w:lvlJc w:val="left"/>
      <w:pPr>
        <w:ind w:left="2224" w:hanging="281"/>
      </w:pPr>
      <w:rPr>
        <w:rFonts w:hint="default"/>
      </w:rPr>
    </w:lvl>
    <w:lvl w:ilvl="3" w:tplc="D3EA7762">
      <w:numFmt w:val="bullet"/>
      <w:lvlText w:val="•"/>
      <w:lvlJc w:val="left"/>
      <w:pPr>
        <w:ind w:left="3286" w:hanging="281"/>
      </w:pPr>
      <w:rPr>
        <w:rFonts w:hint="default"/>
      </w:rPr>
    </w:lvl>
    <w:lvl w:ilvl="4" w:tplc="8D58D52A">
      <w:numFmt w:val="bullet"/>
      <w:lvlText w:val="•"/>
      <w:lvlJc w:val="left"/>
      <w:pPr>
        <w:ind w:left="4348" w:hanging="281"/>
      </w:pPr>
      <w:rPr>
        <w:rFonts w:hint="default"/>
      </w:rPr>
    </w:lvl>
    <w:lvl w:ilvl="5" w:tplc="4864BC50">
      <w:numFmt w:val="bullet"/>
      <w:lvlText w:val="•"/>
      <w:lvlJc w:val="left"/>
      <w:pPr>
        <w:ind w:left="5410" w:hanging="281"/>
      </w:pPr>
      <w:rPr>
        <w:rFonts w:hint="default"/>
      </w:rPr>
    </w:lvl>
    <w:lvl w:ilvl="6" w:tplc="E1E6AF6C">
      <w:numFmt w:val="bullet"/>
      <w:lvlText w:val="•"/>
      <w:lvlJc w:val="left"/>
      <w:pPr>
        <w:ind w:left="6472" w:hanging="281"/>
      </w:pPr>
      <w:rPr>
        <w:rFonts w:hint="default"/>
      </w:rPr>
    </w:lvl>
    <w:lvl w:ilvl="7" w:tplc="49D02588">
      <w:numFmt w:val="bullet"/>
      <w:lvlText w:val="•"/>
      <w:lvlJc w:val="left"/>
      <w:pPr>
        <w:ind w:left="7534" w:hanging="281"/>
      </w:pPr>
      <w:rPr>
        <w:rFonts w:hint="default"/>
      </w:rPr>
    </w:lvl>
    <w:lvl w:ilvl="8" w:tplc="3232285A">
      <w:numFmt w:val="bullet"/>
      <w:lvlText w:val="•"/>
      <w:lvlJc w:val="left"/>
      <w:pPr>
        <w:ind w:left="8596" w:hanging="281"/>
      </w:pPr>
      <w:rPr>
        <w:rFonts w:hint="default"/>
      </w:rPr>
    </w:lvl>
  </w:abstractNum>
  <w:abstractNum w:abstractNumId="21" w15:restartNumberingAfterBreak="0">
    <w:nsid w:val="3BB4193C"/>
    <w:multiLevelType w:val="multilevel"/>
    <w:tmpl w:val="21C85C18"/>
    <w:lvl w:ilvl="0">
      <w:start w:val="3"/>
      <w:numFmt w:val="decimal"/>
      <w:suff w:val="space"/>
      <w:lvlText w:val="%1"/>
      <w:lvlJc w:val="left"/>
      <w:pPr>
        <w:ind w:left="0" w:firstLine="0"/>
      </w:pPr>
      <w:rPr>
        <w:rFonts w:ascii="Times New Roman" w:eastAsia="Times New Roman" w:hAnsi="Times New Roman" w:cs="Times New Roman" w:hint="default"/>
        <w:b/>
        <w:bCs/>
        <w:w w:val="100"/>
        <w:sz w:val="24"/>
        <w:szCs w:val="24"/>
        <w:u w:val="single" w:color="000000"/>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numFmt w:val="bullet"/>
      <w:lvlText w:val="•"/>
      <w:lvlJc w:val="left"/>
      <w:pPr>
        <w:ind w:left="1440" w:hanging="375"/>
      </w:pPr>
      <w:rPr>
        <w:rFonts w:hint="default"/>
      </w:rPr>
    </w:lvl>
    <w:lvl w:ilvl="3">
      <w:numFmt w:val="bullet"/>
      <w:lvlText w:val="•"/>
      <w:lvlJc w:val="left"/>
      <w:pPr>
        <w:ind w:left="2600" w:hanging="375"/>
      </w:pPr>
      <w:rPr>
        <w:rFonts w:hint="default"/>
      </w:rPr>
    </w:lvl>
    <w:lvl w:ilvl="4">
      <w:numFmt w:val="bullet"/>
      <w:lvlText w:val="•"/>
      <w:lvlJc w:val="left"/>
      <w:pPr>
        <w:ind w:left="3760" w:hanging="375"/>
      </w:pPr>
      <w:rPr>
        <w:rFonts w:hint="default"/>
      </w:rPr>
    </w:lvl>
    <w:lvl w:ilvl="5">
      <w:numFmt w:val="bullet"/>
      <w:lvlText w:val="•"/>
      <w:lvlJc w:val="left"/>
      <w:pPr>
        <w:ind w:left="4920" w:hanging="375"/>
      </w:pPr>
      <w:rPr>
        <w:rFonts w:hint="default"/>
      </w:rPr>
    </w:lvl>
    <w:lvl w:ilvl="6">
      <w:numFmt w:val="bullet"/>
      <w:lvlText w:val="•"/>
      <w:lvlJc w:val="left"/>
      <w:pPr>
        <w:ind w:left="6080" w:hanging="375"/>
      </w:pPr>
      <w:rPr>
        <w:rFonts w:hint="default"/>
      </w:rPr>
    </w:lvl>
    <w:lvl w:ilvl="7">
      <w:numFmt w:val="bullet"/>
      <w:lvlText w:val="•"/>
      <w:lvlJc w:val="left"/>
      <w:pPr>
        <w:ind w:left="7240" w:hanging="375"/>
      </w:pPr>
      <w:rPr>
        <w:rFonts w:hint="default"/>
      </w:rPr>
    </w:lvl>
    <w:lvl w:ilvl="8">
      <w:numFmt w:val="bullet"/>
      <w:lvlText w:val="•"/>
      <w:lvlJc w:val="left"/>
      <w:pPr>
        <w:ind w:left="8400" w:hanging="375"/>
      </w:pPr>
      <w:rPr>
        <w:rFonts w:hint="default"/>
      </w:rPr>
    </w:lvl>
  </w:abstractNum>
  <w:abstractNum w:abstractNumId="22" w15:restartNumberingAfterBreak="0">
    <w:nsid w:val="427E2FA7"/>
    <w:multiLevelType w:val="multilevel"/>
    <w:tmpl w:val="987C65B6"/>
    <w:lvl w:ilvl="0">
      <w:start w:val="1"/>
      <w:numFmt w:val="decimal"/>
      <w:lvlText w:val="%1."/>
      <w:lvlJc w:val="left"/>
      <w:pPr>
        <w:tabs>
          <w:tab w:val="num" w:pos="4897"/>
        </w:tabs>
        <w:ind w:left="4897" w:hanging="360"/>
      </w:pPr>
      <w:rPr>
        <w:rFonts w:hint="default"/>
      </w:rPr>
    </w:lvl>
    <w:lvl w:ilvl="1">
      <w:start w:val="1"/>
      <w:numFmt w:val="decimal"/>
      <w:isLgl/>
      <w:lvlText w:val="2.%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3" w15:restartNumberingAfterBreak="0">
    <w:nsid w:val="43960ECB"/>
    <w:multiLevelType w:val="multilevel"/>
    <w:tmpl w:val="BB66AD6C"/>
    <w:lvl w:ilvl="0">
      <w:start w:val="1"/>
      <w:numFmt w:val="decimal"/>
      <w:suff w:val="space"/>
      <w:lvlText w:val="%1"/>
      <w:lvlJc w:val="left"/>
      <w:pPr>
        <w:ind w:left="0" w:firstLine="0"/>
      </w:pPr>
      <w:rPr>
        <w:rFonts w:ascii="Times New Roman" w:eastAsia="Times New Roman" w:hAnsi="Times New Roman" w:cs="Times New Roman" w:hint="default"/>
        <w:b/>
        <w:bCs/>
        <w:w w:val="100"/>
        <w:sz w:val="24"/>
        <w:szCs w:val="24"/>
        <w:u w:val="single" w:color="000000"/>
      </w:rPr>
    </w:lvl>
    <w:lvl w:ilvl="1">
      <w:start w:val="1"/>
      <w:numFmt w:val="decimal"/>
      <w:suff w:val="space"/>
      <w:lvlText w:val="%1.%2"/>
      <w:lvlJc w:val="left"/>
      <w:pPr>
        <w:ind w:left="0" w:firstLine="0"/>
      </w:pPr>
      <w:rPr>
        <w:rFonts w:ascii="Times New Roman" w:eastAsia="Times New Roman" w:hAnsi="Times New Roman" w:cs="Times New Roman" w:hint="default"/>
        <w:w w:val="100"/>
        <w:sz w:val="24"/>
        <w:szCs w:val="24"/>
      </w:rPr>
    </w:lvl>
    <w:lvl w:ilvl="2">
      <w:numFmt w:val="bullet"/>
      <w:lvlText w:val="•"/>
      <w:lvlJc w:val="left"/>
      <w:pPr>
        <w:ind w:left="460" w:hanging="360"/>
      </w:pPr>
      <w:rPr>
        <w:rFonts w:hint="default"/>
      </w:rPr>
    </w:lvl>
    <w:lvl w:ilvl="3">
      <w:numFmt w:val="bullet"/>
      <w:lvlText w:val="•"/>
      <w:lvlJc w:val="left"/>
      <w:pPr>
        <w:ind w:left="840" w:hanging="360"/>
      </w:pPr>
      <w:rPr>
        <w:rFonts w:hint="default"/>
      </w:rPr>
    </w:lvl>
    <w:lvl w:ilvl="4">
      <w:numFmt w:val="bullet"/>
      <w:lvlText w:val="•"/>
      <w:lvlJc w:val="left"/>
      <w:pPr>
        <w:ind w:left="2251" w:hanging="360"/>
      </w:pPr>
      <w:rPr>
        <w:rFonts w:hint="default"/>
      </w:rPr>
    </w:lvl>
    <w:lvl w:ilvl="5">
      <w:numFmt w:val="bullet"/>
      <w:lvlText w:val="•"/>
      <w:lvlJc w:val="left"/>
      <w:pPr>
        <w:ind w:left="3662" w:hanging="360"/>
      </w:pPr>
      <w:rPr>
        <w:rFonts w:hint="default"/>
      </w:rPr>
    </w:lvl>
    <w:lvl w:ilvl="6">
      <w:numFmt w:val="bullet"/>
      <w:lvlText w:val="•"/>
      <w:lvlJc w:val="left"/>
      <w:pPr>
        <w:ind w:left="5074" w:hanging="360"/>
      </w:pPr>
      <w:rPr>
        <w:rFonts w:hint="default"/>
      </w:rPr>
    </w:lvl>
    <w:lvl w:ilvl="7">
      <w:numFmt w:val="bullet"/>
      <w:lvlText w:val="•"/>
      <w:lvlJc w:val="left"/>
      <w:pPr>
        <w:ind w:left="6485" w:hanging="360"/>
      </w:pPr>
      <w:rPr>
        <w:rFonts w:hint="default"/>
      </w:rPr>
    </w:lvl>
    <w:lvl w:ilvl="8">
      <w:numFmt w:val="bullet"/>
      <w:lvlText w:val="•"/>
      <w:lvlJc w:val="left"/>
      <w:pPr>
        <w:ind w:left="7897" w:hanging="360"/>
      </w:pPr>
      <w:rPr>
        <w:rFonts w:hint="default"/>
      </w:rPr>
    </w:lvl>
  </w:abstractNum>
  <w:abstractNum w:abstractNumId="24" w15:restartNumberingAfterBreak="0">
    <w:nsid w:val="45156DD9"/>
    <w:multiLevelType w:val="multilevel"/>
    <w:tmpl w:val="42AAD27E"/>
    <w:lvl w:ilvl="0">
      <w:start w:val="8"/>
      <w:numFmt w:val="decimal"/>
      <w:lvlText w:val="%1"/>
      <w:lvlJc w:val="left"/>
      <w:pPr>
        <w:ind w:left="560" w:hanging="42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w w:val="100"/>
        <w:sz w:val="24"/>
        <w:szCs w:val="24"/>
      </w:rPr>
    </w:lvl>
    <w:lvl w:ilvl="2">
      <w:start w:val="1"/>
      <w:numFmt w:val="decimal"/>
      <w:suff w:val="space"/>
      <w:lvlText w:val="%1.%2.%3"/>
      <w:lvlJc w:val="left"/>
      <w:pPr>
        <w:ind w:left="0" w:firstLine="0"/>
      </w:pPr>
      <w:rPr>
        <w:rFonts w:ascii="Times New Roman" w:eastAsia="Times New Roman" w:hAnsi="Times New Roman" w:cs="Times New Roman" w:hint="default"/>
        <w:spacing w:val="0"/>
        <w:w w:val="100"/>
        <w:sz w:val="24"/>
        <w:szCs w:val="24"/>
      </w:rPr>
    </w:lvl>
    <w:lvl w:ilvl="3">
      <w:start w:val="1"/>
      <w:numFmt w:val="decimal"/>
      <w:suff w:val="space"/>
      <w:lvlText w:val="%1.%2.%3.%4"/>
      <w:lvlJc w:val="left"/>
      <w:pPr>
        <w:ind w:left="0" w:firstLine="0"/>
      </w:pPr>
      <w:rPr>
        <w:rFonts w:ascii="Times New Roman" w:eastAsia="Times New Roman" w:hAnsi="Times New Roman" w:cs="Times New Roman" w:hint="default"/>
        <w:spacing w:val="0"/>
        <w:w w:val="100"/>
        <w:sz w:val="24"/>
        <w:szCs w:val="24"/>
      </w:rPr>
    </w:lvl>
    <w:lvl w:ilvl="4">
      <w:numFmt w:val="bullet"/>
      <w:lvlText w:val="•"/>
      <w:lvlJc w:val="left"/>
      <w:pPr>
        <w:ind w:left="3966" w:hanging="894"/>
      </w:pPr>
      <w:rPr>
        <w:rFonts w:hint="default"/>
      </w:rPr>
    </w:lvl>
    <w:lvl w:ilvl="5">
      <w:numFmt w:val="bullet"/>
      <w:lvlText w:val="•"/>
      <w:lvlJc w:val="left"/>
      <w:pPr>
        <w:ind w:left="5102" w:hanging="894"/>
      </w:pPr>
      <w:rPr>
        <w:rFonts w:hint="default"/>
      </w:rPr>
    </w:lvl>
    <w:lvl w:ilvl="6">
      <w:numFmt w:val="bullet"/>
      <w:lvlText w:val="•"/>
      <w:lvlJc w:val="left"/>
      <w:pPr>
        <w:ind w:left="6237" w:hanging="894"/>
      </w:pPr>
      <w:rPr>
        <w:rFonts w:hint="default"/>
      </w:rPr>
    </w:lvl>
    <w:lvl w:ilvl="7">
      <w:numFmt w:val="bullet"/>
      <w:lvlText w:val="•"/>
      <w:lvlJc w:val="left"/>
      <w:pPr>
        <w:ind w:left="7373" w:hanging="894"/>
      </w:pPr>
      <w:rPr>
        <w:rFonts w:hint="default"/>
      </w:rPr>
    </w:lvl>
    <w:lvl w:ilvl="8">
      <w:numFmt w:val="bullet"/>
      <w:lvlText w:val="•"/>
      <w:lvlJc w:val="left"/>
      <w:pPr>
        <w:ind w:left="8508" w:hanging="894"/>
      </w:pPr>
      <w:rPr>
        <w:rFonts w:hint="default"/>
      </w:rPr>
    </w:lvl>
  </w:abstractNum>
  <w:abstractNum w:abstractNumId="25" w15:restartNumberingAfterBreak="0">
    <w:nsid w:val="4D185EF8"/>
    <w:multiLevelType w:val="multilevel"/>
    <w:tmpl w:val="9176D794"/>
    <w:lvl w:ilvl="0">
      <w:start w:val="7"/>
      <w:numFmt w:val="decimal"/>
      <w:lvlText w:val="%1"/>
      <w:lvlJc w:val="left"/>
      <w:pPr>
        <w:ind w:left="375" w:hanging="375"/>
      </w:pPr>
      <w:rPr>
        <w:rFonts w:hint="default"/>
      </w:rPr>
    </w:lvl>
    <w:lvl w:ilvl="1">
      <w:start w:val="1"/>
      <w:numFmt w:val="decimal"/>
      <w:lvlText w:val="%1.%2"/>
      <w:lvlJc w:val="left"/>
      <w:pPr>
        <w:ind w:left="8314" w:hanging="375"/>
      </w:pPr>
      <w:rPr>
        <w:rFonts w:hint="default"/>
        <w:b/>
        <w:sz w:val="20"/>
        <w:szCs w:val="18"/>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26" w15:restartNumberingAfterBreak="0">
    <w:nsid w:val="4E083E75"/>
    <w:multiLevelType w:val="hybridMultilevel"/>
    <w:tmpl w:val="C5607354"/>
    <w:lvl w:ilvl="0" w:tplc="EB1C28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1672FFF"/>
    <w:multiLevelType w:val="multilevel"/>
    <w:tmpl w:val="3CB2F3BC"/>
    <w:lvl w:ilvl="0">
      <w:start w:val="11"/>
      <w:numFmt w:val="decimal"/>
      <w:lvlText w:val="%1"/>
      <w:lvlJc w:val="left"/>
      <w:pPr>
        <w:ind w:left="420" w:hanging="420"/>
      </w:pPr>
      <w:rPr>
        <w:rFonts w:hint="default"/>
      </w:rPr>
    </w:lvl>
    <w:lvl w:ilvl="1">
      <w:start w:val="3"/>
      <w:numFmt w:val="decimal"/>
      <w:lvlText w:val="%1.%2"/>
      <w:lvlJc w:val="left"/>
      <w:pPr>
        <w:ind w:left="777" w:hanging="420"/>
      </w:pPr>
      <w:rPr>
        <w:rFonts w:hint="default"/>
        <w:b/>
        <w:sz w:val="20"/>
        <w:szCs w:val="2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8" w15:restartNumberingAfterBreak="0">
    <w:nsid w:val="53855305"/>
    <w:multiLevelType w:val="hybridMultilevel"/>
    <w:tmpl w:val="8F4272EC"/>
    <w:lvl w:ilvl="0" w:tplc="1BDE8D92">
      <w:numFmt w:val="bullet"/>
      <w:suff w:val="space"/>
      <w:lvlText w:val="-"/>
      <w:lvlJc w:val="left"/>
      <w:pPr>
        <w:ind w:left="0" w:firstLine="0"/>
      </w:pPr>
      <w:rPr>
        <w:rFonts w:ascii="Times New Roman" w:eastAsia="Times New Roman" w:hAnsi="Times New Roman" w:cs="Times New Roman" w:hint="default"/>
        <w:b w:val="0"/>
        <w:bCs w:val="0"/>
        <w:i w:val="0"/>
        <w:iCs w:val="0"/>
        <w:spacing w:val="0"/>
        <w:w w:val="100"/>
        <w:sz w:val="24"/>
        <w:szCs w:val="24"/>
        <w:lang w:val="ru-RU" w:eastAsia="en-US" w:bidi="ar-SA"/>
      </w:rPr>
    </w:lvl>
    <w:lvl w:ilvl="1" w:tplc="ABFEDF7A">
      <w:numFmt w:val="bullet"/>
      <w:lvlText w:val="•"/>
      <w:lvlJc w:val="left"/>
      <w:pPr>
        <w:ind w:left="1206" w:hanging="140"/>
      </w:pPr>
      <w:rPr>
        <w:rFonts w:hint="default"/>
        <w:lang w:val="ru-RU" w:eastAsia="en-US" w:bidi="ar-SA"/>
      </w:rPr>
    </w:lvl>
    <w:lvl w:ilvl="2" w:tplc="E36EABA6">
      <w:numFmt w:val="bullet"/>
      <w:lvlText w:val="•"/>
      <w:lvlJc w:val="left"/>
      <w:pPr>
        <w:ind w:left="2253" w:hanging="140"/>
      </w:pPr>
      <w:rPr>
        <w:rFonts w:hint="default"/>
        <w:lang w:val="ru-RU" w:eastAsia="en-US" w:bidi="ar-SA"/>
      </w:rPr>
    </w:lvl>
    <w:lvl w:ilvl="3" w:tplc="870C6E7E">
      <w:numFmt w:val="bullet"/>
      <w:lvlText w:val="•"/>
      <w:lvlJc w:val="left"/>
      <w:pPr>
        <w:ind w:left="3299" w:hanging="140"/>
      </w:pPr>
      <w:rPr>
        <w:rFonts w:hint="default"/>
        <w:lang w:val="ru-RU" w:eastAsia="en-US" w:bidi="ar-SA"/>
      </w:rPr>
    </w:lvl>
    <w:lvl w:ilvl="4" w:tplc="49A2511A">
      <w:numFmt w:val="bullet"/>
      <w:lvlText w:val="•"/>
      <w:lvlJc w:val="left"/>
      <w:pPr>
        <w:ind w:left="4346" w:hanging="140"/>
      </w:pPr>
      <w:rPr>
        <w:rFonts w:hint="default"/>
        <w:lang w:val="ru-RU" w:eastAsia="en-US" w:bidi="ar-SA"/>
      </w:rPr>
    </w:lvl>
    <w:lvl w:ilvl="5" w:tplc="AA9EFEB4">
      <w:numFmt w:val="bullet"/>
      <w:lvlText w:val="•"/>
      <w:lvlJc w:val="left"/>
      <w:pPr>
        <w:ind w:left="5393" w:hanging="140"/>
      </w:pPr>
      <w:rPr>
        <w:rFonts w:hint="default"/>
        <w:lang w:val="ru-RU" w:eastAsia="en-US" w:bidi="ar-SA"/>
      </w:rPr>
    </w:lvl>
    <w:lvl w:ilvl="6" w:tplc="C550395C">
      <w:numFmt w:val="bullet"/>
      <w:lvlText w:val="•"/>
      <w:lvlJc w:val="left"/>
      <w:pPr>
        <w:ind w:left="6439" w:hanging="140"/>
      </w:pPr>
      <w:rPr>
        <w:rFonts w:hint="default"/>
        <w:lang w:val="ru-RU" w:eastAsia="en-US" w:bidi="ar-SA"/>
      </w:rPr>
    </w:lvl>
    <w:lvl w:ilvl="7" w:tplc="ECB8F3A2">
      <w:numFmt w:val="bullet"/>
      <w:lvlText w:val="•"/>
      <w:lvlJc w:val="left"/>
      <w:pPr>
        <w:ind w:left="7486" w:hanging="140"/>
      </w:pPr>
      <w:rPr>
        <w:rFonts w:hint="default"/>
        <w:lang w:val="ru-RU" w:eastAsia="en-US" w:bidi="ar-SA"/>
      </w:rPr>
    </w:lvl>
    <w:lvl w:ilvl="8" w:tplc="3064DDA8">
      <w:numFmt w:val="bullet"/>
      <w:lvlText w:val="•"/>
      <w:lvlJc w:val="left"/>
      <w:pPr>
        <w:ind w:left="8532" w:hanging="140"/>
      </w:pPr>
      <w:rPr>
        <w:rFonts w:hint="default"/>
        <w:lang w:val="ru-RU" w:eastAsia="en-US" w:bidi="ar-SA"/>
      </w:rPr>
    </w:lvl>
  </w:abstractNum>
  <w:abstractNum w:abstractNumId="29" w15:restartNumberingAfterBreak="0">
    <w:nsid w:val="564F60A4"/>
    <w:multiLevelType w:val="hybridMultilevel"/>
    <w:tmpl w:val="A1085F68"/>
    <w:lvl w:ilvl="0" w:tplc="344CA606">
      <w:start w:val="1"/>
      <w:numFmt w:val="bullet"/>
      <w:suff w:val="space"/>
      <w:lvlText w:val=""/>
      <w:lvlJc w:val="left"/>
      <w:pPr>
        <w:ind w:left="0" w:firstLine="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5A547EF7"/>
    <w:multiLevelType w:val="multilevel"/>
    <w:tmpl w:val="E52089F0"/>
    <w:lvl w:ilvl="0">
      <w:start w:val="10"/>
      <w:numFmt w:val="decimal"/>
      <w:lvlText w:val="%1"/>
      <w:lvlJc w:val="left"/>
      <w:pPr>
        <w:ind w:left="420" w:hanging="420"/>
      </w:pPr>
      <w:rPr>
        <w:rFonts w:hint="default"/>
      </w:rPr>
    </w:lvl>
    <w:lvl w:ilvl="1">
      <w:start w:val="1"/>
      <w:numFmt w:val="decimal"/>
      <w:lvlText w:val="%1.%2"/>
      <w:lvlJc w:val="left"/>
      <w:pPr>
        <w:ind w:left="777" w:hanging="420"/>
      </w:pPr>
      <w:rPr>
        <w:rFonts w:hint="default"/>
        <w:b/>
        <w:sz w:val="20"/>
        <w:szCs w:val="2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1" w15:restartNumberingAfterBreak="0">
    <w:nsid w:val="5A7B6E58"/>
    <w:multiLevelType w:val="multilevel"/>
    <w:tmpl w:val="E52089F0"/>
    <w:lvl w:ilvl="0">
      <w:start w:val="10"/>
      <w:numFmt w:val="decimal"/>
      <w:lvlText w:val="%1"/>
      <w:lvlJc w:val="left"/>
      <w:pPr>
        <w:ind w:left="420" w:hanging="420"/>
      </w:pPr>
      <w:rPr>
        <w:rFonts w:hint="default"/>
      </w:rPr>
    </w:lvl>
    <w:lvl w:ilvl="1">
      <w:start w:val="1"/>
      <w:numFmt w:val="decimal"/>
      <w:lvlText w:val="%1.%2"/>
      <w:lvlJc w:val="left"/>
      <w:pPr>
        <w:ind w:left="777" w:hanging="420"/>
      </w:pPr>
      <w:rPr>
        <w:rFonts w:hint="default"/>
        <w:b/>
        <w:sz w:val="20"/>
        <w:szCs w:val="2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2" w15:restartNumberingAfterBreak="0">
    <w:nsid w:val="5B3254CC"/>
    <w:multiLevelType w:val="multilevel"/>
    <w:tmpl w:val="E284625C"/>
    <w:lvl w:ilvl="0">
      <w:start w:val="1"/>
      <w:numFmt w:val="decimal"/>
      <w:lvlText w:val="%1."/>
      <w:lvlJc w:val="left"/>
      <w:pPr>
        <w:ind w:left="927" w:hanging="360"/>
      </w:pPr>
      <w:rPr>
        <w:b/>
      </w:rPr>
    </w:lvl>
    <w:lvl w:ilvl="1">
      <w:start w:val="1"/>
      <w:numFmt w:val="decimal"/>
      <w:isLgl/>
      <w:lvlText w:val="%1.%2."/>
      <w:lvlJc w:val="left"/>
      <w:pPr>
        <w:ind w:left="4046"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15:restartNumberingAfterBreak="0">
    <w:nsid w:val="68CF15B9"/>
    <w:multiLevelType w:val="multilevel"/>
    <w:tmpl w:val="00000002"/>
    <w:lvl w:ilvl="0">
      <w:start w:val="1"/>
      <w:numFmt w:val="decimal"/>
      <w:lvlText w:val="%1."/>
      <w:lvlJc w:val="left"/>
      <w:pPr>
        <w:tabs>
          <w:tab w:val="num" w:pos="720"/>
        </w:tabs>
        <w:ind w:left="794" w:hanging="437"/>
      </w:pPr>
    </w:lvl>
    <w:lvl w:ilvl="1">
      <w:start w:val="1"/>
      <w:numFmt w:val="decimal"/>
      <w:lvlText w:val="%1.%2"/>
      <w:lvlJc w:val="left"/>
      <w:pPr>
        <w:tabs>
          <w:tab w:val="num" w:pos="794"/>
        </w:tabs>
        <w:ind w:left="794" w:hanging="437"/>
      </w:pPr>
      <w:rPr>
        <w:b/>
        <w:bCs/>
        <w:sz w:val="20"/>
        <w:szCs w:val="20"/>
      </w:rPr>
    </w:lvl>
    <w:lvl w:ilvl="2">
      <w:start w:val="1"/>
      <w:numFmt w:val="decimal"/>
      <w:lvlText w:val="%1.%2.%3."/>
      <w:lvlJc w:val="left"/>
      <w:pPr>
        <w:tabs>
          <w:tab w:val="num" w:pos="720"/>
        </w:tabs>
        <w:ind w:left="794" w:hanging="437"/>
      </w:pPr>
    </w:lvl>
    <w:lvl w:ilvl="3">
      <w:start w:val="1"/>
      <w:numFmt w:val="decimal"/>
      <w:lvlText w:val="%1.%2.%3.%4."/>
      <w:lvlJc w:val="left"/>
      <w:pPr>
        <w:tabs>
          <w:tab w:val="num" w:pos="720"/>
        </w:tabs>
        <w:ind w:left="794" w:hanging="437"/>
      </w:pPr>
    </w:lvl>
    <w:lvl w:ilvl="4">
      <w:start w:val="1"/>
      <w:numFmt w:val="decimal"/>
      <w:lvlText w:val="%1.%2.%3.%4.%5."/>
      <w:lvlJc w:val="left"/>
      <w:pPr>
        <w:tabs>
          <w:tab w:val="num" w:pos="720"/>
        </w:tabs>
        <w:ind w:left="794" w:hanging="437"/>
      </w:pPr>
    </w:lvl>
    <w:lvl w:ilvl="5">
      <w:start w:val="1"/>
      <w:numFmt w:val="decimal"/>
      <w:lvlText w:val="%1.%2.%3.%4.%5.%6."/>
      <w:lvlJc w:val="left"/>
      <w:pPr>
        <w:tabs>
          <w:tab w:val="num" w:pos="720"/>
        </w:tabs>
        <w:ind w:left="794" w:hanging="437"/>
      </w:pPr>
    </w:lvl>
    <w:lvl w:ilvl="6">
      <w:start w:val="1"/>
      <w:numFmt w:val="decimal"/>
      <w:lvlText w:val="%1.%2.%3.%4.%5.%6.%7."/>
      <w:lvlJc w:val="left"/>
      <w:pPr>
        <w:tabs>
          <w:tab w:val="num" w:pos="720"/>
        </w:tabs>
        <w:ind w:left="794" w:hanging="437"/>
      </w:pPr>
    </w:lvl>
    <w:lvl w:ilvl="7">
      <w:start w:val="1"/>
      <w:numFmt w:val="decimal"/>
      <w:lvlText w:val="%1.%2.%3.%4.%5.%6.%7.%8."/>
      <w:lvlJc w:val="left"/>
      <w:pPr>
        <w:tabs>
          <w:tab w:val="num" w:pos="720"/>
        </w:tabs>
        <w:ind w:left="794" w:hanging="437"/>
      </w:pPr>
    </w:lvl>
    <w:lvl w:ilvl="8">
      <w:start w:val="1"/>
      <w:numFmt w:val="decimal"/>
      <w:lvlText w:val="%1.%2.%3.%4.%5.%6.%7.%8.%9."/>
      <w:lvlJc w:val="left"/>
      <w:pPr>
        <w:tabs>
          <w:tab w:val="num" w:pos="720"/>
        </w:tabs>
        <w:ind w:left="794" w:hanging="437"/>
      </w:pPr>
    </w:lvl>
  </w:abstractNum>
  <w:abstractNum w:abstractNumId="34" w15:restartNumberingAfterBreak="0">
    <w:nsid w:val="6F333519"/>
    <w:multiLevelType w:val="multilevel"/>
    <w:tmpl w:val="E91EC35C"/>
    <w:lvl w:ilvl="0">
      <w:start w:val="1"/>
      <w:numFmt w:val="decimal"/>
      <w:lvlText w:val="%1."/>
      <w:lvlJc w:val="left"/>
      <w:pPr>
        <w:ind w:left="1777" w:hanging="360"/>
      </w:pPr>
      <w:rPr>
        <w:rFonts w:cs="Times New Roman" w:hint="default"/>
      </w:rPr>
    </w:lvl>
    <w:lvl w:ilvl="1">
      <w:start w:val="1"/>
      <w:numFmt w:val="decimal"/>
      <w:suff w:val="space"/>
      <w:lvlText w:val="%1.%2."/>
      <w:lvlJc w:val="left"/>
      <w:pPr>
        <w:ind w:left="0" w:firstLine="0"/>
      </w:pPr>
      <w:rPr>
        <w:rFonts w:cs="Times New Roman" w:hint="default"/>
        <w:b w:val="0"/>
        <w:i w:val="0"/>
        <w:sz w:val="24"/>
        <w:szCs w:val="24"/>
      </w:rPr>
    </w:lvl>
    <w:lvl w:ilvl="2">
      <w:start w:val="1"/>
      <w:numFmt w:val="decimal"/>
      <w:lvlText w:val="%1.%2.%3."/>
      <w:lvlJc w:val="left"/>
      <w:pPr>
        <w:ind w:left="1497" w:hanging="504"/>
      </w:pPr>
      <w:rPr>
        <w:rFonts w:cs="Times New Roman" w:hint="default"/>
        <w:b w:val="0"/>
        <w:bCs w:val="0"/>
        <w:strike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6FE03DF5"/>
    <w:multiLevelType w:val="hybridMultilevel"/>
    <w:tmpl w:val="4210B63E"/>
    <w:lvl w:ilvl="0" w:tplc="ABD0C3F4">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F90ABB"/>
    <w:multiLevelType w:val="multilevel"/>
    <w:tmpl w:val="8068AE6E"/>
    <w:lvl w:ilvl="0">
      <w:start w:val="1"/>
      <w:numFmt w:val="decimal"/>
      <w:lvlText w:val="%1"/>
      <w:lvlJc w:val="left"/>
      <w:pPr>
        <w:ind w:left="460" w:hanging="36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i w:val="0"/>
        <w:iCs/>
        <w:w w:val="100"/>
        <w:sz w:val="24"/>
        <w:szCs w:val="24"/>
      </w:rPr>
    </w:lvl>
    <w:lvl w:ilvl="2">
      <w:numFmt w:val="bullet"/>
      <w:suff w:val="space"/>
      <w:lvlText w:val="-"/>
      <w:lvlJc w:val="left"/>
      <w:pPr>
        <w:ind w:left="0" w:firstLine="0"/>
      </w:pPr>
      <w:rPr>
        <w:rFonts w:ascii="Times New Roman" w:hAnsi="Times New Roman" w:cs="Times New Roman" w:hint="default"/>
        <w:w w:val="100"/>
        <w:sz w:val="24"/>
        <w:szCs w:val="24"/>
      </w:rPr>
    </w:lvl>
    <w:lvl w:ilvl="3">
      <w:numFmt w:val="bullet"/>
      <w:lvlText w:val="•"/>
      <w:lvlJc w:val="left"/>
      <w:pPr>
        <w:ind w:left="2740" w:hanging="140"/>
      </w:pPr>
      <w:rPr>
        <w:rFonts w:hint="default"/>
      </w:rPr>
    </w:lvl>
    <w:lvl w:ilvl="4">
      <w:numFmt w:val="bullet"/>
      <w:lvlText w:val="•"/>
      <w:lvlJc w:val="left"/>
      <w:pPr>
        <w:ind w:left="3880" w:hanging="140"/>
      </w:pPr>
      <w:rPr>
        <w:rFonts w:hint="default"/>
      </w:rPr>
    </w:lvl>
    <w:lvl w:ilvl="5">
      <w:numFmt w:val="bullet"/>
      <w:lvlText w:val="•"/>
      <w:lvlJc w:val="left"/>
      <w:pPr>
        <w:ind w:left="5020" w:hanging="140"/>
      </w:pPr>
      <w:rPr>
        <w:rFonts w:hint="default"/>
      </w:rPr>
    </w:lvl>
    <w:lvl w:ilvl="6">
      <w:numFmt w:val="bullet"/>
      <w:lvlText w:val="•"/>
      <w:lvlJc w:val="left"/>
      <w:pPr>
        <w:ind w:left="6160" w:hanging="140"/>
      </w:pPr>
      <w:rPr>
        <w:rFonts w:hint="default"/>
      </w:rPr>
    </w:lvl>
    <w:lvl w:ilvl="7">
      <w:numFmt w:val="bullet"/>
      <w:lvlText w:val="•"/>
      <w:lvlJc w:val="left"/>
      <w:pPr>
        <w:ind w:left="7300" w:hanging="140"/>
      </w:pPr>
      <w:rPr>
        <w:rFonts w:hint="default"/>
      </w:rPr>
    </w:lvl>
    <w:lvl w:ilvl="8">
      <w:numFmt w:val="bullet"/>
      <w:lvlText w:val="•"/>
      <w:lvlJc w:val="left"/>
      <w:pPr>
        <w:ind w:left="8440" w:hanging="140"/>
      </w:pPr>
      <w:rPr>
        <w:rFonts w:hint="default"/>
      </w:rPr>
    </w:lvl>
  </w:abstractNum>
  <w:abstractNum w:abstractNumId="37" w15:restartNumberingAfterBreak="0">
    <w:nsid w:val="7FE127F1"/>
    <w:multiLevelType w:val="multilevel"/>
    <w:tmpl w:val="891A0A6C"/>
    <w:lvl w:ilvl="0">
      <w:start w:val="1"/>
      <w:numFmt w:val="decimal"/>
      <w:lvlText w:val="%1."/>
      <w:lvlJc w:val="left"/>
      <w:pPr>
        <w:ind w:left="720" w:hanging="360"/>
      </w:pPr>
      <w:rPr>
        <w:b/>
      </w:rPr>
    </w:lvl>
    <w:lvl w:ilvl="1">
      <w:start w:val="1"/>
      <w:numFmt w:val="decimal"/>
      <w:isLgl/>
      <w:lvlText w:val="%1.%2."/>
      <w:lvlJc w:val="left"/>
      <w:pPr>
        <w:ind w:left="644" w:hanging="360"/>
      </w:pPr>
      <w:rPr>
        <w:b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5"/>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30"/>
  </w:num>
  <w:num w:numId="19">
    <w:abstractNumId w:val="27"/>
  </w:num>
  <w:num w:numId="20">
    <w:abstractNumId w:val="31"/>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18"/>
  </w:num>
  <w:num w:numId="24">
    <w:abstractNumId w:val="15"/>
  </w:num>
  <w:num w:numId="25">
    <w:abstractNumId w:val="13"/>
  </w:num>
  <w:num w:numId="26">
    <w:abstractNumId w:val="26"/>
  </w:num>
  <w:num w:numId="27">
    <w:abstractNumId w:val="14"/>
  </w:num>
  <w:num w:numId="28">
    <w:abstractNumId w:val="11"/>
  </w:num>
  <w:num w:numId="29">
    <w:abstractNumId w:val="34"/>
  </w:num>
  <w:num w:numId="30">
    <w:abstractNumId w:val="24"/>
  </w:num>
  <w:num w:numId="31">
    <w:abstractNumId w:val="29"/>
  </w:num>
  <w:num w:numId="32">
    <w:abstractNumId w:val="23"/>
  </w:num>
  <w:num w:numId="33">
    <w:abstractNumId w:val="20"/>
  </w:num>
  <w:num w:numId="34">
    <w:abstractNumId w:val="21"/>
  </w:num>
  <w:num w:numId="35">
    <w:abstractNumId w:val="36"/>
  </w:num>
  <w:num w:numId="36">
    <w:abstractNumId w:val="17"/>
  </w:num>
  <w:num w:numId="37">
    <w:abstractNumId w:val="16"/>
  </w:num>
  <w:num w:numId="38">
    <w:abstractNumId w:val="28"/>
  </w:num>
  <w:num w:numId="3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Анатолий Головастов">
    <w15:presenceInfo w15:providerId="AD" w15:userId="S-1-5-21-1814599223-3071741487-318157314-14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273"/>
    <w:rsid w:val="000016EA"/>
    <w:rsid w:val="00002661"/>
    <w:rsid w:val="00002794"/>
    <w:rsid w:val="0000291A"/>
    <w:rsid w:val="00002DC9"/>
    <w:rsid w:val="00003955"/>
    <w:rsid w:val="00005477"/>
    <w:rsid w:val="000074C7"/>
    <w:rsid w:val="0000789E"/>
    <w:rsid w:val="00007A01"/>
    <w:rsid w:val="0001084C"/>
    <w:rsid w:val="00011CD3"/>
    <w:rsid w:val="000120DD"/>
    <w:rsid w:val="00012272"/>
    <w:rsid w:val="00013720"/>
    <w:rsid w:val="00014DF1"/>
    <w:rsid w:val="00015964"/>
    <w:rsid w:val="0001705C"/>
    <w:rsid w:val="00020090"/>
    <w:rsid w:val="0002019B"/>
    <w:rsid w:val="0002138A"/>
    <w:rsid w:val="000215AE"/>
    <w:rsid w:val="00022ED9"/>
    <w:rsid w:val="000232EC"/>
    <w:rsid w:val="00024416"/>
    <w:rsid w:val="00025023"/>
    <w:rsid w:val="000250C1"/>
    <w:rsid w:val="0002624C"/>
    <w:rsid w:val="00032325"/>
    <w:rsid w:val="00032681"/>
    <w:rsid w:val="00032C94"/>
    <w:rsid w:val="00033EDC"/>
    <w:rsid w:val="0003689B"/>
    <w:rsid w:val="000377AD"/>
    <w:rsid w:val="00040881"/>
    <w:rsid w:val="00042091"/>
    <w:rsid w:val="0004222B"/>
    <w:rsid w:val="000430E7"/>
    <w:rsid w:val="00043B5D"/>
    <w:rsid w:val="00044466"/>
    <w:rsid w:val="00044493"/>
    <w:rsid w:val="00044999"/>
    <w:rsid w:val="00045776"/>
    <w:rsid w:val="00045E8D"/>
    <w:rsid w:val="000509A5"/>
    <w:rsid w:val="0005154A"/>
    <w:rsid w:val="00052B40"/>
    <w:rsid w:val="0005367F"/>
    <w:rsid w:val="00056B18"/>
    <w:rsid w:val="00057F54"/>
    <w:rsid w:val="000603A4"/>
    <w:rsid w:val="00060E28"/>
    <w:rsid w:val="000616A7"/>
    <w:rsid w:val="00061BCD"/>
    <w:rsid w:val="00062388"/>
    <w:rsid w:val="00064FDD"/>
    <w:rsid w:val="0006568B"/>
    <w:rsid w:val="00065A88"/>
    <w:rsid w:val="000716B0"/>
    <w:rsid w:val="000716D2"/>
    <w:rsid w:val="00072BE8"/>
    <w:rsid w:val="0007404D"/>
    <w:rsid w:val="00074830"/>
    <w:rsid w:val="000768D8"/>
    <w:rsid w:val="00076F04"/>
    <w:rsid w:val="00077BAE"/>
    <w:rsid w:val="00081232"/>
    <w:rsid w:val="00081FB3"/>
    <w:rsid w:val="00082369"/>
    <w:rsid w:val="0008306A"/>
    <w:rsid w:val="0008756A"/>
    <w:rsid w:val="00087C37"/>
    <w:rsid w:val="0009180B"/>
    <w:rsid w:val="000921FB"/>
    <w:rsid w:val="00092E63"/>
    <w:rsid w:val="0009336A"/>
    <w:rsid w:val="000A01F6"/>
    <w:rsid w:val="000A1E5D"/>
    <w:rsid w:val="000A203F"/>
    <w:rsid w:val="000A3477"/>
    <w:rsid w:val="000A4B6E"/>
    <w:rsid w:val="000A56D7"/>
    <w:rsid w:val="000A6CCC"/>
    <w:rsid w:val="000A71DF"/>
    <w:rsid w:val="000A74A3"/>
    <w:rsid w:val="000A7621"/>
    <w:rsid w:val="000A78AD"/>
    <w:rsid w:val="000B3BE9"/>
    <w:rsid w:val="000B4FB9"/>
    <w:rsid w:val="000C072B"/>
    <w:rsid w:val="000C11DE"/>
    <w:rsid w:val="000C1B8F"/>
    <w:rsid w:val="000C20A2"/>
    <w:rsid w:val="000C2371"/>
    <w:rsid w:val="000C23B2"/>
    <w:rsid w:val="000C29BE"/>
    <w:rsid w:val="000C38A0"/>
    <w:rsid w:val="000C3B95"/>
    <w:rsid w:val="000C3D2C"/>
    <w:rsid w:val="000C3FF2"/>
    <w:rsid w:val="000C4059"/>
    <w:rsid w:val="000C4441"/>
    <w:rsid w:val="000C49DA"/>
    <w:rsid w:val="000C5656"/>
    <w:rsid w:val="000C57D0"/>
    <w:rsid w:val="000C79F8"/>
    <w:rsid w:val="000C7E57"/>
    <w:rsid w:val="000D05CD"/>
    <w:rsid w:val="000D0881"/>
    <w:rsid w:val="000D0C86"/>
    <w:rsid w:val="000D10F3"/>
    <w:rsid w:val="000D1326"/>
    <w:rsid w:val="000D2EF6"/>
    <w:rsid w:val="000D4067"/>
    <w:rsid w:val="000D4782"/>
    <w:rsid w:val="000D4CD6"/>
    <w:rsid w:val="000D766A"/>
    <w:rsid w:val="000E054C"/>
    <w:rsid w:val="000E0558"/>
    <w:rsid w:val="000E0D92"/>
    <w:rsid w:val="000E0EF8"/>
    <w:rsid w:val="000E1101"/>
    <w:rsid w:val="000E11A8"/>
    <w:rsid w:val="000E224B"/>
    <w:rsid w:val="000E40D4"/>
    <w:rsid w:val="000E583A"/>
    <w:rsid w:val="000E58D9"/>
    <w:rsid w:val="000E5CF1"/>
    <w:rsid w:val="000E6696"/>
    <w:rsid w:val="000E783C"/>
    <w:rsid w:val="000E7D9B"/>
    <w:rsid w:val="000F032C"/>
    <w:rsid w:val="000F0D93"/>
    <w:rsid w:val="000F1820"/>
    <w:rsid w:val="000F40FB"/>
    <w:rsid w:val="000F7321"/>
    <w:rsid w:val="00100F00"/>
    <w:rsid w:val="00101EBC"/>
    <w:rsid w:val="001029E3"/>
    <w:rsid w:val="00102C5F"/>
    <w:rsid w:val="00103C3E"/>
    <w:rsid w:val="00106BF6"/>
    <w:rsid w:val="00107B32"/>
    <w:rsid w:val="00111995"/>
    <w:rsid w:val="00111AD9"/>
    <w:rsid w:val="00114BBE"/>
    <w:rsid w:val="0011593C"/>
    <w:rsid w:val="0011618F"/>
    <w:rsid w:val="001165C7"/>
    <w:rsid w:val="0011734F"/>
    <w:rsid w:val="001177FB"/>
    <w:rsid w:val="001204DE"/>
    <w:rsid w:val="001209C1"/>
    <w:rsid w:val="00121600"/>
    <w:rsid w:val="0012202F"/>
    <w:rsid w:val="00122E83"/>
    <w:rsid w:val="00124576"/>
    <w:rsid w:val="001257D7"/>
    <w:rsid w:val="00125EFC"/>
    <w:rsid w:val="001260AB"/>
    <w:rsid w:val="001263D5"/>
    <w:rsid w:val="00127221"/>
    <w:rsid w:val="001308E0"/>
    <w:rsid w:val="001315CA"/>
    <w:rsid w:val="00131EE5"/>
    <w:rsid w:val="001326BC"/>
    <w:rsid w:val="00135241"/>
    <w:rsid w:val="001353CE"/>
    <w:rsid w:val="0013695A"/>
    <w:rsid w:val="00136B7F"/>
    <w:rsid w:val="00137708"/>
    <w:rsid w:val="001403EE"/>
    <w:rsid w:val="00140EA5"/>
    <w:rsid w:val="00141CB6"/>
    <w:rsid w:val="00143F50"/>
    <w:rsid w:val="001452F5"/>
    <w:rsid w:val="00145667"/>
    <w:rsid w:val="0014712D"/>
    <w:rsid w:val="001479BC"/>
    <w:rsid w:val="00147A03"/>
    <w:rsid w:val="00147BE7"/>
    <w:rsid w:val="00147D7C"/>
    <w:rsid w:val="0015070D"/>
    <w:rsid w:val="00152614"/>
    <w:rsid w:val="00153207"/>
    <w:rsid w:val="001535DD"/>
    <w:rsid w:val="0015598D"/>
    <w:rsid w:val="001559A6"/>
    <w:rsid w:val="00155AC0"/>
    <w:rsid w:val="00156847"/>
    <w:rsid w:val="001568A1"/>
    <w:rsid w:val="001602EA"/>
    <w:rsid w:val="0016139E"/>
    <w:rsid w:val="001618AE"/>
    <w:rsid w:val="00161A34"/>
    <w:rsid w:val="001625C0"/>
    <w:rsid w:val="0016291D"/>
    <w:rsid w:val="0016343B"/>
    <w:rsid w:val="00165B38"/>
    <w:rsid w:val="00165C81"/>
    <w:rsid w:val="0016674A"/>
    <w:rsid w:val="001667D1"/>
    <w:rsid w:val="00170675"/>
    <w:rsid w:val="0017141B"/>
    <w:rsid w:val="00171438"/>
    <w:rsid w:val="001718B8"/>
    <w:rsid w:val="00172AE7"/>
    <w:rsid w:val="00172D65"/>
    <w:rsid w:val="00174756"/>
    <w:rsid w:val="00174C1B"/>
    <w:rsid w:val="00175F62"/>
    <w:rsid w:val="0017798D"/>
    <w:rsid w:val="00181452"/>
    <w:rsid w:val="00181A46"/>
    <w:rsid w:val="00181C73"/>
    <w:rsid w:val="00182FCC"/>
    <w:rsid w:val="00183589"/>
    <w:rsid w:val="001849D8"/>
    <w:rsid w:val="00185E2E"/>
    <w:rsid w:val="00187066"/>
    <w:rsid w:val="00190EDB"/>
    <w:rsid w:val="0019273E"/>
    <w:rsid w:val="00192D94"/>
    <w:rsid w:val="00193507"/>
    <w:rsid w:val="00196121"/>
    <w:rsid w:val="00196BD5"/>
    <w:rsid w:val="0019774A"/>
    <w:rsid w:val="001A0868"/>
    <w:rsid w:val="001A1097"/>
    <w:rsid w:val="001A111D"/>
    <w:rsid w:val="001A188F"/>
    <w:rsid w:val="001A2CC9"/>
    <w:rsid w:val="001A3084"/>
    <w:rsid w:val="001A394D"/>
    <w:rsid w:val="001A419F"/>
    <w:rsid w:val="001A665E"/>
    <w:rsid w:val="001A6E89"/>
    <w:rsid w:val="001B01C2"/>
    <w:rsid w:val="001B02A1"/>
    <w:rsid w:val="001B168E"/>
    <w:rsid w:val="001B2086"/>
    <w:rsid w:val="001B275D"/>
    <w:rsid w:val="001B2761"/>
    <w:rsid w:val="001B2E37"/>
    <w:rsid w:val="001B3647"/>
    <w:rsid w:val="001B3BC1"/>
    <w:rsid w:val="001B42D4"/>
    <w:rsid w:val="001B48F1"/>
    <w:rsid w:val="001B538D"/>
    <w:rsid w:val="001B5391"/>
    <w:rsid w:val="001B53D3"/>
    <w:rsid w:val="001B6D5F"/>
    <w:rsid w:val="001C1A74"/>
    <w:rsid w:val="001C2511"/>
    <w:rsid w:val="001C2930"/>
    <w:rsid w:val="001C4CC8"/>
    <w:rsid w:val="001C5C4C"/>
    <w:rsid w:val="001C5CC3"/>
    <w:rsid w:val="001C70B3"/>
    <w:rsid w:val="001C78C0"/>
    <w:rsid w:val="001D205C"/>
    <w:rsid w:val="001D2264"/>
    <w:rsid w:val="001D2827"/>
    <w:rsid w:val="001D35CE"/>
    <w:rsid w:val="001D522E"/>
    <w:rsid w:val="001D58AD"/>
    <w:rsid w:val="001D6EBE"/>
    <w:rsid w:val="001D73D7"/>
    <w:rsid w:val="001E04FA"/>
    <w:rsid w:val="001E0565"/>
    <w:rsid w:val="001E1AE5"/>
    <w:rsid w:val="001E1B02"/>
    <w:rsid w:val="001E266A"/>
    <w:rsid w:val="001E2861"/>
    <w:rsid w:val="001E28FB"/>
    <w:rsid w:val="001E29C6"/>
    <w:rsid w:val="001E3062"/>
    <w:rsid w:val="001E306B"/>
    <w:rsid w:val="001E398F"/>
    <w:rsid w:val="001E6BB6"/>
    <w:rsid w:val="001E71EB"/>
    <w:rsid w:val="001E7EAE"/>
    <w:rsid w:val="001F05D8"/>
    <w:rsid w:val="001F0F31"/>
    <w:rsid w:val="001F2720"/>
    <w:rsid w:val="001F2C7A"/>
    <w:rsid w:val="001F4F6C"/>
    <w:rsid w:val="001F51CE"/>
    <w:rsid w:val="001F5287"/>
    <w:rsid w:val="001F53BB"/>
    <w:rsid w:val="001F5A50"/>
    <w:rsid w:val="001F7018"/>
    <w:rsid w:val="001F783E"/>
    <w:rsid w:val="00200851"/>
    <w:rsid w:val="00200CDE"/>
    <w:rsid w:val="00200F5E"/>
    <w:rsid w:val="00202B93"/>
    <w:rsid w:val="0020349B"/>
    <w:rsid w:val="002055F1"/>
    <w:rsid w:val="00205852"/>
    <w:rsid w:val="00206042"/>
    <w:rsid w:val="002065A5"/>
    <w:rsid w:val="00206884"/>
    <w:rsid w:val="00207333"/>
    <w:rsid w:val="002075D5"/>
    <w:rsid w:val="00207662"/>
    <w:rsid w:val="00210A92"/>
    <w:rsid w:val="00211422"/>
    <w:rsid w:val="00216341"/>
    <w:rsid w:val="002171C9"/>
    <w:rsid w:val="0021748C"/>
    <w:rsid w:val="00217556"/>
    <w:rsid w:val="00220261"/>
    <w:rsid w:val="00220A6B"/>
    <w:rsid w:val="00220E84"/>
    <w:rsid w:val="00223889"/>
    <w:rsid w:val="00224473"/>
    <w:rsid w:val="00224979"/>
    <w:rsid w:val="00225273"/>
    <w:rsid w:val="0022537E"/>
    <w:rsid w:val="002258BD"/>
    <w:rsid w:val="00226426"/>
    <w:rsid w:val="002267FB"/>
    <w:rsid w:val="00226813"/>
    <w:rsid w:val="00226A90"/>
    <w:rsid w:val="00227567"/>
    <w:rsid w:val="00227E3D"/>
    <w:rsid w:val="00230078"/>
    <w:rsid w:val="0023020F"/>
    <w:rsid w:val="0023061D"/>
    <w:rsid w:val="00230892"/>
    <w:rsid w:val="00231C0C"/>
    <w:rsid w:val="0023239B"/>
    <w:rsid w:val="0023478A"/>
    <w:rsid w:val="00235A9F"/>
    <w:rsid w:val="00236878"/>
    <w:rsid w:val="0023755E"/>
    <w:rsid w:val="0023756F"/>
    <w:rsid w:val="00241FEE"/>
    <w:rsid w:val="002430AD"/>
    <w:rsid w:val="002431E2"/>
    <w:rsid w:val="00243875"/>
    <w:rsid w:val="00243955"/>
    <w:rsid w:val="00244244"/>
    <w:rsid w:val="00244506"/>
    <w:rsid w:val="002446FA"/>
    <w:rsid w:val="00244AD3"/>
    <w:rsid w:val="002467BE"/>
    <w:rsid w:val="002510A3"/>
    <w:rsid w:val="002510F5"/>
    <w:rsid w:val="00251D66"/>
    <w:rsid w:val="00253922"/>
    <w:rsid w:val="00253CED"/>
    <w:rsid w:val="00253D1F"/>
    <w:rsid w:val="002567AE"/>
    <w:rsid w:val="0025775C"/>
    <w:rsid w:val="002605CC"/>
    <w:rsid w:val="002626EE"/>
    <w:rsid w:val="002629E0"/>
    <w:rsid w:val="00264E3E"/>
    <w:rsid w:val="00265A3C"/>
    <w:rsid w:val="00265EE4"/>
    <w:rsid w:val="00266138"/>
    <w:rsid w:val="002664C1"/>
    <w:rsid w:val="00266A2F"/>
    <w:rsid w:val="00266CE9"/>
    <w:rsid w:val="00280F4A"/>
    <w:rsid w:val="00281238"/>
    <w:rsid w:val="00281495"/>
    <w:rsid w:val="002817D1"/>
    <w:rsid w:val="00281A6C"/>
    <w:rsid w:val="00281C80"/>
    <w:rsid w:val="00282368"/>
    <w:rsid w:val="00282D19"/>
    <w:rsid w:val="002834F5"/>
    <w:rsid w:val="00283554"/>
    <w:rsid w:val="002866DE"/>
    <w:rsid w:val="00286B5B"/>
    <w:rsid w:val="002931F3"/>
    <w:rsid w:val="002944B6"/>
    <w:rsid w:val="00295A58"/>
    <w:rsid w:val="00295F75"/>
    <w:rsid w:val="002971AB"/>
    <w:rsid w:val="00297562"/>
    <w:rsid w:val="002978B9"/>
    <w:rsid w:val="002A00FD"/>
    <w:rsid w:val="002A2E30"/>
    <w:rsid w:val="002A3D9C"/>
    <w:rsid w:val="002A564D"/>
    <w:rsid w:val="002A565A"/>
    <w:rsid w:val="002A6363"/>
    <w:rsid w:val="002B4CC5"/>
    <w:rsid w:val="002B633E"/>
    <w:rsid w:val="002B6641"/>
    <w:rsid w:val="002B687A"/>
    <w:rsid w:val="002B71CA"/>
    <w:rsid w:val="002C0541"/>
    <w:rsid w:val="002C12B4"/>
    <w:rsid w:val="002C20FD"/>
    <w:rsid w:val="002C2342"/>
    <w:rsid w:val="002C4965"/>
    <w:rsid w:val="002C6630"/>
    <w:rsid w:val="002C6A66"/>
    <w:rsid w:val="002C74AB"/>
    <w:rsid w:val="002D1729"/>
    <w:rsid w:val="002D17D9"/>
    <w:rsid w:val="002D3356"/>
    <w:rsid w:val="002D3445"/>
    <w:rsid w:val="002D404A"/>
    <w:rsid w:val="002D4C00"/>
    <w:rsid w:val="002D5461"/>
    <w:rsid w:val="002D5764"/>
    <w:rsid w:val="002D62E7"/>
    <w:rsid w:val="002D65C4"/>
    <w:rsid w:val="002D7C44"/>
    <w:rsid w:val="002D7F35"/>
    <w:rsid w:val="002E021D"/>
    <w:rsid w:val="002E0F58"/>
    <w:rsid w:val="002E1552"/>
    <w:rsid w:val="002E1D5C"/>
    <w:rsid w:val="002E2950"/>
    <w:rsid w:val="002E35A4"/>
    <w:rsid w:val="002E38AD"/>
    <w:rsid w:val="002E5813"/>
    <w:rsid w:val="002E772F"/>
    <w:rsid w:val="002E7DC5"/>
    <w:rsid w:val="002F077D"/>
    <w:rsid w:val="002F097F"/>
    <w:rsid w:val="002F2F0C"/>
    <w:rsid w:val="002F37C6"/>
    <w:rsid w:val="002F4134"/>
    <w:rsid w:val="002F4FCB"/>
    <w:rsid w:val="002F6A7A"/>
    <w:rsid w:val="002F7034"/>
    <w:rsid w:val="002F76DB"/>
    <w:rsid w:val="002F7CA3"/>
    <w:rsid w:val="0030017A"/>
    <w:rsid w:val="003001E3"/>
    <w:rsid w:val="00300B9A"/>
    <w:rsid w:val="003019C3"/>
    <w:rsid w:val="00301F74"/>
    <w:rsid w:val="00302303"/>
    <w:rsid w:val="003034A1"/>
    <w:rsid w:val="00304E87"/>
    <w:rsid w:val="00305AEF"/>
    <w:rsid w:val="00306755"/>
    <w:rsid w:val="00306D62"/>
    <w:rsid w:val="00307445"/>
    <w:rsid w:val="0031251B"/>
    <w:rsid w:val="00312B0F"/>
    <w:rsid w:val="00314410"/>
    <w:rsid w:val="00314E0E"/>
    <w:rsid w:val="0031502A"/>
    <w:rsid w:val="00315087"/>
    <w:rsid w:val="00315D10"/>
    <w:rsid w:val="00316B6B"/>
    <w:rsid w:val="00317597"/>
    <w:rsid w:val="003177A0"/>
    <w:rsid w:val="003208D6"/>
    <w:rsid w:val="0032101C"/>
    <w:rsid w:val="00321549"/>
    <w:rsid w:val="00322540"/>
    <w:rsid w:val="0032269D"/>
    <w:rsid w:val="003230C9"/>
    <w:rsid w:val="0032402B"/>
    <w:rsid w:val="003244DE"/>
    <w:rsid w:val="00324E3A"/>
    <w:rsid w:val="0032565E"/>
    <w:rsid w:val="00326DD0"/>
    <w:rsid w:val="00327ACD"/>
    <w:rsid w:val="00334F65"/>
    <w:rsid w:val="00335999"/>
    <w:rsid w:val="00335E34"/>
    <w:rsid w:val="00336237"/>
    <w:rsid w:val="0033648B"/>
    <w:rsid w:val="003369B0"/>
    <w:rsid w:val="003406F1"/>
    <w:rsid w:val="00340991"/>
    <w:rsid w:val="00340A57"/>
    <w:rsid w:val="003412AA"/>
    <w:rsid w:val="00343D44"/>
    <w:rsid w:val="00344B28"/>
    <w:rsid w:val="003450CD"/>
    <w:rsid w:val="00345BF6"/>
    <w:rsid w:val="003462AD"/>
    <w:rsid w:val="003474BE"/>
    <w:rsid w:val="00351156"/>
    <w:rsid w:val="00352C50"/>
    <w:rsid w:val="00352FB6"/>
    <w:rsid w:val="00353BC3"/>
    <w:rsid w:val="003549A3"/>
    <w:rsid w:val="003550E9"/>
    <w:rsid w:val="00355D9D"/>
    <w:rsid w:val="00356744"/>
    <w:rsid w:val="00356C4F"/>
    <w:rsid w:val="00356D1F"/>
    <w:rsid w:val="0035724C"/>
    <w:rsid w:val="003577D9"/>
    <w:rsid w:val="00357A7E"/>
    <w:rsid w:val="00360848"/>
    <w:rsid w:val="0036088B"/>
    <w:rsid w:val="00360A6B"/>
    <w:rsid w:val="003615FE"/>
    <w:rsid w:val="0036168A"/>
    <w:rsid w:val="0036388A"/>
    <w:rsid w:val="00364D27"/>
    <w:rsid w:val="00364D52"/>
    <w:rsid w:val="003655FD"/>
    <w:rsid w:val="00365C0B"/>
    <w:rsid w:val="003662C9"/>
    <w:rsid w:val="003670F1"/>
    <w:rsid w:val="00367AF7"/>
    <w:rsid w:val="00370045"/>
    <w:rsid w:val="00370264"/>
    <w:rsid w:val="00370750"/>
    <w:rsid w:val="00373082"/>
    <w:rsid w:val="003736AA"/>
    <w:rsid w:val="0037414D"/>
    <w:rsid w:val="003746DD"/>
    <w:rsid w:val="00374AB8"/>
    <w:rsid w:val="00374C5C"/>
    <w:rsid w:val="00375093"/>
    <w:rsid w:val="00375CDA"/>
    <w:rsid w:val="0037738A"/>
    <w:rsid w:val="0037788A"/>
    <w:rsid w:val="00377F0F"/>
    <w:rsid w:val="00380AFA"/>
    <w:rsid w:val="00381CD0"/>
    <w:rsid w:val="00382036"/>
    <w:rsid w:val="00382652"/>
    <w:rsid w:val="00383302"/>
    <w:rsid w:val="00383938"/>
    <w:rsid w:val="003847CA"/>
    <w:rsid w:val="00384D6F"/>
    <w:rsid w:val="0038562A"/>
    <w:rsid w:val="00386534"/>
    <w:rsid w:val="00387059"/>
    <w:rsid w:val="0039151C"/>
    <w:rsid w:val="0039172F"/>
    <w:rsid w:val="0039342C"/>
    <w:rsid w:val="003945A3"/>
    <w:rsid w:val="00394B78"/>
    <w:rsid w:val="00394D1D"/>
    <w:rsid w:val="003964EF"/>
    <w:rsid w:val="00396ACE"/>
    <w:rsid w:val="00396C49"/>
    <w:rsid w:val="003A3176"/>
    <w:rsid w:val="003A3931"/>
    <w:rsid w:val="003A4199"/>
    <w:rsid w:val="003A4CF8"/>
    <w:rsid w:val="003A54FF"/>
    <w:rsid w:val="003A5CC8"/>
    <w:rsid w:val="003A6157"/>
    <w:rsid w:val="003A6399"/>
    <w:rsid w:val="003A6CA7"/>
    <w:rsid w:val="003A74F1"/>
    <w:rsid w:val="003A7708"/>
    <w:rsid w:val="003A7D74"/>
    <w:rsid w:val="003B024D"/>
    <w:rsid w:val="003B1443"/>
    <w:rsid w:val="003B1765"/>
    <w:rsid w:val="003B2624"/>
    <w:rsid w:val="003B28ED"/>
    <w:rsid w:val="003B3847"/>
    <w:rsid w:val="003B423A"/>
    <w:rsid w:val="003B4489"/>
    <w:rsid w:val="003B45A3"/>
    <w:rsid w:val="003B48E3"/>
    <w:rsid w:val="003B545C"/>
    <w:rsid w:val="003B783B"/>
    <w:rsid w:val="003C07CB"/>
    <w:rsid w:val="003C0A22"/>
    <w:rsid w:val="003C1563"/>
    <w:rsid w:val="003C164B"/>
    <w:rsid w:val="003C2891"/>
    <w:rsid w:val="003C3281"/>
    <w:rsid w:val="003C360F"/>
    <w:rsid w:val="003C41E7"/>
    <w:rsid w:val="003C5697"/>
    <w:rsid w:val="003C5743"/>
    <w:rsid w:val="003C66F7"/>
    <w:rsid w:val="003C7760"/>
    <w:rsid w:val="003C7A54"/>
    <w:rsid w:val="003D02CE"/>
    <w:rsid w:val="003D0778"/>
    <w:rsid w:val="003D0B08"/>
    <w:rsid w:val="003D2B5E"/>
    <w:rsid w:val="003D2DB7"/>
    <w:rsid w:val="003D4F34"/>
    <w:rsid w:val="003D5D06"/>
    <w:rsid w:val="003D5D9A"/>
    <w:rsid w:val="003D6C06"/>
    <w:rsid w:val="003D6CE9"/>
    <w:rsid w:val="003D710C"/>
    <w:rsid w:val="003D722A"/>
    <w:rsid w:val="003D7FB5"/>
    <w:rsid w:val="003E2EFB"/>
    <w:rsid w:val="003E41C7"/>
    <w:rsid w:val="003E7A27"/>
    <w:rsid w:val="003E7EFC"/>
    <w:rsid w:val="003F1535"/>
    <w:rsid w:val="003F35CA"/>
    <w:rsid w:val="003F3F5A"/>
    <w:rsid w:val="003F40FA"/>
    <w:rsid w:val="003F4175"/>
    <w:rsid w:val="003F4D96"/>
    <w:rsid w:val="003F555B"/>
    <w:rsid w:val="003F6AFD"/>
    <w:rsid w:val="003F705D"/>
    <w:rsid w:val="003F790B"/>
    <w:rsid w:val="003F7CFA"/>
    <w:rsid w:val="00400781"/>
    <w:rsid w:val="00400DC7"/>
    <w:rsid w:val="00401D79"/>
    <w:rsid w:val="00401F9A"/>
    <w:rsid w:val="004031FB"/>
    <w:rsid w:val="0040332B"/>
    <w:rsid w:val="0040401A"/>
    <w:rsid w:val="00405547"/>
    <w:rsid w:val="004106AD"/>
    <w:rsid w:val="00412603"/>
    <w:rsid w:val="00413B01"/>
    <w:rsid w:val="004144ED"/>
    <w:rsid w:val="00417674"/>
    <w:rsid w:val="00420E4E"/>
    <w:rsid w:val="00420E53"/>
    <w:rsid w:val="00421478"/>
    <w:rsid w:val="00422809"/>
    <w:rsid w:val="00425276"/>
    <w:rsid w:val="004255FD"/>
    <w:rsid w:val="00425BFC"/>
    <w:rsid w:val="00426ABB"/>
    <w:rsid w:val="00427C56"/>
    <w:rsid w:val="00432121"/>
    <w:rsid w:val="0043266C"/>
    <w:rsid w:val="00433EF2"/>
    <w:rsid w:val="004352B0"/>
    <w:rsid w:val="004361E6"/>
    <w:rsid w:val="004362A7"/>
    <w:rsid w:val="00436E83"/>
    <w:rsid w:val="00436F73"/>
    <w:rsid w:val="00440A6C"/>
    <w:rsid w:val="004415EB"/>
    <w:rsid w:val="004449FD"/>
    <w:rsid w:val="00444E46"/>
    <w:rsid w:val="00445672"/>
    <w:rsid w:val="0044650C"/>
    <w:rsid w:val="00447037"/>
    <w:rsid w:val="0045004E"/>
    <w:rsid w:val="00450C13"/>
    <w:rsid w:val="00451749"/>
    <w:rsid w:val="00451986"/>
    <w:rsid w:val="00451D16"/>
    <w:rsid w:val="00452743"/>
    <w:rsid w:val="00452A88"/>
    <w:rsid w:val="004533A9"/>
    <w:rsid w:val="004546EA"/>
    <w:rsid w:val="004554DB"/>
    <w:rsid w:val="00456B2C"/>
    <w:rsid w:val="00456DB6"/>
    <w:rsid w:val="00457CE5"/>
    <w:rsid w:val="004604BC"/>
    <w:rsid w:val="00460D20"/>
    <w:rsid w:val="00460EB7"/>
    <w:rsid w:val="00460FFC"/>
    <w:rsid w:val="004620C9"/>
    <w:rsid w:val="00462A66"/>
    <w:rsid w:val="004635E5"/>
    <w:rsid w:val="00464A68"/>
    <w:rsid w:val="00464D84"/>
    <w:rsid w:val="004659F3"/>
    <w:rsid w:val="00465AD6"/>
    <w:rsid w:val="00465D77"/>
    <w:rsid w:val="0046612A"/>
    <w:rsid w:val="004666B7"/>
    <w:rsid w:val="00466DC8"/>
    <w:rsid w:val="00466E5D"/>
    <w:rsid w:val="0046774C"/>
    <w:rsid w:val="004706F9"/>
    <w:rsid w:val="004709DF"/>
    <w:rsid w:val="00471753"/>
    <w:rsid w:val="004744E3"/>
    <w:rsid w:val="004745D6"/>
    <w:rsid w:val="00474659"/>
    <w:rsid w:val="00474D77"/>
    <w:rsid w:val="00477D86"/>
    <w:rsid w:val="00477FA5"/>
    <w:rsid w:val="00477FE1"/>
    <w:rsid w:val="0048022B"/>
    <w:rsid w:val="00480294"/>
    <w:rsid w:val="004804A1"/>
    <w:rsid w:val="004808F0"/>
    <w:rsid w:val="00481FFE"/>
    <w:rsid w:val="00482C26"/>
    <w:rsid w:val="00482E59"/>
    <w:rsid w:val="00483F15"/>
    <w:rsid w:val="00484362"/>
    <w:rsid w:val="00484595"/>
    <w:rsid w:val="00485BCC"/>
    <w:rsid w:val="00486227"/>
    <w:rsid w:val="004870C6"/>
    <w:rsid w:val="00487D87"/>
    <w:rsid w:val="0049264B"/>
    <w:rsid w:val="00492E9F"/>
    <w:rsid w:val="004930D4"/>
    <w:rsid w:val="00495101"/>
    <w:rsid w:val="0049523D"/>
    <w:rsid w:val="00495270"/>
    <w:rsid w:val="00496FCD"/>
    <w:rsid w:val="00497447"/>
    <w:rsid w:val="00497A7B"/>
    <w:rsid w:val="00497AB3"/>
    <w:rsid w:val="00497D5F"/>
    <w:rsid w:val="004A022A"/>
    <w:rsid w:val="004A09B7"/>
    <w:rsid w:val="004A0A27"/>
    <w:rsid w:val="004A0CC4"/>
    <w:rsid w:val="004A22AE"/>
    <w:rsid w:val="004A2C55"/>
    <w:rsid w:val="004A34C8"/>
    <w:rsid w:val="004A3A94"/>
    <w:rsid w:val="004A520A"/>
    <w:rsid w:val="004B0265"/>
    <w:rsid w:val="004B1337"/>
    <w:rsid w:val="004B15E9"/>
    <w:rsid w:val="004B19BD"/>
    <w:rsid w:val="004B1C23"/>
    <w:rsid w:val="004B2987"/>
    <w:rsid w:val="004B43EB"/>
    <w:rsid w:val="004B516F"/>
    <w:rsid w:val="004B69A4"/>
    <w:rsid w:val="004B6FAD"/>
    <w:rsid w:val="004B75C1"/>
    <w:rsid w:val="004B7C99"/>
    <w:rsid w:val="004C2E80"/>
    <w:rsid w:val="004C6768"/>
    <w:rsid w:val="004C6EC5"/>
    <w:rsid w:val="004C7D47"/>
    <w:rsid w:val="004D00CC"/>
    <w:rsid w:val="004D0983"/>
    <w:rsid w:val="004D1012"/>
    <w:rsid w:val="004D1499"/>
    <w:rsid w:val="004D153B"/>
    <w:rsid w:val="004D1916"/>
    <w:rsid w:val="004D3445"/>
    <w:rsid w:val="004D3C7A"/>
    <w:rsid w:val="004D3DAE"/>
    <w:rsid w:val="004D524E"/>
    <w:rsid w:val="004D5B09"/>
    <w:rsid w:val="004D6854"/>
    <w:rsid w:val="004D6865"/>
    <w:rsid w:val="004D7530"/>
    <w:rsid w:val="004D790A"/>
    <w:rsid w:val="004D7DE6"/>
    <w:rsid w:val="004D7E48"/>
    <w:rsid w:val="004E0351"/>
    <w:rsid w:val="004E0356"/>
    <w:rsid w:val="004E1129"/>
    <w:rsid w:val="004E2412"/>
    <w:rsid w:val="004E3607"/>
    <w:rsid w:val="004E56E2"/>
    <w:rsid w:val="004E5C03"/>
    <w:rsid w:val="004E5F25"/>
    <w:rsid w:val="004E6B0E"/>
    <w:rsid w:val="004E7058"/>
    <w:rsid w:val="004E783A"/>
    <w:rsid w:val="004E7C39"/>
    <w:rsid w:val="004F0E23"/>
    <w:rsid w:val="004F1D72"/>
    <w:rsid w:val="004F1FDE"/>
    <w:rsid w:val="004F3380"/>
    <w:rsid w:val="004F3AE2"/>
    <w:rsid w:val="004F41EC"/>
    <w:rsid w:val="004F4748"/>
    <w:rsid w:val="004F5A44"/>
    <w:rsid w:val="004F5B36"/>
    <w:rsid w:val="004F6226"/>
    <w:rsid w:val="004F68CC"/>
    <w:rsid w:val="004F6E5D"/>
    <w:rsid w:val="00500415"/>
    <w:rsid w:val="00500E38"/>
    <w:rsid w:val="00501098"/>
    <w:rsid w:val="0050149C"/>
    <w:rsid w:val="00501995"/>
    <w:rsid w:val="0050245A"/>
    <w:rsid w:val="0050262A"/>
    <w:rsid w:val="0050381E"/>
    <w:rsid w:val="00503F40"/>
    <w:rsid w:val="005049EA"/>
    <w:rsid w:val="005057BF"/>
    <w:rsid w:val="00506E81"/>
    <w:rsid w:val="00507B68"/>
    <w:rsid w:val="00510C2A"/>
    <w:rsid w:val="00510F2A"/>
    <w:rsid w:val="005117AF"/>
    <w:rsid w:val="00513737"/>
    <w:rsid w:val="00514154"/>
    <w:rsid w:val="005150A8"/>
    <w:rsid w:val="00515EB5"/>
    <w:rsid w:val="00520ACB"/>
    <w:rsid w:val="00520BC9"/>
    <w:rsid w:val="00523199"/>
    <w:rsid w:val="00523227"/>
    <w:rsid w:val="00523D85"/>
    <w:rsid w:val="00524848"/>
    <w:rsid w:val="0052602F"/>
    <w:rsid w:val="00527D05"/>
    <w:rsid w:val="00530F35"/>
    <w:rsid w:val="005322E9"/>
    <w:rsid w:val="005333C8"/>
    <w:rsid w:val="00537151"/>
    <w:rsid w:val="00537797"/>
    <w:rsid w:val="00540287"/>
    <w:rsid w:val="00540833"/>
    <w:rsid w:val="00540FE0"/>
    <w:rsid w:val="005411D0"/>
    <w:rsid w:val="0054125D"/>
    <w:rsid w:val="0054163F"/>
    <w:rsid w:val="00542437"/>
    <w:rsid w:val="00544CE2"/>
    <w:rsid w:val="00544D67"/>
    <w:rsid w:val="0054510B"/>
    <w:rsid w:val="00550E87"/>
    <w:rsid w:val="00551384"/>
    <w:rsid w:val="0055235A"/>
    <w:rsid w:val="00552484"/>
    <w:rsid w:val="00552A75"/>
    <w:rsid w:val="00552B9F"/>
    <w:rsid w:val="005536F7"/>
    <w:rsid w:val="005540F5"/>
    <w:rsid w:val="0055554C"/>
    <w:rsid w:val="00555A95"/>
    <w:rsid w:val="0055663E"/>
    <w:rsid w:val="00557271"/>
    <w:rsid w:val="00557BFD"/>
    <w:rsid w:val="00557E46"/>
    <w:rsid w:val="0056194F"/>
    <w:rsid w:val="00561AE7"/>
    <w:rsid w:val="00561FC2"/>
    <w:rsid w:val="0056267D"/>
    <w:rsid w:val="00564B04"/>
    <w:rsid w:val="00565084"/>
    <w:rsid w:val="00565EE3"/>
    <w:rsid w:val="00566AA9"/>
    <w:rsid w:val="00567993"/>
    <w:rsid w:val="0057073E"/>
    <w:rsid w:val="0057136C"/>
    <w:rsid w:val="00571989"/>
    <w:rsid w:val="005728D4"/>
    <w:rsid w:val="0057354B"/>
    <w:rsid w:val="00573E80"/>
    <w:rsid w:val="0057476B"/>
    <w:rsid w:val="00574A61"/>
    <w:rsid w:val="005752C1"/>
    <w:rsid w:val="0057627C"/>
    <w:rsid w:val="00577F6B"/>
    <w:rsid w:val="00580FD3"/>
    <w:rsid w:val="0058346A"/>
    <w:rsid w:val="005841F4"/>
    <w:rsid w:val="00584407"/>
    <w:rsid w:val="00584C54"/>
    <w:rsid w:val="00586788"/>
    <w:rsid w:val="00586A26"/>
    <w:rsid w:val="00586EA2"/>
    <w:rsid w:val="00586F50"/>
    <w:rsid w:val="00587603"/>
    <w:rsid w:val="005905F7"/>
    <w:rsid w:val="00590805"/>
    <w:rsid w:val="00590821"/>
    <w:rsid w:val="00590C7E"/>
    <w:rsid w:val="00592780"/>
    <w:rsid w:val="00592D18"/>
    <w:rsid w:val="00592F20"/>
    <w:rsid w:val="00593039"/>
    <w:rsid w:val="00594088"/>
    <w:rsid w:val="005946C7"/>
    <w:rsid w:val="00594A32"/>
    <w:rsid w:val="005974AE"/>
    <w:rsid w:val="005A3647"/>
    <w:rsid w:val="005A43A2"/>
    <w:rsid w:val="005A515F"/>
    <w:rsid w:val="005A6EE7"/>
    <w:rsid w:val="005A78F1"/>
    <w:rsid w:val="005B0F52"/>
    <w:rsid w:val="005B1951"/>
    <w:rsid w:val="005B1CB3"/>
    <w:rsid w:val="005B3EEC"/>
    <w:rsid w:val="005B48FA"/>
    <w:rsid w:val="005B5175"/>
    <w:rsid w:val="005B52ED"/>
    <w:rsid w:val="005B5A2B"/>
    <w:rsid w:val="005B5BE6"/>
    <w:rsid w:val="005C0875"/>
    <w:rsid w:val="005C092C"/>
    <w:rsid w:val="005C1BED"/>
    <w:rsid w:val="005C301C"/>
    <w:rsid w:val="005C3EBC"/>
    <w:rsid w:val="005C5222"/>
    <w:rsid w:val="005C6EC4"/>
    <w:rsid w:val="005C77BC"/>
    <w:rsid w:val="005D172E"/>
    <w:rsid w:val="005D25EE"/>
    <w:rsid w:val="005D2718"/>
    <w:rsid w:val="005D2DB9"/>
    <w:rsid w:val="005D4016"/>
    <w:rsid w:val="005D4820"/>
    <w:rsid w:val="005D5864"/>
    <w:rsid w:val="005D6288"/>
    <w:rsid w:val="005D6479"/>
    <w:rsid w:val="005E103E"/>
    <w:rsid w:val="005E2309"/>
    <w:rsid w:val="005E3682"/>
    <w:rsid w:val="005E3B20"/>
    <w:rsid w:val="005E3DF6"/>
    <w:rsid w:val="005E46B3"/>
    <w:rsid w:val="005E4C88"/>
    <w:rsid w:val="005E566F"/>
    <w:rsid w:val="005E5C21"/>
    <w:rsid w:val="005E61FA"/>
    <w:rsid w:val="005F0332"/>
    <w:rsid w:val="005F08F0"/>
    <w:rsid w:val="005F123E"/>
    <w:rsid w:val="005F360A"/>
    <w:rsid w:val="005F4AC8"/>
    <w:rsid w:val="005F5765"/>
    <w:rsid w:val="005F5FF8"/>
    <w:rsid w:val="005F6567"/>
    <w:rsid w:val="005F7714"/>
    <w:rsid w:val="00600BE2"/>
    <w:rsid w:val="006014FD"/>
    <w:rsid w:val="00601908"/>
    <w:rsid w:val="00601E61"/>
    <w:rsid w:val="00602F48"/>
    <w:rsid w:val="00603531"/>
    <w:rsid w:val="00603F20"/>
    <w:rsid w:val="006041D1"/>
    <w:rsid w:val="00604F30"/>
    <w:rsid w:val="00606BB5"/>
    <w:rsid w:val="006078AF"/>
    <w:rsid w:val="00610583"/>
    <w:rsid w:val="00612FA3"/>
    <w:rsid w:val="00613C90"/>
    <w:rsid w:val="00613D17"/>
    <w:rsid w:val="006141E4"/>
    <w:rsid w:val="0061445B"/>
    <w:rsid w:val="00615255"/>
    <w:rsid w:val="00615BF4"/>
    <w:rsid w:val="00616C70"/>
    <w:rsid w:val="00621714"/>
    <w:rsid w:val="00622F49"/>
    <w:rsid w:val="0062418A"/>
    <w:rsid w:val="0062449D"/>
    <w:rsid w:val="0062528A"/>
    <w:rsid w:val="00625317"/>
    <w:rsid w:val="0062596E"/>
    <w:rsid w:val="0062640C"/>
    <w:rsid w:val="0062715B"/>
    <w:rsid w:val="00627EC3"/>
    <w:rsid w:val="00630142"/>
    <w:rsid w:val="00630700"/>
    <w:rsid w:val="00630D3E"/>
    <w:rsid w:val="00632CD1"/>
    <w:rsid w:val="00635FCB"/>
    <w:rsid w:val="00636B3E"/>
    <w:rsid w:val="0063787C"/>
    <w:rsid w:val="00637902"/>
    <w:rsid w:val="00637A6E"/>
    <w:rsid w:val="006401EE"/>
    <w:rsid w:val="00641E35"/>
    <w:rsid w:val="00641FA8"/>
    <w:rsid w:val="00642D75"/>
    <w:rsid w:val="00643DB3"/>
    <w:rsid w:val="00644DA6"/>
    <w:rsid w:val="006476D9"/>
    <w:rsid w:val="00650454"/>
    <w:rsid w:val="00650DFC"/>
    <w:rsid w:val="00653181"/>
    <w:rsid w:val="0065398D"/>
    <w:rsid w:val="00654004"/>
    <w:rsid w:val="006543E1"/>
    <w:rsid w:val="00654F3A"/>
    <w:rsid w:val="006557DF"/>
    <w:rsid w:val="00655E53"/>
    <w:rsid w:val="006564F6"/>
    <w:rsid w:val="00656B14"/>
    <w:rsid w:val="00656D48"/>
    <w:rsid w:val="0065772F"/>
    <w:rsid w:val="00657928"/>
    <w:rsid w:val="0066076F"/>
    <w:rsid w:val="00661DB5"/>
    <w:rsid w:val="006623D0"/>
    <w:rsid w:val="00662C7A"/>
    <w:rsid w:val="006635A3"/>
    <w:rsid w:val="0066391C"/>
    <w:rsid w:val="00663E98"/>
    <w:rsid w:val="00663F77"/>
    <w:rsid w:val="006643B4"/>
    <w:rsid w:val="00665CCB"/>
    <w:rsid w:val="00665D2E"/>
    <w:rsid w:val="00666483"/>
    <w:rsid w:val="006668DD"/>
    <w:rsid w:val="006670E4"/>
    <w:rsid w:val="00667768"/>
    <w:rsid w:val="00670E38"/>
    <w:rsid w:val="00671CC9"/>
    <w:rsid w:val="00671E81"/>
    <w:rsid w:val="00671EAA"/>
    <w:rsid w:val="00673439"/>
    <w:rsid w:val="00673FAF"/>
    <w:rsid w:val="006776B8"/>
    <w:rsid w:val="006816E0"/>
    <w:rsid w:val="00683C65"/>
    <w:rsid w:val="00685045"/>
    <w:rsid w:val="0068676A"/>
    <w:rsid w:val="00687491"/>
    <w:rsid w:val="006877F4"/>
    <w:rsid w:val="00687895"/>
    <w:rsid w:val="00690667"/>
    <w:rsid w:val="00690A2A"/>
    <w:rsid w:val="006928ED"/>
    <w:rsid w:val="00692C1C"/>
    <w:rsid w:val="0069426F"/>
    <w:rsid w:val="00694A13"/>
    <w:rsid w:val="006957C0"/>
    <w:rsid w:val="00696683"/>
    <w:rsid w:val="006971C2"/>
    <w:rsid w:val="00697F51"/>
    <w:rsid w:val="006A0C99"/>
    <w:rsid w:val="006A15E7"/>
    <w:rsid w:val="006A44B7"/>
    <w:rsid w:val="006A49AB"/>
    <w:rsid w:val="006A5684"/>
    <w:rsid w:val="006A605B"/>
    <w:rsid w:val="006A7541"/>
    <w:rsid w:val="006A7BAF"/>
    <w:rsid w:val="006A7F78"/>
    <w:rsid w:val="006B1321"/>
    <w:rsid w:val="006B1467"/>
    <w:rsid w:val="006B216D"/>
    <w:rsid w:val="006B24AD"/>
    <w:rsid w:val="006B36B7"/>
    <w:rsid w:val="006B3D07"/>
    <w:rsid w:val="006B443F"/>
    <w:rsid w:val="006B4961"/>
    <w:rsid w:val="006B6EEB"/>
    <w:rsid w:val="006C3FD5"/>
    <w:rsid w:val="006C4110"/>
    <w:rsid w:val="006C4391"/>
    <w:rsid w:val="006C5365"/>
    <w:rsid w:val="006C54CD"/>
    <w:rsid w:val="006C5EAA"/>
    <w:rsid w:val="006C6A03"/>
    <w:rsid w:val="006C7951"/>
    <w:rsid w:val="006D002A"/>
    <w:rsid w:val="006D0097"/>
    <w:rsid w:val="006D03B9"/>
    <w:rsid w:val="006D0742"/>
    <w:rsid w:val="006D0AA9"/>
    <w:rsid w:val="006D0D92"/>
    <w:rsid w:val="006D14CE"/>
    <w:rsid w:val="006D1F09"/>
    <w:rsid w:val="006D22F0"/>
    <w:rsid w:val="006D232C"/>
    <w:rsid w:val="006D5B3F"/>
    <w:rsid w:val="006D6CC0"/>
    <w:rsid w:val="006E3878"/>
    <w:rsid w:val="006E49CD"/>
    <w:rsid w:val="006E521A"/>
    <w:rsid w:val="006E5728"/>
    <w:rsid w:val="006E75EB"/>
    <w:rsid w:val="006E76E5"/>
    <w:rsid w:val="006E780E"/>
    <w:rsid w:val="006F02ED"/>
    <w:rsid w:val="006F09D4"/>
    <w:rsid w:val="006F1071"/>
    <w:rsid w:val="006F3B65"/>
    <w:rsid w:val="006F43A5"/>
    <w:rsid w:val="006F4C35"/>
    <w:rsid w:val="006F4EDD"/>
    <w:rsid w:val="006F5581"/>
    <w:rsid w:val="006F7CF1"/>
    <w:rsid w:val="00700D7E"/>
    <w:rsid w:val="00702E91"/>
    <w:rsid w:val="0070342F"/>
    <w:rsid w:val="007036EA"/>
    <w:rsid w:val="00705159"/>
    <w:rsid w:val="00706C4E"/>
    <w:rsid w:val="0071077D"/>
    <w:rsid w:val="0071087E"/>
    <w:rsid w:val="00710A92"/>
    <w:rsid w:val="00710B34"/>
    <w:rsid w:val="007115FE"/>
    <w:rsid w:val="007127B8"/>
    <w:rsid w:val="00712ACC"/>
    <w:rsid w:val="00712B10"/>
    <w:rsid w:val="00713DDF"/>
    <w:rsid w:val="00714CD4"/>
    <w:rsid w:val="00716D33"/>
    <w:rsid w:val="00717886"/>
    <w:rsid w:val="007203DF"/>
    <w:rsid w:val="00721906"/>
    <w:rsid w:val="00724324"/>
    <w:rsid w:val="00724E89"/>
    <w:rsid w:val="0072513C"/>
    <w:rsid w:val="00725E2D"/>
    <w:rsid w:val="00727CB9"/>
    <w:rsid w:val="00730701"/>
    <w:rsid w:val="00732FCB"/>
    <w:rsid w:val="00732FDD"/>
    <w:rsid w:val="0073327F"/>
    <w:rsid w:val="00733F32"/>
    <w:rsid w:val="00736028"/>
    <w:rsid w:val="007366AD"/>
    <w:rsid w:val="0073715B"/>
    <w:rsid w:val="0074254A"/>
    <w:rsid w:val="00742C14"/>
    <w:rsid w:val="00746692"/>
    <w:rsid w:val="007470AD"/>
    <w:rsid w:val="0074725E"/>
    <w:rsid w:val="007502AD"/>
    <w:rsid w:val="00750B5E"/>
    <w:rsid w:val="00750F4D"/>
    <w:rsid w:val="0075176F"/>
    <w:rsid w:val="00751B74"/>
    <w:rsid w:val="00751FEC"/>
    <w:rsid w:val="0075276C"/>
    <w:rsid w:val="00752DD4"/>
    <w:rsid w:val="007536D2"/>
    <w:rsid w:val="00753CF1"/>
    <w:rsid w:val="0075445D"/>
    <w:rsid w:val="007545E1"/>
    <w:rsid w:val="0075472B"/>
    <w:rsid w:val="00755AF0"/>
    <w:rsid w:val="00757967"/>
    <w:rsid w:val="00757AEE"/>
    <w:rsid w:val="00760FAE"/>
    <w:rsid w:val="007626A0"/>
    <w:rsid w:val="007628AC"/>
    <w:rsid w:val="00763400"/>
    <w:rsid w:val="007636F0"/>
    <w:rsid w:val="00763784"/>
    <w:rsid w:val="00763878"/>
    <w:rsid w:val="00765E53"/>
    <w:rsid w:val="00766E26"/>
    <w:rsid w:val="00766FFF"/>
    <w:rsid w:val="007671FD"/>
    <w:rsid w:val="00767267"/>
    <w:rsid w:val="007701D0"/>
    <w:rsid w:val="007705D3"/>
    <w:rsid w:val="00772C85"/>
    <w:rsid w:val="00773EF4"/>
    <w:rsid w:val="00774495"/>
    <w:rsid w:val="0077512D"/>
    <w:rsid w:val="00775B7B"/>
    <w:rsid w:val="00775BA6"/>
    <w:rsid w:val="007778F9"/>
    <w:rsid w:val="00780AB1"/>
    <w:rsid w:val="00780CC8"/>
    <w:rsid w:val="00781B34"/>
    <w:rsid w:val="007821C8"/>
    <w:rsid w:val="0078279A"/>
    <w:rsid w:val="00782DEC"/>
    <w:rsid w:val="00783178"/>
    <w:rsid w:val="007833F1"/>
    <w:rsid w:val="00783BF1"/>
    <w:rsid w:val="00783C99"/>
    <w:rsid w:val="007840B9"/>
    <w:rsid w:val="007850C6"/>
    <w:rsid w:val="0078532B"/>
    <w:rsid w:val="00785C55"/>
    <w:rsid w:val="00785E27"/>
    <w:rsid w:val="00785E6F"/>
    <w:rsid w:val="007861AC"/>
    <w:rsid w:val="00786AF0"/>
    <w:rsid w:val="00787FA6"/>
    <w:rsid w:val="00790D57"/>
    <w:rsid w:val="00793E19"/>
    <w:rsid w:val="00796E1C"/>
    <w:rsid w:val="00797C57"/>
    <w:rsid w:val="007A1331"/>
    <w:rsid w:val="007A2D1C"/>
    <w:rsid w:val="007A397C"/>
    <w:rsid w:val="007A39B0"/>
    <w:rsid w:val="007A4387"/>
    <w:rsid w:val="007A4CE6"/>
    <w:rsid w:val="007A5818"/>
    <w:rsid w:val="007A5DCC"/>
    <w:rsid w:val="007A7284"/>
    <w:rsid w:val="007B1F7D"/>
    <w:rsid w:val="007B25C2"/>
    <w:rsid w:val="007B4149"/>
    <w:rsid w:val="007B60B3"/>
    <w:rsid w:val="007B6200"/>
    <w:rsid w:val="007C1739"/>
    <w:rsid w:val="007C1D28"/>
    <w:rsid w:val="007C1D7D"/>
    <w:rsid w:val="007C261C"/>
    <w:rsid w:val="007C2F18"/>
    <w:rsid w:val="007C3048"/>
    <w:rsid w:val="007C31CA"/>
    <w:rsid w:val="007C3D6F"/>
    <w:rsid w:val="007C4E42"/>
    <w:rsid w:val="007C4EEA"/>
    <w:rsid w:val="007C5314"/>
    <w:rsid w:val="007C5565"/>
    <w:rsid w:val="007C5651"/>
    <w:rsid w:val="007C58C9"/>
    <w:rsid w:val="007C6E3B"/>
    <w:rsid w:val="007D0018"/>
    <w:rsid w:val="007D097C"/>
    <w:rsid w:val="007D1C2A"/>
    <w:rsid w:val="007D1F71"/>
    <w:rsid w:val="007D4C20"/>
    <w:rsid w:val="007D60F6"/>
    <w:rsid w:val="007E00B5"/>
    <w:rsid w:val="007E0A49"/>
    <w:rsid w:val="007E1490"/>
    <w:rsid w:val="007E1CAD"/>
    <w:rsid w:val="007E2983"/>
    <w:rsid w:val="007E2E9D"/>
    <w:rsid w:val="007E3481"/>
    <w:rsid w:val="007E4006"/>
    <w:rsid w:val="007E6686"/>
    <w:rsid w:val="007E6D4F"/>
    <w:rsid w:val="007E7058"/>
    <w:rsid w:val="007E7952"/>
    <w:rsid w:val="007F18A4"/>
    <w:rsid w:val="007F20E8"/>
    <w:rsid w:val="007F4412"/>
    <w:rsid w:val="007F60E4"/>
    <w:rsid w:val="007F76CD"/>
    <w:rsid w:val="00802F1E"/>
    <w:rsid w:val="0080320D"/>
    <w:rsid w:val="00803265"/>
    <w:rsid w:val="00803B38"/>
    <w:rsid w:val="008044F2"/>
    <w:rsid w:val="00805474"/>
    <w:rsid w:val="00806546"/>
    <w:rsid w:val="008078D6"/>
    <w:rsid w:val="00807E35"/>
    <w:rsid w:val="00810C99"/>
    <w:rsid w:val="0081120B"/>
    <w:rsid w:val="00811D14"/>
    <w:rsid w:val="008136EB"/>
    <w:rsid w:val="00813939"/>
    <w:rsid w:val="00815938"/>
    <w:rsid w:val="00816003"/>
    <w:rsid w:val="00817169"/>
    <w:rsid w:val="008177AE"/>
    <w:rsid w:val="00817EC7"/>
    <w:rsid w:val="00820D04"/>
    <w:rsid w:val="00820D54"/>
    <w:rsid w:val="00821699"/>
    <w:rsid w:val="008216B4"/>
    <w:rsid w:val="00821BD2"/>
    <w:rsid w:val="00825851"/>
    <w:rsid w:val="008279FD"/>
    <w:rsid w:val="008304C3"/>
    <w:rsid w:val="00832D88"/>
    <w:rsid w:val="00833815"/>
    <w:rsid w:val="00833C7A"/>
    <w:rsid w:val="008351E5"/>
    <w:rsid w:val="008372FA"/>
    <w:rsid w:val="008375FA"/>
    <w:rsid w:val="00840E02"/>
    <w:rsid w:val="00840EE1"/>
    <w:rsid w:val="00841022"/>
    <w:rsid w:val="00842235"/>
    <w:rsid w:val="008426AB"/>
    <w:rsid w:val="008442DC"/>
    <w:rsid w:val="0084457D"/>
    <w:rsid w:val="00844D19"/>
    <w:rsid w:val="008453B1"/>
    <w:rsid w:val="00845C0F"/>
    <w:rsid w:val="00845EE8"/>
    <w:rsid w:val="008519B1"/>
    <w:rsid w:val="00853405"/>
    <w:rsid w:val="0085373D"/>
    <w:rsid w:val="00853DC5"/>
    <w:rsid w:val="008540CB"/>
    <w:rsid w:val="00855602"/>
    <w:rsid w:val="008558E4"/>
    <w:rsid w:val="00856475"/>
    <w:rsid w:val="008565E7"/>
    <w:rsid w:val="0086057C"/>
    <w:rsid w:val="00861BD2"/>
    <w:rsid w:val="00861C13"/>
    <w:rsid w:val="00861C3B"/>
    <w:rsid w:val="00862F0F"/>
    <w:rsid w:val="0086386C"/>
    <w:rsid w:val="008638A5"/>
    <w:rsid w:val="00866971"/>
    <w:rsid w:val="00867530"/>
    <w:rsid w:val="00867C21"/>
    <w:rsid w:val="00867C48"/>
    <w:rsid w:val="0087021F"/>
    <w:rsid w:val="00871092"/>
    <w:rsid w:val="0087113B"/>
    <w:rsid w:val="00872543"/>
    <w:rsid w:val="008728B6"/>
    <w:rsid w:val="0087312D"/>
    <w:rsid w:val="00873AC1"/>
    <w:rsid w:val="00873B25"/>
    <w:rsid w:val="00874C45"/>
    <w:rsid w:val="008756E1"/>
    <w:rsid w:val="00876A71"/>
    <w:rsid w:val="0087752C"/>
    <w:rsid w:val="00877A64"/>
    <w:rsid w:val="00880261"/>
    <w:rsid w:val="00882515"/>
    <w:rsid w:val="008834D4"/>
    <w:rsid w:val="008835D1"/>
    <w:rsid w:val="00884262"/>
    <w:rsid w:val="0088445C"/>
    <w:rsid w:val="00884660"/>
    <w:rsid w:val="008848E4"/>
    <w:rsid w:val="0088508D"/>
    <w:rsid w:val="00885ACB"/>
    <w:rsid w:val="00885F94"/>
    <w:rsid w:val="00887E4C"/>
    <w:rsid w:val="00890EB0"/>
    <w:rsid w:val="008910FA"/>
    <w:rsid w:val="0089184A"/>
    <w:rsid w:val="0089261D"/>
    <w:rsid w:val="0089284E"/>
    <w:rsid w:val="0089456C"/>
    <w:rsid w:val="00894626"/>
    <w:rsid w:val="008963C5"/>
    <w:rsid w:val="00897866"/>
    <w:rsid w:val="008A01E6"/>
    <w:rsid w:val="008A0463"/>
    <w:rsid w:val="008A0720"/>
    <w:rsid w:val="008A160E"/>
    <w:rsid w:val="008A19BB"/>
    <w:rsid w:val="008A1DE1"/>
    <w:rsid w:val="008A235F"/>
    <w:rsid w:val="008A2B49"/>
    <w:rsid w:val="008A3B76"/>
    <w:rsid w:val="008A4E22"/>
    <w:rsid w:val="008A60BF"/>
    <w:rsid w:val="008A635A"/>
    <w:rsid w:val="008A6E46"/>
    <w:rsid w:val="008B0490"/>
    <w:rsid w:val="008B0BB9"/>
    <w:rsid w:val="008B14AD"/>
    <w:rsid w:val="008B376E"/>
    <w:rsid w:val="008B39FB"/>
    <w:rsid w:val="008B3AC9"/>
    <w:rsid w:val="008B4548"/>
    <w:rsid w:val="008B4639"/>
    <w:rsid w:val="008B4B0D"/>
    <w:rsid w:val="008B585D"/>
    <w:rsid w:val="008B620E"/>
    <w:rsid w:val="008B6448"/>
    <w:rsid w:val="008B690F"/>
    <w:rsid w:val="008B7AB0"/>
    <w:rsid w:val="008C16FA"/>
    <w:rsid w:val="008C1EC3"/>
    <w:rsid w:val="008C25C4"/>
    <w:rsid w:val="008C2DAF"/>
    <w:rsid w:val="008C3F96"/>
    <w:rsid w:val="008C438E"/>
    <w:rsid w:val="008C44E3"/>
    <w:rsid w:val="008C5475"/>
    <w:rsid w:val="008C6A05"/>
    <w:rsid w:val="008C6BFC"/>
    <w:rsid w:val="008C75AC"/>
    <w:rsid w:val="008C7AFC"/>
    <w:rsid w:val="008D28E9"/>
    <w:rsid w:val="008D363C"/>
    <w:rsid w:val="008D38DC"/>
    <w:rsid w:val="008D5A8D"/>
    <w:rsid w:val="008D5D04"/>
    <w:rsid w:val="008E39BD"/>
    <w:rsid w:val="008E45FD"/>
    <w:rsid w:val="008E48A7"/>
    <w:rsid w:val="008E4FE8"/>
    <w:rsid w:val="008E5B78"/>
    <w:rsid w:val="008E5C22"/>
    <w:rsid w:val="008F02D9"/>
    <w:rsid w:val="008F0349"/>
    <w:rsid w:val="008F03A7"/>
    <w:rsid w:val="008F0D33"/>
    <w:rsid w:val="008F1066"/>
    <w:rsid w:val="008F2059"/>
    <w:rsid w:val="008F22E3"/>
    <w:rsid w:val="008F2437"/>
    <w:rsid w:val="008F2678"/>
    <w:rsid w:val="008F29A6"/>
    <w:rsid w:val="008F4028"/>
    <w:rsid w:val="008F535A"/>
    <w:rsid w:val="008F5A6F"/>
    <w:rsid w:val="00904264"/>
    <w:rsid w:val="00904D8E"/>
    <w:rsid w:val="009054A6"/>
    <w:rsid w:val="00905625"/>
    <w:rsid w:val="009069BB"/>
    <w:rsid w:val="00906DCA"/>
    <w:rsid w:val="00910657"/>
    <w:rsid w:val="00910C66"/>
    <w:rsid w:val="00912AE7"/>
    <w:rsid w:val="00912D7C"/>
    <w:rsid w:val="009143E0"/>
    <w:rsid w:val="00915C4F"/>
    <w:rsid w:val="00921E8F"/>
    <w:rsid w:val="0092226C"/>
    <w:rsid w:val="00922A0C"/>
    <w:rsid w:val="00922CF3"/>
    <w:rsid w:val="00923E2E"/>
    <w:rsid w:val="0092413F"/>
    <w:rsid w:val="009243AE"/>
    <w:rsid w:val="009245AA"/>
    <w:rsid w:val="0092506E"/>
    <w:rsid w:val="00925723"/>
    <w:rsid w:val="009257F3"/>
    <w:rsid w:val="00925DB9"/>
    <w:rsid w:val="009265D5"/>
    <w:rsid w:val="00932024"/>
    <w:rsid w:val="009325AA"/>
    <w:rsid w:val="009328F0"/>
    <w:rsid w:val="00933002"/>
    <w:rsid w:val="0093333B"/>
    <w:rsid w:val="009358A2"/>
    <w:rsid w:val="00941D81"/>
    <w:rsid w:val="009430A7"/>
    <w:rsid w:val="0094383F"/>
    <w:rsid w:val="00944700"/>
    <w:rsid w:val="00947D6C"/>
    <w:rsid w:val="00951F06"/>
    <w:rsid w:val="009523B7"/>
    <w:rsid w:val="00954D0D"/>
    <w:rsid w:val="00954FC8"/>
    <w:rsid w:val="00955188"/>
    <w:rsid w:val="00956521"/>
    <w:rsid w:val="00957A91"/>
    <w:rsid w:val="00957E66"/>
    <w:rsid w:val="009607AC"/>
    <w:rsid w:val="00960F1C"/>
    <w:rsid w:val="00961D26"/>
    <w:rsid w:val="009628D0"/>
    <w:rsid w:val="00964AA7"/>
    <w:rsid w:val="00964DA0"/>
    <w:rsid w:val="009664F8"/>
    <w:rsid w:val="00966555"/>
    <w:rsid w:val="00966B29"/>
    <w:rsid w:val="00967F8F"/>
    <w:rsid w:val="00970C80"/>
    <w:rsid w:val="009716EF"/>
    <w:rsid w:val="00972335"/>
    <w:rsid w:val="009729D6"/>
    <w:rsid w:val="00972D14"/>
    <w:rsid w:val="0097381C"/>
    <w:rsid w:val="00974146"/>
    <w:rsid w:val="00974FD0"/>
    <w:rsid w:val="00975459"/>
    <w:rsid w:val="0097560E"/>
    <w:rsid w:val="00976691"/>
    <w:rsid w:val="00977965"/>
    <w:rsid w:val="00977E4A"/>
    <w:rsid w:val="009800FC"/>
    <w:rsid w:val="00980315"/>
    <w:rsid w:val="00980BFD"/>
    <w:rsid w:val="00982184"/>
    <w:rsid w:val="00983D37"/>
    <w:rsid w:val="009850FF"/>
    <w:rsid w:val="009862B8"/>
    <w:rsid w:val="00986769"/>
    <w:rsid w:val="00986DC8"/>
    <w:rsid w:val="00987B62"/>
    <w:rsid w:val="009910BC"/>
    <w:rsid w:val="00991CFA"/>
    <w:rsid w:val="009921E8"/>
    <w:rsid w:val="00992AF2"/>
    <w:rsid w:val="00992E87"/>
    <w:rsid w:val="009966AB"/>
    <w:rsid w:val="009A233E"/>
    <w:rsid w:val="009A3031"/>
    <w:rsid w:val="009A4754"/>
    <w:rsid w:val="009A5491"/>
    <w:rsid w:val="009A5FBF"/>
    <w:rsid w:val="009A685C"/>
    <w:rsid w:val="009A7162"/>
    <w:rsid w:val="009A7305"/>
    <w:rsid w:val="009A7E39"/>
    <w:rsid w:val="009B0080"/>
    <w:rsid w:val="009B048E"/>
    <w:rsid w:val="009B056F"/>
    <w:rsid w:val="009B2A69"/>
    <w:rsid w:val="009B2BDD"/>
    <w:rsid w:val="009B2FCB"/>
    <w:rsid w:val="009B33C6"/>
    <w:rsid w:val="009B3C0D"/>
    <w:rsid w:val="009B484C"/>
    <w:rsid w:val="009B6C6F"/>
    <w:rsid w:val="009B78D7"/>
    <w:rsid w:val="009B7D4D"/>
    <w:rsid w:val="009C0F81"/>
    <w:rsid w:val="009C1EB4"/>
    <w:rsid w:val="009C2560"/>
    <w:rsid w:val="009C279D"/>
    <w:rsid w:val="009C2825"/>
    <w:rsid w:val="009C35A3"/>
    <w:rsid w:val="009C3E0C"/>
    <w:rsid w:val="009C3F0D"/>
    <w:rsid w:val="009C68CE"/>
    <w:rsid w:val="009D06C2"/>
    <w:rsid w:val="009D1348"/>
    <w:rsid w:val="009D22E1"/>
    <w:rsid w:val="009D2596"/>
    <w:rsid w:val="009D378C"/>
    <w:rsid w:val="009D4290"/>
    <w:rsid w:val="009D4FF5"/>
    <w:rsid w:val="009D5D6E"/>
    <w:rsid w:val="009D666C"/>
    <w:rsid w:val="009E40F8"/>
    <w:rsid w:val="009E41C9"/>
    <w:rsid w:val="009E4393"/>
    <w:rsid w:val="009E4474"/>
    <w:rsid w:val="009E49F5"/>
    <w:rsid w:val="009E6842"/>
    <w:rsid w:val="009F09D7"/>
    <w:rsid w:val="009F180E"/>
    <w:rsid w:val="009F2357"/>
    <w:rsid w:val="009F28A1"/>
    <w:rsid w:val="009F77C7"/>
    <w:rsid w:val="009F7D70"/>
    <w:rsid w:val="00A001B4"/>
    <w:rsid w:val="00A00E02"/>
    <w:rsid w:val="00A0163B"/>
    <w:rsid w:val="00A01E55"/>
    <w:rsid w:val="00A02E73"/>
    <w:rsid w:val="00A034EA"/>
    <w:rsid w:val="00A03D83"/>
    <w:rsid w:val="00A04C00"/>
    <w:rsid w:val="00A051D0"/>
    <w:rsid w:val="00A053C5"/>
    <w:rsid w:val="00A053CA"/>
    <w:rsid w:val="00A06973"/>
    <w:rsid w:val="00A06E76"/>
    <w:rsid w:val="00A07227"/>
    <w:rsid w:val="00A0751C"/>
    <w:rsid w:val="00A07E37"/>
    <w:rsid w:val="00A10DAB"/>
    <w:rsid w:val="00A11AC6"/>
    <w:rsid w:val="00A122BB"/>
    <w:rsid w:val="00A12602"/>
    <w:rsid w:val="00A12F41"/>
    <w:rsid w:val="00A135EF"/>
    <w:rsid w:val="00A1465A"/>
    <w:rsid w:val="00A1486A"/>
    <w:rsid w:val="00A1497B"/>
    <w:rsid w:val="00A14B2B"/>
    <w:rsid w:val="00A14EE2"/>
    <w:rsid w:val="00A15DFE"/>
    <w:rsid w:val="00A209B5"/>
    <w:rsid w:val="00A21E62"/>
    <w:rsid w:val="00A21FC4"/>
    <w:rsid w:val="00A240BA"/>
    <w:rsid w:val="00A2411E"/>
    <w:rsid w:val="00A24922"/>
    <w:rsid w:val="00A27E62"/>
    <w:rsid w:val="00A30E21"/>
    <w:rsid w:val="00A32160"/>
    <w:rsid w:val="00A3261F"/>
    <w:rsid w:val="00A32D1E"/>
    <w:rsid w:val="00A32E7A"/>
    <w:rsid w:val="00A33218"/>
    <w:rsid w:val="00A341EE"/>
    <w:rsid w:val="00A35F8D"/>
    <w:rsid w:val="00A37D67"/>
    <w:rsid w:val="00A37EFD"/>
    <w:rsid w:val="00A402C8"/>
    <w:rsid w:val="00A40FA6"/>
    <w:rsid w:val="00A41927"/>
    <w:rsid w:val="00A41F84"/>
    <w:rsid w:val="00A42873"/>
    <w:rsid w:val="00A42E2C"/>
    <w:rsid w:val="00A430C2"/>
    <w:rsid w:val="00A4331B"/>
    <w:rsid w:val="00A435F6"/>
    <w:rsid w:val="00A4392C"/>
    <w:rsid w:val="00A4467E"/>
    <w:rsid w:val="00A44889"/>
    <w:rsid w:val="00A45B4C"/>
    <w:rsid w:val="00A46A28"/>
    <w:rsid w:val="00A47AE1"/>
    <w:rsid w:val="00A50349"/>
    <w:rsid w:val="00A50911"/>
    <w:rsid w:val="00A50B10"/>
    <w:rsid w:val="00A51DFC"/>
    <w:rsid w:val="00A52049"/>
    <w:rsid w:val="00A53657"/>
    <w:rsid w:val="00A5434A"/>
    <w:rsid w:val="00A547E9"/>
    <w:rsid w:val="00A54BFD"/>
    <w:rsid w:val="00A55C45"/>
    <w:rsid w:val="00A55F8C"/>
    <w:rsid w:val="00A5631A"/>
    <w:rsid w:val="00A570DD"/>
    <w:rsid w:val="00A64793"/>
    <w:rsid w:val="00A65472"/>
    <w:rsid w:val="00A65EE2"/>
    <w:rsid w:val="00A6701B"/>
    <w:rsid w:val="00A672DD"/>
    <w:rsid w:val="00A712F6"/>
    <w:rsid w:val="00A7147E"/>
    <w:rsid w:val="00A7406E"/>
    <w:rsid w:val="00A744CA"/>
    <w:rsid w:val="00A76473"/>
    <w:rsid w:val="00A76C8E"/>
    <w:rsid w:val="00A8015D"/>
    <w:rsid w:val="00A807AF"/>
    <w:rsid w:val="00A83D2D"/>
    <w:rsid w:val="00A84649"/>
    <w:rsid w:val="00A848BE"/>
    <w:rsid w:val="00A87118"/>
    <w:rsid w:val="00A9064F"/>
    <w:rsid w:val="00A90994"/>
    <w:rsid w:val="00A911EC"/>
    <w:rsid w:val="00A93695"/>
    <w:rsid w:val="00A93BC7"/>
    <w:rsid w:val="00A941EE"/>
    <w:rsid w:val="00A94236"/>
    <w:rsid w:val="00A94FAD"/>
    <w:rsid w:val="00A9530C"/>
    <w:rsid w:val="00A95395"/>
    <w:rsid w:val="00A96A82"/>
    <w:rsid w:val="00A97074"/>
    <w:rsid w:val="00A97E52"/>
    <w:rsid w:val="00AA045A"/>
    <w:rsid w:val="00AA23E1"/>
    <w:rsid w:val="00AA271E"/>
    <w:rsid w:val="00AA30AC"/>
    <w:rsid w:val="00AA360F"/>
    <w:rsid w:val="00AA3A10"/>
    <w:rsid w:val="00AA417B"/>
    <w:rsid w:val="00AA43D3"/>
    <w:rsid w:val="00AA649A"/>
    <w:rsid w:val="00AA6940"/>
    <w:rsid w:val="00AA70CC"/>
    <w:rsid w:val="00AA79FF"/>
    <w:rsid w:val="00AB0A6D"/>
    <w:rsid w:val="00AB2238"/>
    <w:rsid w:val="00AB239B"/>
    <w:rsid w:val="00AB2E80"/>
    <w:rsid w:val="00AB31FE"/>
    <w:rsid w:val="00AB334A"/>
    <w:rsid w:val="00AB3A85"/>
    <w:rsid w:val="00AB4143"/>
    <w:rsid w:val="00AB41F2"/>
    <w:rsid w:val="00AB4B26"/>
    <w:rsid w:val="00AC013C"/>
    <w:rsid w:val="00AC01D0"/>
    <w:rsid w:val="00AC0767"/>
    <w:rsid w:val="00AC150D"/>
    <w:rsid w:val="00AC247A"/>
    <w:rsid w:val="00AC2558"/>
    <w:rsid w:val="00AC35EB"/>
    <w:rsid w:val="00AC393F"/>
    <w:rsid w:val="00AC5387"/>
    <w:rsid w:val="00AC7665"/>
    <w:rsid w:val="00AC780C"/>
    <w:rsid w:val="00AC7B3D"/>
    <w:rsid w:val="00AC7E7D"/>
    <w:rsid w:val="00AD003C"/>
    <w:rsid w:val="00AD0542"/>
    <w:rsid w:val="00AD1678"/>
    <w:rsid w:val="00AD1F64"/>
    <w:rsid w:val="00AD3B54"/>
    <w:rsid w:val="00AD44D5"/>
    <w:rsid w:val="00AD4ACB"/>
    <w:rsid w:val="00AD612B"/>
    <w:rsid w:val="00AD6747"/>
    <w:rsid w:val="00AE0860"/>
    <w:rsid w:val="00AE0D32"/>
    <w:rsid w:val="00AE0E5A"/>
    <w:rsid w:val="00AE28FF"/>
    <w:rsid w:val="00AE37B2"/>
    <w:rsid w:val="00AE3E62"/>
    <w:rsid w:val="00AE4141"/>
    <w:rsid w:val="00AE6BE0"/>
    <w:rsid w:val="00AE76FF"/>
    <w:rsid w:val="00AF1029"/>
    <w:rsid w:val="00AF1BA5"/>
    <w:rsid w:val="00AF37D1"/>
    <w:rsid w:val="00AF3D5F"/>
    <w:rsid w:val="00AF4EA7"/>
    <w:rsid w:val="00AF7478"/>
    <w:rsid w:val="00B0131C"/>
    <w:rsid w:val="00B0281E"/>
    <w:rsid w:val="00B03831"/>
    <w:rsid w:val="00B038BB"/>
    <w:rsid w:val="00B04687"/>
    <w:rsid w:val="00B05510"/>
    <w:rsid w:val="00B06407"/>
    <w:rsid w:val="00B06FF9"/>
    <w:rsid w:val="00B07404"/>
    <w:rsid w:val="00B112F4"/>
    <w:rsid w:val="00B11929"/>
    <w:rsid w:val="00B166F9"/>
    <w:rsid w:val="00B16809"/>
    <w:rsid w:val="00B1737A"/>
    <w:rsid w:val="00B17B4F"/>
    <w:rsid w:val="00B202CC"/>
    <w:rsid w:val="00B20899"/>
    <w:rsid w:val="00B228AD"/>
    <w:rsid w:val="00B22D5A"/>
    <w:rsid w:val="00B22D5D"/>
    <w:rsid w:val="00B2303C"/>
    <w:rsid w:val="00B230EC"/>
    <w:rsid w:val="00B23925"/>
    <w:rsid w:val="00B245DB"/>
    <w:rsid w:val="00B254C4"/>
    <w:rsid w:val="00B26D32"/>
    <w:rsid w:val="00B275BD"/>
    <w:rsid w:val="00B27F96"/>
    <w:rsid w:val="00B32007"/>
    <w:rsid w:val="00B32259"/>
    <w:rsid w:val="00B33DAB"/>
    <w:rsid w:val="00B34C5C"/>
    <w:rsid w:val="00B3585D"/>
    <w:rsid w:val="00B36B9D"/>
    <w:rsid w:val="00B37901"/>
    <w:rsid w:val="00B37F42"/>
    <w:rsid w:val="00B406FF"/>
    <w:rsid w:val="00B40B8D"/>
    <w:rsid w:val="00B40E41"/>
    <w:rsid w:val="00B423AA"/>
    <w:rsid w:val="00B4282D"/>
    <w:rsid w:val="00B42C79"/>
    <w:rsid w:val="00B433E6"/>
    <w:rsid w:val="00B434C3"/>
    <w:rsid w:val="00B44007"/>
    <w:rsid w:val="00B448A7"/>
    <w:rsid w:val="00B46716"/>
    <w:rsid w:val="00B47436"/>
    <w:rsid w:val="00B47575"/>
    <w:rsid w:val="00B50D88"/>
    <w:rsid w:val="00B511D4"/>
    <w:rsid w:val="00B5184E"/>
    <w:rsid w:val="00B536C0"/>
    <w:rsid w:val="00B55501"/>
    <w:rsid w:val="00B558E6"/>
    <w:rsid w:val="00B55DE9"/>
    <w:rsid w:val="00B56085"/>
    <w:rsid w:val="00B60286"/>
    <w:rsid w:val="00B60901"/>
    <w:rsid w:val="00B61972"/>
    <w:rsid w:val="00B61C0E"/>
    <w:rsid w:val="00B62C90"/>
    <w:rsid w:val="00B62E51"/>
    <w:rsid w:val="00B66BE0"/>
    <w:rsid w:val="00B66EF4"/>
    <w:rsid w:val="00B67A85"/>
    <w:rsid w:val="00B70470"/>
    <w:rsid w:val="00B7281F"/>
    <w:rsid w:val="00B72E1A"/>
    <w:rsid w:val="00B72F6A"/>
    <w:rsid w:val="00B76133"/>
    <w:rsid w:val="00B7629F"/>
    <w:rsid w:val="00B76CCA"/>
    <w:rsid w:val="00B81EF0"/>
    <w:rsid w:val="00B81F2D"/>
    <w:rsid w:val="00B83275"/>
    <w:rsid w:val="00B841E8"/>
    <w:rsid w:val="00B844A9"/>
    <w:rsid w:val="00B87DD3"/>
    <w:rsid w:val="00B90FBE"/>
    <w:rsid w:val="00B91C93"/>
    <w:rsid w:val="00B91E2A"/>
    <w:rsid w:val="00B928FB"/>
    <w:rsid w:val="00B930AA"/>
    <w:rsid w:val="00B9311E"/>
    <w:rsid w:val="00B94687"/>
    <w:rsid w:val="00B964A7"/>
    <w:rsid w:val="00B968A6"/>
    <w:rsid w:val="00B97359"/>
    <w:rsid w:val="00B97C6A"/>
    <w:rsid w:val="00B97EF7"/>
    <w:rsid w:val="00BA0069"/>
    <w:rsid w:val="00BA0557"/>
    <w:rsid w:val="00BA2C3F"/>
    <w:rsid w:val="00BA2E64"/>
    <w:rsid w:val="00BA374B"/>
    <w:rsid w:val="00BA391B"/>
    <w:rsid w:val="00BA613E"/>
    <w:rsid w:val="00BA6558"/>
    <w:rsid w:val="00BA6FA8"/>
    <w:rsid w:val="00BB0179"/>
    <w:rsid w:val="00BB01B1"/>
    <w:rsid w:val="00BB2015"/>
    <w:rsid w:val="00BB516E"/>
    <w:rsid w:val="00BB5CBB"/>
    <w:rsid w:val="00BB629C"/>
    <w:rsid w:val="00BB6B61"/>
    <w:rsid w:val="00BB6DE4"/>
    <w:rsid w:val="00BC0834"/>
    <w:rsid w:val="00BC24A9"/>
    <w:rsid w:val="00BC356A"/>
    <w:rsid w:val="00BC5C29"/>
    <w:rsid w:val="00BC660D"/>
    <w:rsid w:val="00BC6DFE"/>
    <w:rsid w:val="00BC73E9"/>
    <w:rsid w:val="00BD0918"/>
    <w:rsid w:val="00BD0925"/>
    <w:rsid w:val="00BD1492"/>
    <w:rsid w:val="00BD151B"/>
    <w:rsid w:val="00BD1AA9"/>
    <w:rsid w:val="00BD2738"/>
    <w:rsid w:val="00BD295A"/>
    <w:rsid w:val="00BD4AE5"/>
    <w:rsid w:val="00BD5907"/>
    <w:rsid w:val="00BD61B5"/>
    <w:rsid w:val="00BD6489"/>
    <w:rsid w:val="00BD6A75"/>
    <w:rsid w:val="00BE0869"/>
    <w:rsid w:val="00BE0E1A"/>
    <w:rsid w:val="00BE0E64"/>
    <w:rsid w:val="00BE4551"/>
    <w:rsid w:val="00BE4822"/>
    <w:rsid w:val="00BE5140"/>
    <w:rsid w:val="00BE54AE"/>
    <w:rsid w:val="00BF064D"/>
    <w:rsid w:val="00BF1953"/>
    <w:rsid w:val="00BF54C9"/>
    <w:rsid w:val="00BF71DD"/>
    <w:rsid w:val="00BF7533"/>
    <w:rsid w:val="00BF7C70"/>
    <w:rsid w:val="00C000AA"/>
    <w:rsid w:val="00C00D4E"/>
    <w:rsid w:val="00C00D8F"/>
    <w:rsid w:val="00C00F50"/>
    <w:rsid w:val="00C012D9"/>
    <w:rsid w:val="00C02144"/>
    <w:rsid w:val="00C03162"/>
    <w:rsid w:val="00C0401C"/>
    <w:rsid w:val="00C05CEB"/>
    <w:rsid w:val="00C06CCD"/>
    <w:rsid w:val="00C071C1"/>
    <w:rsid w:val="00C07261"/>
    <w:rsid w:val="00C075CD"/>
    <w:rsid w:val="00C1154E"/>
    <w:rsid w:val="00C11D1F"/>
    <w:rsid w:val="00C13104"/>
    <w:rsid w:val="00C13463"/>
    <w:rsid w:val="00C14F31"/>
    <w:rsid w:val="00C17052"/>
    <w:rsid w:val="00C176A8"/>
    <w:rsid w:val="00C1773A"/>
    <w:rsid w:val="00C17D25"/>
    <w:rsid w:val="00C21746"/>
    <w:rsid w:val="00C2411E"/>
    <w:rsid w:val="00C24E55"/>
    <w:rsid w:val="00C27975"/>
    <w:rsid w:val="00C314DC"/>
    <w:rsid w:val="00C3270C"/>
    <w:rsid w:val="00C33384"/>
    <w:rsid w:val="00C339DC"/>
    <w:rsid w:val="00C33F71"/>
    <w:rsid w:val="00C34E42"/>
    <w:rsid w:val="00C365C9"/>
    <w:rsid w:val="00C37333"/>
    <w:rsid w:val="00C37349"/>
    <w:rsid w:val="00C3764E"/>
    <w:rsid w:val="00C37F34"/>
    <w:rsid w:val="00C41C20"/>
    <w:rsid w:val="00C42D1D"/>
    <w:rsid w:val="00C4321A"/>
    <w:rsid w:val="00C43AB1"/>
    <w:rsid w:val="00C43C67"/>
    <w:rsid w:val="00C43D99"/>
    <w:rsid w:val="00C44F0A"/>
    <w:rsid w:val="00C45372"/>
    <w:rsid w:val="00C46543"/>
    <w:rsid w:val="00C47AD9"/>
    <w:rsid w:val="00C50B02"/>
    <w:rsid w:val="00C51805"/>
    <w:rsid w:val="00C5214E"/>
    <w:rsid w:val="00C5217E"/>
    <w:rsid w:val="00C52A42"/>
    <w:rsid w:val="00C52B7F"/>
    <w:rsid w:val="00C531D2"/>
    <w:rsid w:val="00C53EF0"/>
    <w:rsid w:val="00C54327"/>
    <w:rsid w:val="00C55189"/>
    <w:rsid w:val="00C575F7"/>
    <w:rsid w:val="00C57CB5"/>
    <w:rsid w:val="00C60047"/>
    <w:rsid w:val="00C60375"/>
    <w:rsid w:val="00C62B00"/>
    <w:rsid w:val="00C63C5B"/>
    <w:rsid w:val="00C64662"/>
    <w:rsid w:val="00C646F6"/>
    <w:rsid w:val="00C650C8"/>
    <w:rsid w:val="00C65F24"/>
    <w:rsid w:val="00C65F77"/>
    <w:rsid w:val="00C66C74"/>
    <w:rsid w:val="00C66D88"/>
    <w:rsid w:val="00C672E8"/>
    <w:rsid w:val="00C67785"/>
    <w:rsid w:val="00C7165D"/>
    <w:rsid w:val="00C72292"/>
    <w:rsid w:val="00C72EA4"/>
    <w:rsid w:val="00C7322D"/>
    <w:rsid w:val="00C742E3"/>
    <w:rsid w:val="00C762D0"/>
    <w:rsid w:val="00C80085"/>
    <w:rsid w:val="00C81A12"/>
    <w:rsid w:val="00C83320"/>
    <w:rsid w:val="00C83322"/>
    <w:rsid w:val="00C84F55"/>
    <w:rsid w:val="00C8598F"/>
    <w:rsid w:val="00C86721"/>
    <w:rsid w:val="00C8683E"/>
    <w:rsid w:val="00C86E9C"/>
    <w:rsid w:val="00C872E7"/>
    <w:rsid w:val="00C906C8"/>
    <w:rsid w:val="00C90C29"/>
    <w:rsid w:val="00C9279F"/>
    <w:rsid w:val="00C92A36"/>
    <w:rsid w:val="00C92CEA"/>
    <w:rsid w:val="00C93223"/>
    <w:rsid w:val="00C9374B"/>
    <w:rsid w:val="00C94495"/>
    <w:rsid w:val="00C948DA"/>
    <w:rsid w:val="00C9558A"/>
    <w:rsid w:val="00C9575B"/>
    <w:rsid w:val="00C96C34"/>
    <w:rsid w:val="00C96E20"/>
    <w:rsid w:val="00C97112"/>
    <w:rsid w:val="00C97C33"/>
    <w:rsid w:val="00CA00C7"/>
    <w:rsid w:val="00CA0D6A"/>
    <w:rsid w:val="00CA1081"/>
    <w:rsid w:val="00CA18A9"/>
    <w:rsid w:val="00CA1BE0"/>
    <w:rsid w:val="00CA2810"/>
    <w:rsid w:val="00CA2F33"/>
    <w:rsid w:val="00CA4101"/>
    <w:rsid w:val="00CA57FC"/>
    <w:rsid w:val="00CA5B28"/>
    <w:rsid w:val="00CA72DF"/>
    <w:rsid w:val="00CA7BF7"/>
    <w:rsid w:val="00CA7C81"/>
    <w:rsid w:val="00CA7DFD"/>
    <w:rsid w:val="00CB1EAB"/>
    <w:rsid w:val="00CB1F82"/>
    <w:rsid w:val="00CB2D5F"/>
    <w:rsid w:val="00CB43C4"/>
    <w:rsid w:val="00CB44FE"/>
    <w:rsid w:val="00CB5E9B"/>
    <w:rsid w:val="00CB70F5"/>
    <w:rsid w:val="00CB7E0E"/>
    <w:rsid w:val="00CB7E83"/>
    <w:rsid w:val="00CB7F08"/>
    <w:rsid w:val="00CC0E16"/>
    <w:rsid w:val="00CC1494"/>
    <w:rsid w:val="00CC2028"/>
    <w:rsid w:val="00CC256A"/>
    <w:rsid w:val="00CC25F6"/>
    <w:rsid w:val="00CC26A5"/>
    <w:rsid w:val="00CC31CE"/>
    <w:rsid w:val="00CC3904"/>
    <w:rsid w:val="00CC3F71"/>
    <w:rsid w:val="00CC4C8E"/>
    <w:rsid w:val="00CC54F9"/>
    <w:rsid w:val="00CC5536"/>
    <w:rsid w:val="00CC724D"/>
    <w:rsid w:val="00CD0BDE"/>
    <w:rsid w:val="00CD0CDC"/>
    <w:rsid w:val="00CD1B8A"/>
    <w:rsid w:val="00CD1BB5"/>
    <w:rsid w:val="00CD4429"/>
    <w:rsid w:val="00CE051D"/>
    <w:rsid w:val="00CE0712"/>
    <w:rsid w:val="00CE0D60"/>
    <w:rsid w:val="00CE192C"/>
    <w:rsid w:val="00CE234B"/>
    <w:rsid w:val="00CE5184"/>
    <w:rsid w:val="00CE59B7"/>
    <w:rsid w:val="00CE6F5A"/>
    <w:rsid w:val="00CE714C"/>
    <w:rsid w:val="00CE7A8A"/>
    <w:rsid w:val="00CF0B02"/>
    <w:rsid w:val="00CF13C5"/>
    <w:rsid w:val="00CF1D5B"/>
    <w:rsid w:val="00CF30F1"/>
    <w:rsid w:val="00CF33B8"/>
    <w:rsid w:val="00CF3C0D"/>
    <w:rsid w:val="00CF448F"/>
    <w:rsid w:val="00CF609B"/>
    <w:rsid w:val="00CF7FFB"/>
    <w:rsid w:val="00D03DF7"/>
    <w:rsid w:val="00D055EF"/>
    <w:rsid w:val="00D077C8"/>
    <w:rsid w:val="00D10B10"/>
    <w:rsid w:val="00D10D76"/>
    <w:rsid w:val="00D1120F"/>
    <w:rsid w:val="00D112CE"/>
    <w:rsid w:val="00D1254D"/>
    <w:rsid w:val="00D13278"/>
    <w:rsid w:val="00D13687"/>
    <w:rsid w:val="00D14F95"/>
    <w:rsid w:val="00D15045"/>
    <w:rsid w:val="00D16956"/>
    <w:rsid w:val="00D16BE6"/>
    <w:rsid w:val="00D17508"/>
    <w:rsid w:val="00D210D5"/>
    <w:rsid w:val="00D214E3"/>
    <w:rsid w:val="00D21F90"/>
    <w:rsid w:val="00D225BD"/>
    <w:rsid w:val="00D22648"/>
    <w:rsid w:val="00D22EF7"/>
    <w:rsid w:val="00D231CF"/>
    <w:rsid w:val="00D23790"/>
    <w:rsid w:val="00D23C62"/>
    <w:rsid w:val="00D26A62"/>
    <w:rsid w:val="00D275D1"/>
    <w:rsid w:val="00D300E9"/>
    <w:rsid w:val="00D31153"/>
    <w:rsid w:val="00D32F0A"/>
    <w:rsid w:val="00D33694"/>
    <w:rsid w:val="00D34ED5"/>
    <w:rsid w:val="00D36916"/>
    <w:rsid w:val="00D37816"/>
    <w:rsid w:val="00D37F31"/>
    <w:rsid w:val="00D426E4"/>
    <w:rsid w:val="00D441D0"/>
    <w:rsid w:val="00D46461"/>
    <w:rsid w:val="00D46E75"/>
    <w:rsid w:val="00D4766E"/>
    <w:rsid w:val="00D47BFD"/>
    <w:rsid w:val="00D50079"/>
    <w:rsid w:val="00D511EA"/>
    <w:rsid w:val="00D51977"/>
    <w:rsid w:val="00D52027"/>
    <w:rsid w:val="00D52A8D"/>
    <w:rsid w:val="00D53316"/>
    <w:rsid w:val="00D55AEE"/>
    <w:rsid w:val="00D570A5"/>
    <w:rsid w:val="00D57365"/>
    <w:rsid w:val="00D64F08"/>
    <w:rsid w:val="00D66EEA"/>
    <w:rsid w:val="00D6726E"/>
    <w:rsid w:val="00D67309"/>
    <w:rsid w:val="00D67999"/>
    <w:rsid w:val="00D70708"/>
    <w:rsid w:val="00D71B99"/>
    <w:rsid w:val="00D72CC4"/>
    <w:rsid w:val="00D76D17"/>
    <w:rsid w:val="00D775AF"/>
    <w:rsid w:val="00D80182"/>
    <w:rsid w:val="00D80FD1"/>
    <w:rsid w:val="00D83F04"/>
    <w:rsid w:val="00D850CE"/>
    <w:rsid w:val="00D85C63"/>
    <w:rsid w:val="00D85E7C"/>
    <w:rsid w:val="00D86160"/>
    <w:rsid w:val="00D8633A"/>
    <w:rsid w:val="00D86794"/>
    <w:rsid w:val="00D8772D"/>
    <w:rsid w:val="00D906F7"/>
    <w:rsid w:val="00D9140D"/>
    <w:rsid w:val="00D95807"/>
    <w:rsid w:val="00D97357"/>
    <w:rsid w:val="00DA0434"/>
    <w:rsid w:val="00DA2287"/>
    <w:rsid w:val="00DA2F8B"/>
    <w:rsid w:val="00DA3B15"/>
    <w:rsid w:val="00DA441D"/>
    <w:rsid w:val="00DA4C8E"/>
    <w:rsid w:val="00DA5A9E"/>
    <w:rsid w:val="00DA6F29"/>
    <w:rsid w:val="00DA6F30"/>
    <w:rsid w:val="00DA7B02"/>
    <w:rsid w:val="00DA7E9B"/>
    <w:rsid w:val="00DB01D7"/>
    <w:rsid w:val="00DB0226"/>
    <w:rsid w:val="00DB0CC3"/>
    <w:rsid w:val="00DB11A7"/>
    <w:rsid w:val="00DB19FC"/>
    <w:rsid w:val="00DB2B3D"/>
    <w:rsid w:val="00DB70D7"/>
    <w:rsid w:val="00DC2448"/>
    <w:rsid w:val="00DC31A6"/>
    <w:rsid w:val="00DC3486"/>
    <w:rsid w:val="00DC3A8E"/>
    <w:rsid w:val="00DC3AD5"/>
    <w:rsid w:val="00DC733E"/>
    <w:rsid w:val="00DC7625"/>
    <w:rsid w:val="00DC7A1A"/>
    <w:rsid w:val="00DC7EB1"/>
    <w:rsid w:val="00DD06A7"/>
    <w:rsid w:val="00DD1963"/>
    <w:rsid w:val="00DD2BC6"/>
    <w:rsid w:val="00DD2E6F"/>
    <w:rsid w:val="00DD3333"/>
    <w:rsid w:val="00DD7140"/>
    <w:rsid w:val="00DD7797"/>
    <w:rsid w:val="00DD78DE"/>
    <w:rsid w:val="00DE01D3"/>
    <w:rsid w:val="00DE1ED9"/>
    <w:rsid w:val="00DE4EA9"/>
    <w:rsid w:val="00DE5002"/>
    <w:rsid w:val="00DE5F8E"/>
    <w:rsid w:val="00DE75A1"/>
    <w:rsid w:val="00DE7DC4"/>
    <w:rsid w:val="00DF0AA3"/>
    <w:rsid w:val="00DF3950"/>
    <w:rsid w:val="00DF39EE"/>
    <w:rsid w:val="00DF4188"/>
    <w:rsid w:val="00DF440D"/>
    <w:rsid w:val="00DF4C01"/>
    <w:rsid w:val="00DF67CA"/>
    <w:rsid w:val="00DF7A3C"/>
    <w:rsid w:val="00E0292E"/>
    <w:rsid w:val="00E074E7"/>
    <w:rsid w:val="00E1171D"/>
    <w:rsid w:val="00E11D3E"/>
    <w:rsid w:val="00E12204"/>
    <w:rsid w:val="00E12666"/>
    <w:rsid w:val="00E1281C"/>
    <w:rsid w:val="00E12DAF"/>
    <w:rsid w:val="00E13144"/>
    <w:rsid w:val="00E13235"/>
    <w:rsid w:val="00E1382A"/>
    <w:rsid w:val="00E14DF2"/>
    <w:rsid w:val="00E152FF"/>
    <w:rsid w:val="00E20F71"/>
    <w:rsid w:val="00E22898"/>
    <w:rsid w:val="00E237C0"/>
    <w:rsid w:val="00E25302"/>
    <w:rsid w:val="00E265E0"/>
    <w:rsid w:val="00E26623"/>
    <w:rsid w:val="00E26A0A"/>
    <w:rsid w:val="00E3108B"/>
    <w:rsid w:val="00E3118D"/>
    <w:rsid w:val="00E317FC"/>
    <w:rsid w:val="00E3331B"/>
    <w:rsid w:val="00E33B53"/>
    <w:rsid w:val="00E3556A"/>
    <w:rsid w:val="00E355AA"/>
    <w:rsid w:val="00E35EBD"/>
    <w:rsid w:val="00E361C2"/>
    <w:rsid w:val="00E3664C"/>
    <w:rsid w:val="00E36D13"/>
    <w:rsid w:val="00E4010D"/>
    <w:rsid w:val="00E40A3C"/>
    <w:rsid w:val="00E4153A"/>
    <w:rsid w:val="00E41C06"/>
    <w:rsid w:val="00E420FB"/>
    <w:rsid w:val="00E44435"/>
    <w:rsid w:val="00E44D70"/>
    <w:rsid w:val="00E45FF0"/>
    <w:rsid w:val="00E46C16"/>
    <w:rsid w:val="00E46D83"/>
    <w:rsid w:val="00E50953"/>
    <w:rsid w:val="00E52285"/>
    <w:rsid w:val="00E52E1E"/>
    <w:rsid w:val="00E5311A"/>
    <w:rsid w:val="00E53642"/>
    <w:rsid w:val="00E540B9"/>
    <w:rsid w:val="00E5474C"/>
    <w:rsid w:val="00E5504C"/>
    <w:rsid w:val="00E55204"/>
    <w:rsid w:val="00E559AE"/>
    <w:rsid w:val="00E55F1D"/>
    <w:rsid w:val="00E56632"/>
    <w:rsid w:val="00E56D9F"/>
    <w:rsid w:val="00E576A4"/>
    <w:rsid w:val="00E602EC"/>
    <w:rsid w:val="00E60787"/>
    <w:rsid w:val="00E60B88"/>
    <w:rsid w:val="00E61966"/>
    <w:rsid w:val="00E63050"/>
    <w:rsid w:val="00E630C6"/>
    <w:rsid w:val="00E6373F"/>
    <w:rsid w:val="00E64E02"/>
    <w:rsid w:val="00E66923"/>
    <w:rsid w:val="00E674FD"/>
    <w:rsid w:val="00E70150"/>
    <w:rsid w:val="00E7323C"/>
    <w:rsid w:val="00E7427D"/>
    <w:rsid w:val="00E75F78"/>
    <w:rsid w:val="00E7684A"/>
    <w:rsid w:val="00E80D52"/>
    <w:rsid w:val="00E8294E"/>
    <w:rsid w:val="00E83B31"/>
    <w:rsid w:val="00E85A98"/>
    <w:rsid w:val="00E85D8E"/>
    <w:rsid w:val="00E86B6C"/>
    <w:rsid w:val="00E87201"/>
    <w:rsid w:val="00E902C5"/>
    <w:rsid w:val="00E908C2"/>
    <w:rsid w:val="00E91B3F"/>
    <w:rsid w:val="00E92050"/>
    <w:rsid w:val="00E927D5"/>
    <w:rsid w:val="00E93FB9"/>
    <w:rsid w:val="00E94046"/>
    <w:rsid w:val="00E94433"/>
    <w:rsid w:val="00E95E68"/>
    <w:rsid w:val="00E95F0E"/>
    <w:rsid w:val="00E9605A"/>
    <w:rsid w:val="00E969B9"/>
    <w:rsid w:val="00E97219"/>
    <w:rsid w:val="00EA0DB6"/>
    <w:rsid w:val="00EA19CA"/>
    <w:rsid w:val="00EA3D2F"/>
    <w:rsid w:val="00EA3FD3"/>
    <w:rsid w:val="00EA41C5"/>
    <w:rsid w:val="00EA47DD"/>
    <w:rsid w:val="00EA6144"/>
    <w:rsid w:val="00EB07EA"/>
    <w:rsid w:val="00EB2A56"/>
    <w:rsid w:val="00EB3392"/>
    <w:rsid w:val="00EB3507"/>
    <w:rsid w:val="00EB4F99"/>
    <w:rsid w:val="00EB577B"/>
    <w:rsid w:val="00EC19C4"/>
    <w:rsid w:val="00EC4897"/>
    <w:rsid w:val="00EC52D9"/>
    <w:rsid w:val="00EC582F"/>
    <w:rsid w:val="00EC6077"/>
    <w:rsid w:val="00EC6AD6"/>
    <w:rsid w:val="00EC77A8"/>
    <w:rsid w:val="00ED0AC6"/>
    <w:rsid w:val="00ED0F45"/>
    <w:rsid w:val="00ED1530"/>
    <w:rsid w:val="00ED287A"/>
    <w:rsid w:val="00ED3D33"/>
    <w:rsid w:val="00ED6D12"/>
    <w:rsid w:val="00EE1EFA"/>
    <w:rsid w:val="00EE2323"/>
    <w:rsid w:val="00EE369D"/>
    <w:rsid w:val="00EE4E8E"/>
    <w:rsid w:val="00EE56B5"/>
    <w:rsid w:val="00EE5898"/>
    <w:rsid w:val="00EE6997"/>
    <w:rsid w:val="00EE7921"/>
    <w:rsid w:val="00EE7E39"/>
    <w:rsid w:val="00EF4ADA"/>
    <w:rsid w:val="00EF4C20"/>
    <w:rsid w:val="00EF747D"/>
    <w:rsid w:val="00EF7B5B"/>
    <w:rsid w:val="00F012C8"/>
    <w:rsid w:val="00F015F2"/>
    <w:rsid w:val="00F033E1"/>
    <w:rsid w:val="00F037CD"/>
    <w:rsid w:val="00F03867"/>
    <w:rsid w:val="00F039C5"/>
    <w:rsid w:val="00F04699"/>
    <w:rsid w:val="00F063DF"/>
    <w:rsid w:val="00F069E7"/>
    <w:rsid w:val="00F06FC5"/>
    <w:rsid w:val="00F10D02"/>
    <w:rsid w:val="00F11A40"/>
    <w:rsid w:val="00F12B9D"/>
    <w:rsid w:val="00F16742"/>
    <w:rsid w:val="00F17551"/>
    <w:rsid w:val="00F2001E"/>
    <w:rsid w:val="00F20964"/>
    <w:rsid w:val="00F237BA"/>
    <w:rsid w:val="00F24D2D"/>
    <w:rsid w:val="00F24F40"/>
    <w:rsid w:val="00F24F4C"/>
    <w:rsid w:val="00F25F70"/>
    <w:rsid w:val="00F26A09"/>
    <w:rsid w:val="00F26B22"/>
    <w:rsid w:val="00F2741A"/>
    <w:rsid w:val="00F3058A"/>
    <w:rsid w:val="00F31751"/>
    <w:rsid w:val="00F31FAE"/>
    <w:rsid w:val="00F32582"/>
    <w:rsid w:val="00F344D8"/>
    <w:rsid w:val="00F34733"/>
    <w:rsid w:val="00F36ACA"/>
    <w:rsid w:val="00F378F2"/>
    <w:rsid w:val="00F40FE9"/>
    <w:rsid w:val="00F41108"/>
    <w:rsid w:val="00F4188B"/>
    <w:rsid w:val="00F42ACF"/>
    <w:rsid w:val="00F44A72"/>
    <w:rsid w:val="00F44B24"/>
    <w:rsid w:val="00F45814"/>
    <w:rsid w:val="00F45BA9"/>
    <w:rsid w:val="00F45EB0"/>
    <w:rsid w:val="00F46EB7"/>
    <w:rsid w:val="00F50D12"/>
    <w:rsid w:val="00F510B8"/>
    <w:rsid w:val="00F535DA"/>
    <w:rsid w:val="00F53DED"/>
    <w:rsid w:val="00F55101"/>
    <w:rsid w:val="00F55B92"/>
    <w:rsid w:val="00F55CCE"/>
    <w:rsid w:val="00F60967"/>
    <w:rsid w:val="00F60FF7"/>
    <w:rsid w:val="00F62D21"/>
    <w:rsid w:val="00F63579"/>
    <w:rsid w:val="00F63992"/>
    <w:rsid w:val="00F646ED"/>
    <w:rsid w:val="00F64CD3"/>
    <w:rsid w:val="00F65D1C"/>
    <w:rsid w:val="00F65FE2"/>
    <w:rsid w:val="00F66946"/>
    <w:rsid w:val="00F66F41"/>
    <w:rsid w:val="00F67399"/>
    <w:rsid w:val="00F71138"/>
    <w:rsid w:val="00F71A5D"/>
    <w:rsid w:val="00F72EC2"/>
    <w:rsid w:val="00F75A4A"/>
    <w:rsid w:val="00F76FF7"/>
    <w:rsid w:val="00F774C1"/>
    <w:rsid w:val="00F775CA"/>
    <w:rsid w:val="00F77838"/>
    <w:rsid w:val="00F77D82"/>
    <w:rsid w:val="00F80283"/>
    <w:rsid w:val="00F8030C"/>
    <w:rsid w:val="00F80DF8"/>
    <w:rsid w:val="00F811AF"/>
    <w:rsid w:val="00F839A6"/>
    <w:rsid w:val="00F8568F"/>
    <w:rsid w:val="00F86A9D"/>
    <w:rsid w:val="00F86B62"/>
    <w:rsid w:val="00F8719C"/>
    <w:rsid w:val="00F8776E"/>
    <w:rsid w:val="00F879C2"/>
    <w:rsid w:val="00F901BB"/>
    <w:rsid w:val="00F90894"/>
    <w:rsid w:val="00F90DA4"/>
    <w:rsid w:val="00F92FB4"/>
    <w:rsid w:val="00F93972"/>
    <w:rsid w:val="00F94E0B"/>
    <w:rsid w:val="00F962A7"/>
    <w:rsid w:val="00F96604"/>
    <w:rsid w:val="00F97DA1"/>
    <w:rsid w:val="00FA087F"/>
    <w:rsid w:val="00FA0B0E"/>
    <w:rsid w:val="00FA0C2A"/>
    <w:rsid w:val="00FA10D9"/>
    <w:rsid w:val="00FA1B29"/>
    <w:rsid w:val="00FA1D42"/>
    <w:rsid w:val="00FA2826"/>
    <w:rsid w:val="00FA3996"/>
    <w:rsid w:val="00FA4AA6"/>
    <w:rsid w:val="00FA4CF7"/>
    <w:rsid w:val="00FA55FF"/>
    <w:rsid w:val="00FA65DB"/>
    <w:rsid w:val="00FA6A8B"/>
    <w:rsid w:val="00FA7046"/>
    <w:rsid w:val="00FA77A2"/>
    <w:rsid w:val="00FB0723"/>
    <w:rsid w:val="00FB0D05"/>
    <w:rsid w:val="00FB32AC"/>
    <w:rsid w:val="00FB4344"/>
    <w:rsid w:val="00FB4D34"/>
    <w:rsid w:val="00FB6D44"/>
    <w:rsid w:val="00FB7AC7"/>
    <w:rsid w:val="00FC02FF"/>
    <w:rsid w:val="00FC08D1"/>
    <w:rsid w:val="00FC0A98"/>
    <w:rsid w:val="00FC138E"/>
    <w:rsid w:val="00FC1D1A"/>
    <w:rsid w:val="00FC3708"/>
    <w:rsid w:val="00FC37C0"/>
    <w:rsid w:val="00FC37EA"/>
    <w:rsid w:val="00FC3B8B"/>
    <w:rsid w:val="00FC63CD"/>
    <w:rsid w:val="00FC66E8"/>
    <w:rsid w:val="00FC6CAF"/>
    <w:rsid w:val="00FC7982"/>
    <w:rsid w:val="00FD0A55"/>
    <w:rsid w:val="00FD16F7"/>
    <w:rsid w:val="00FD3C07"/>
    <w:rsid w:val="00FD48FA"/>
    <w:rsid w:val="00FD5C10"/>
    <w:rsid w:val="00FD6FB5"/>
    <w:rsid w:val="00FD7B53"/>
    <w:rsid w:val="00FD7C5E"/>
    <w:rsid w:val="00FD7F02"/>
    <w:rsid w:val="00FE11AC"/>
    <w:rsid w:val="00FE1416"/>
    <w:rsid w:val="00FE3520"/>
    <w:rsid w:val="00FE4A24"/>
    <w:rsid w:val="00FE4B98"/>
    <w:rsid w:val="00FE56EA"/>
    <w:rsid w:val="00FE5AA5"/>
    <w:rsid w:val="00FE5BCE"/>
    <w:rsid w:val="00FE62D6"/>
    <w:rsid w:val="00FE7DAD"/>
    <w:rsid w:val="00FF227D"/>
    <w:rsid w:val="00FF288D"/>
    <w:rsid w:val="00FF2FFC"/>
    <w:rsid w:val="00FF32E8"/>
    <w:rsid w:val="00FF37A4"/>
    <w:rsid w:val="00FF53FD"/>
    <w:rsid w:val="00FF5818"/>
    <w:rsid w:val="00FF5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A6ED260"/>
  <w15:docId w15:val="{EE33DBB3-F071-466D-ACBD-839E10F0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0D05"/>
    <w:pPr>
      <w:suppressAutoHyphens/>
    </w:pPr>
    <w:rPr>
      <w:sz w:val="24"/>
      <w:szCs w:val="24"/>
      <w:lang w:eastAsia="zh-CN"/>
    </w:rPr>
  </w:style>
  <w:style w:type="paragraph" w:styleId="1">
    <w:name w:val="heading 1"/>
    <w:basedOn w:val="a"/>
    <w:next w:val="a"/>
    <w:qFormat/>
    <w:rsid w:val="009D1348"/>
    <w:pPr>
      <w:keepNext/>
      <w:jc w:val="center"/>
      <w:outlineLvl w:val="0"/>
    </w:pPr>
    <w:rPr>
      <w:rFonts w:eastAsia="Arial Unicode MS"/>
      <w:b/>
      <w:bCs/>
    </w:rPr>
  </w:style>
  <w:style w:type="paragraph" w:styleId="2">
    <w:name w:val="heading 2"/>
    <w:basedOn w:val="a"/>
    <w:next w:val="a"/>
    <w:qFormat/>
    <w:rsid w:val="009D1348"/>
    <w:pPr>
      <w:keepNext/>
      <w:numPr>
        <w:ilvl w:val="1"/>
        <w:numId w:val="1"/>
      </w:numPr>
      <w:outlineLvl w:val="1"/>
    </w:pPr>
    <w:rPr>
      <w:b/>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D1348"/>
    <w:rPr>
      <w:rFonts w:cs="Times New Roman"/>
    </w:rPr>
  </w:style>
  <w:style w:type="character" w:customStyle="1" w:styleId="WW8Num1z1">
    <w:name w:val="WW8Num1z1"/>
    <w:rsid w:val="009D1348"/>
  </w:style>
  <w:style w:type="character" w:customStyle="1" w:styleId="WW8Num1z2">
    <w:name w:val="WW8Num1z2"/>
    <w:rsid w:val="009D1348"/>
  </w:style>
  <w:style w:type="character" w:customStyle="1" w:styleId="WW8Num1z3">
    <w:name w:val="WW8Num1z3"/>
    <w:rsid w:val="009D1348"/>
  </w:style>
  <w:style w:type="character" w:customStyle="1" w:styleId="WW8Num1z4">
    <w:name w:val="WW8Num1z4"/>
    <w:rsid w:val="009D1348"/>
  </w:style>
  <w:style w:type="character" w:customStyle="1" w:styleId="WW8Num1z5">
    <w:name w:val="WW8Num1z5"/>
    <w:rsid w:val="009D1348"/>
  </w:style>
  <w:style w:type="character" w:customStyle="1" w:styleId="WW8Num1z6">
    <w:name w:val="WW8Num1z6"/>
    <w:rsid w:val="009D1348"/>
  </w:style>
  <w:style w:type="character" w:customStyle="1" w:styleId="WW8Num1z7">
    <w:name w:val="WW8Num1z7"/>
    <w:rsid w:val="009D1348"/>
  </w:style>
  <w:style w:type="character" w:customStyle="1" w:styleId="WW8Num1z8">
    <w:name w:val="WW8Num1z8"/>
    <w:rsid w:val="009D1348"/>
  </w:style>
  <w:style w:type="character" w:customStyle="1" w:styleId="WW8Num2z0">
    <w:name w:val="WW8Num2z0"/>
    <w:rsid w:val="009D1348"/>
  </w:style>
  <w:style w:type="character" w:customStyle="1" w:styleId="WW8Num2z1">
    <w:name w:val="WW8Num2z1"/>
    <w:rsid w:val="009D1348"/>
    <w:rPr>
      <w:b/>
      <w:bCs/>
      <w:sz w:val="20"/>
      <w:szCs w:val="20"/>
    </w:rPr>
  </w:style>
  <w:style w:type="character" w:customStyle="1" w:styleId="WW8Num2z2">
    <w:name w:val="WW8Num2z2"/>
    <w:rsid w:val="009D1348"/>
  </w:style>
  <w:style w:type="character" w:customStyle="1" w:styleId="WW8Num2z3">
    <w:name w:val="WW8Num2z3"/>
    <w:rsid w:val="009D1348"/>
  </w:style>
  <w:style w:type="character" w:customStyle="1" w:styleId="WW8Num2z4">
    <w:name w:val="WW8Num2z4"/>
    <w:rsid w:val="009D1348"/>
  </w:style>
  <w:style w:type="character" w:customStyle="1" w:styleId="WW8Num2z5">
    <w:name w:val="WW8Num2z5"/>
    <w:rsid w:val="009D1348"/>
  </w:style>
  <w:style w:type="character" w:customStyle="1" w:styleId="WW8Num2z6">
    <w:name w:val="WW8Num2z6"/>
    <w:rsid w:val="009D1348"/>
  </w:style>
  <w:style w:type="character" w:customStyle="1" w:styleId="WW8Num2z7">
    <w:name w:val="WW8Num2z7"/>
    <w:rsid w:val="009D1348"/>
  </w:style>
  <w:style w:type="character" w:customStyle="1" w:styleId="WW8Num2z8">
    <w:name w:val="WW8Num2z8"/>
    <w:rsid w:val="009D1348"/>
  </w:style>
  <w:style w:type="character" w:customStyle="1" w:styleId="WW8Num3z0">
    <w:name w:val="WW8Num3z0"/>
    <w:rsid w:val="009D1348"/>
    <w:rPr>
      <w:rFonts w:ascii="Symbol" w:hAnsi="Symbol" w:cs="Symbol"/>
    </w:rPr>
  </w:style>
  <w:style w:type="character" w:customStyle="1" w:styleId="WW8Num3z1">
    <w:name w:val="WW8Num3z1"/>
    <w:rsid w:val="009D1348"/>
    <w:rPr>
      <w:rFonts w:ascii="Courier New" w:hAnsi="Courier New" w:cs="Courier New"/>
      <w:b/>
      <w:bCs/>
      <w:sz w:val="20"/>
      <w:szCs w:val="20"/>
    </w:rPr>
  </w:style>
  <w:style w:type="character" w:customStyle="1" w:styleId="WW8Num3z2">
    <w:name w:val="WW8Num3z2"/>
    <w:rsid w:val="009D1348"/>
    <w:rPr>
      <w:rFonts w:ascii="Wingdings" w:hAnsi="Wingdings" w:cs="Wingdings"/>
    </w:rPr>
  </w:style>
  <w:style w:type="character" w:customStyle="1" w:styleId="WW8Num3z3">
    <w:name w:val="WW8Num3z3"/>
    <w:rsid w:val="009D1348"/>
  </w:style>
  <w:style w:type="character" w:customStyle="1" w:styleId="WW8Num3z4">
    <w:name w:val="WW8Num3z4"/>
    <w:rsid w:val="009D1348"/>
  </w:style>
  <w:style w:type="character" w:customStyle="1" w:styleId="WW8Num3z5">
    <w:name w:val="WW8Num3z5"/>
    <w:rsid w:val="009D1348"/>
  </w:style>
  <w:style w:type="character" w:customStyle="1" w:styleId="WW8Num3z6">
    <w:name w:val="WW8Num3z6"/>
    <w:rsid w:val="009D1348"/>
  </w:style>
  <w:style w:type="character" w:customStyle="1" w:styleId="WW8Num3z7">
    <w:name w:val="WW8Num3z7"/>
    <w:rsid w:val="009D1348"/>
  </w:style>
  <w:style w:type="character" w:customStyle="1" w:styleId="WW8Num3z8">
    <w:name w:val="WW8Num3z8"/>
    <w:rsid w:val="009D1348"/>
  </w:style>
  <w:style w:type="character" w:customStyle="1" w:styleId="WW8Num4z0">
    <w:name w:val="WW8Num4z0"/>
    <w:rsid w:val="009D1348"/>
  </w:style>
  <w:style w:type="character" w:customStyle="1" w:styleId="WW8Num4z1">
    <w:name w:val="WW8Num4z1"/>
    <w:rsid w:val="009D1348"/>
    <w:rPr>
      <w:b/>
      <w:bCs/>
      <w:sz w:val="20"/>
      <w:szCs w:val="20"/>
    </w:rPr>
  </w:style>
  <w:style w:type="character" w:customStyle="1" w:styleId="WW8Num4z2">
    <w:name w:val="WW8Num4z2"/>
    <w:rsid w:val="009D1348"/>
  </w:style>
  <w:style w:type="character" w:customStyle="1" w:styleId="WW8Num4z3">
    <w:name w:val="WW8Num4z3"/>
    <w:rsid w:val="009D1348"/>
  </w:style>
  <w:style w:type="character" w:customStyle="1" w:styleId="WW8Num4z4">
    <w:name w:val="WW8Num4z4"/>
    <w:rsid w:val="009D1348"/>
  </w:style>
  <w:style w:type="character" w:customStyle="1" w:styleId="WW8Num4z5">
    <w:name w:val="WW8Num4z5"/>
    <w:rsid w:val="009D1348"/>
  </w:style>
  <w:style w:type="character" w:customStyle="1" w:styleId="WW8Num4z6">
    <w:name w:val="WW8Num4z6"/>
    <w:rsid w:val="009D1348"/>
  </w:style>
  <w:style w:type="character" w:customStyle="1" w:styleId="WW8Num4z7">
    <w:name w:val="WW8Num4z7"/>
    <w:rsid w:val="009D1348"/>
  </w:style>
  <w:style w:type="character" w:customStyle="1" w:styleId="WW8Num4z8">
    <w:name w:val="WW8Num4z8"/>
    <w:rsid w:val="009D1348"/>
  </w:style>
  <w:style w:type="character" w:customStyle="1" w:styleId="WW8Num5z0">
    <w:name w:val="WW8Num5z0"/>
    <w:rsid w:val="009D1348"/>
  </w:style>
  <w:style w:type="character" w:customStyle="1" w:styleId="WW8Num5z1">
    <w:name w:val="WW8Num5z1"/>
    <w:rsid w:val="009D1348"/>
    <w:rPr>
      <w:b/>
      <w:bCs/>
      <w:sz w:val="20"/>
      <w:szCs w:val="20"/>
    </w:rPr>
  </w:style>
  <w:style w:type="character" w:customStyle="1" w:styleId="WW8Num5z2">
    <w:name w:val="WW8Num5z2"/>
    <w:rsid w:val="009D1348"/>
  </w:style>
  <w:style w:type="character" w:customStyle="1" w:styleId="WW8Num5z3">
    <w:name w:val="WW8Num5z3"/>
    <w:rsid w:val="009D1348"/>
  </w:style>
  <w:style w:type="character" w:customStyle="1" w:styleId="WW8Num5z4">
    <w:name w:val="WW8Num5z4"/>
    <w:rsid w:val="009D1348"/>
  </w:style>
  <w:style w:type="character" w:customStyle="1" w:styleId="WW8Num5z5">
    <w:name w:val="WW8Num5z5"/>
    <w:rsid w:val="009D1348"/>
  </w:style>
  <w:style w:type="character" w:customStyle="1" w:styleId="WW8Num5z6">
    <w:name w:val="WW8Num5z6"/>
    <w:rsid w:val="009D1348"/>
  </w:style>
  <w:style w:type="character" w:customStyle="1" w:styleId="WW8Num5z7">
    <w:name w:val="WW8Num5z7"/>
    <w:rsid w:val="009D1348"/>
  </w:style>
  <w:style w:type="character" w:customStyle="1" w:styleId="WW8Num5z8">
    <w:name w:val="WW8Num5z8"/>
    <w:rsid w:val="009D1348"/>
  </w:style>
  <w:style w:type="character" w:customStyle="1" w:styleId="WW8Num6z0">
    <w:name w:val="WW8Num6z0"/>
    <w:rsid w:val="009D1348"/>
  </w:style>
  <w:style w:type="character" w:customStyle="1" w:styleId="WW8Num6z1">
    <w:name w:val="WW8Num6z1"/>
    <w:rsid w:val="009D1348"/>
  </w:style>
  <w:style w:type="character" w:customStyle="1" w:styleId="WW8Num6z2">
    <w:name w:val="WW8Num6z2"/>
    <w:rsid w:val="009D1348"/>
  </w:style>
  <w:style w:type="character" w:customStyle="1" w:styleId="WW8Num6z3">
    <w:name w:val="WW8Num6z3"/>
    <w:rsid w:val="009D1348"/>
  </w:style>
  <w:style w:type="character" w:customStyle="1" w:styleId="WW8Num6z4">
    <w:name w:val="WW8Num6z4"/>
    <w:rsid w:val="009D1348"/>
  </w:style>
  <w:style w:type="character" w:customStyle="1" w:styleId="WW8Num6z5">
    <w:name w:val="WW8Num6z5"/>
    <w:rsid w:val="009D1348"/>
  </w:style>
  <w:style w:type="character" w:customStyle="1" w:styleId="WW8Num6z6">
    <w:name w:val="WW8Num6z6"/>
    <w:rsid w:val="009D1348"/>
  </w:style>
  <w:style w:type="character" w:customStyle="1" w:styleId="WW8Num6z7">
    <w:name w:val="WW8Num6z7"/>
    <w:rsid w:val="009D1348"/>
  </w:style>
  <w:style w:type="character" w:customStyle="1" w:styleId="WW8Num6z8">
    <w:name w:val="WW8Num6z8"/>
    <w:rsid w:val="009D1348"/>
  </w:style>
  <w:style w:type="character" w:customStyle="1" w:styleId="WW8Num7z0">
    <w:name w:val="WW8Num7z0"/>
    <w:rsid w:val="009D1348"/>
  </w:style>
  <w:style w:type="character" w:customStyle="1" w:styleId="WW8Num7z1">
    <w:name w:val="WW8Num7z1"/>
    <w:rsid w:val="009D1348"/>
    <w:rPr>
      <w:b/>
      <w:sz w:val="20"/>
      <w:szCs w:val="20"/>
    </w:rPr>
  </w:style>
  <w:style w:type="character" w:customStyle="1" w:styleId="WW8Num7z2">
    <w:name w:val="WW8Num7z2"/>
    <w:rsid w:val="009D1348"/>
  </w:style>
  <w:style w:type="character" w:customStyle="1" w:styleId="WW8Num7z3">
    <w:name w:val="WW8Num7z3"/>
    <w:rsid w:val="009D1348"/>
  </w:style>
  <w:style w:type="character" w:customStyle="1" w:styleId="WW8Num7z4">
    <w:name w:val="WW8Num7z4"/>
    <w:rsid w:val="009D1348"/>
  </w:style>
  <w:style w:type="character" w:customStyle="1" w:styleId="WW8Num7z5">
    <w:name w:val="WW8Num7z5"/>
    <w:rsid w:val="009D1348"/>
  </w:style>
  <w:style w:type="character" w:customStyle="1" w:styleId="WW8Num7z6">
    <w:name w:val="WW8Num7z6"/>
    <w:rsid w:val="009D1348"/>
  </w:style>
  <w:style w:type="character" w:customStyle="1" w:styleId="WW8Num7z7">
    <w:name w:val="WW8Num7z7"/>
    <w:rsid w:val="009D1348"/>
  </w:style>
  <w:style w:type="character" w:customStyle="1" w:styleId="WW8Num7z8">
    <w:name w:val="WW8Num7z8"/>
    <w:rsid w:val="009D1348"/>
  </w:style>
  <w:style w:type="character" w:customStyle="1" w:styleId="WW8Num8z0">
    <w:name w:val="WW8Num8z0"/>
    <w:rsid w:val="009D1348"/>
  </w:style>
  <w:style w:type="character" w:customStyle="1" w:styleId="WW8Num8z1">
    <w:name w:val="WW8Num8z1"/>
    <w:rsid w:val="009D1348"/>
    <w:rPr>
      <w:b/>
      <w:bCs/>
      <w:sz w:val="20"/>
      <w:szCs w:val="20"/>
    </w:rPr>
  </w:style>
  <w:style w:type="character" w:customStyle="1" w:styleId="WW8Num8z2">
    <w:name w:val="WW8Num8z2"/>
    <w:rsid w:val="009D1348"/>
  </w:style>
  <w:style w:type="character" w:customStyle="1" w:styleId="WW8Num8z3">
    <w:name w:val="WW8Num8z3"/>
    <w:rsid w:val="009D1348"/>
  </w:style>
  <w:style w:type="character" w:customStyle="1" w:styleId="WW8Num8z4">
    <w:name w:val="WW8Num8z4"/>
    <w:rsid w:val="009D1348"/>
  </w:style>
  <w:style w:type="character" w:customStyle="1" w:styleId="WW8Num8z5">
    <w:name w:val="WW8Num8z5"/>
    <w:rsid w:val="009D1348"/>
  </w:style>
  <w:style w:type="character" w:customStyle="1" w:styleId="WW8Num8z6">
    <w:name w:val="WW8Num8z6"/>
    <w:rsid w:val="009D1348"/>
  </w:style>
  <w:style w:type="character" w:customStyle="1" w:styleId="WW8Num8z7">
    <w:name w:val="WW8Num8z7"/>
    <w:rsid w:val="009D1348"/>
  </w:style>
  <w:style w:type="character" w:customStyle="1" w:styleId="WW8Num8z8">
    <w:name w:val="WW8Num8z8"/>
    <w:rsid w:val="009D1348"/>
  </w:style>
  <w:style w:type="character" w:customStyle="1" w:styleId="WW8Num9z0">
    <w:name w:val="WW8Num9z0"/>
    <w:rsid w:val="009D1348"/>
  </w:style>
  <w:style w:type="character" w:customStyle="1" w:styleId="WW8Num9z1">
    <w:name w:val="WW8Num9z1"/>
    <w:rsid w:val="009D1348"/>
    <w:rPr>
      <w:b/>
    </w:rPr>
  </w:style>
  <w:style w:type="character" w:customStyle="1" w:styleId="WW8Num9z2">
    <w:name w:val="WW8Num9z2"/>
    <w:rsid w:val="009D1348"/>
  </w:style>
  <w:style w:type="character" w:customStyle="1" w:styleId="WW8Num9z3">
    <w:name w:val="WW8Num9z3"/>
    <w:rsid w:val="009D1348"/>
  </w:style>
  <w:style w:type="character" w:customStyle="1" w:styleId="WW8Num9z4">
    <w:name w:val="WW8Num9z4"/>
    <w:rsid w:val="009D1348"/>
  </w:style>
  <w:style w:type="character" w:customStyle="1" w:styleId="WW8Num9z5">
    <w:name w:val="WW8Num9z5"/>
    <w:rsid w:val="009D1348"/>
  </w:style>
  <w:style w:type="character" w:customStyle="1" w:styleId="WW8Num9z6">
    <w:name w:val="WW8Num9z6"/>
    <w:rsid w:val="009D1348"/>
  </w:style>
  <w:style w:type="character" w:customStyle="1" w:styleId="WW8Num9z7">
    <w:name w:val="WW8Num9z7"/>
    <w:rsid w:val="009D1348"/>
  </w:style>
  <w:style w:type="character" w:customStyle="1" w:styleId="WW8Num9z8">
    <w:name w:val="WW8Num9z8"/>
    <w:rsid w:val="009D1348"/>
  </w:style>
  <w:style w:type="character" w:customStyle="1" w:styleId="WW8Num10z0">
    <w:name w:val="WW8Num10z0"/>
    <w:rsid w:val="009D1348"/>
  </w:style>
  <w:style w:type="character" w:customStyle="1" w:styleId="WW8Num10z1">
    <w:name w:val="WW8Num10z1"/>
    <w:rsid w:val="009D1348"/>
    <w:rPr>
      <w:b/>
      <w:bCs/>
      <w:sz w:val="20"/>
      <w:szCs w:val="20"/>
    </w:rPr>
  </w:style>
  <w:style w:type="character" w:customStyle="1" w:styleId="WW8Num10z2">
    <w:name w:val="WW8Num10z2"/>
    <w:rsid w:val="009D1348"/>
  </w:style>
  <w:style w:type="character" w:customStyle="1" w:styleId="WW8Num10z3">
    <w:name w:val="WW8Num10z3"/>
    <w:rsid w:val="009D1348"/>
  </w:style>
  <w:style w:type="character" w:customStyle="1" w:styleId="WW8Num10z4">
    <w:name w:val="WW8Num10z4"/>
    <w:rsid w:val="009D1348"/>
  </w:style>
  <w:style w:type="character" w:customStyle="1" w:styleId="WW8Num10z5">
    <w:name w:val="WW8Num10z5"/>
    <w:rsid w:val="009D1348"/>
  </w:style>
  <w:style w:type="character" w:customStyle="1" w:styleId="WW8Num10z6">
    <w:name w:val="WW8Num10z6"/>
    <w:rsid w:val="009D1348"/>
  </w:style>
  <w:style w:type="character" w:customStyle="1" w:styleId="WW8Num10z7">
    <w:name w:val="WW8Num10z7"/>
    <w:rsid w:val="009D1348"/>
  </w:style>
  <w:style w:type="character" w:customStyle="1" w:styleId="WW8Num10z8">
    <w:name w:val="WW8Num10z8"/>
    <w:rsid w:val="009D1348"/>
  </w:style>
  <w:style w:type="character" w:customStyle="1" w:styleId="WW8Num11z0">
    <w:name w:val="WW8Num11z0"/>
    <w:rsid w:val="009D1348"/>
  </w:style>
  <w:style w:type="character" w:customStyle="1" w:styleId="WW8Num11z1">
    <w:name w:val="WW8Num11z1"/>
    <w:rsid w:val="009D1348"/>
    <w:rPr>
      <w:rFonts w:eastAsia="Calibri"/>
      <w:lang w:eastAsia="en-US"/>
    </w:rPr>
  </w:style>
  <w:style w:type="character" w:customStyle="1" w:styleId="WW8Num11z2">
    <w:name w:val="WW8Num11z2"/>
    <w:rsid w:val="009D1348"/>
  </w:style>
  <w:style w:type="character" w:customStyle="1" w:styleId="WW8Num11z3">
    <w:name w:val="WW8Num11z3"/>
    <w:rsid w:val="009D1348"/>
  </w:style>
  <w:style w:type="character" w:customStyle="1" w:styleId="WW8Num11z4">
    <w:name w:val="WW8Num11z4"/>
    <w:rsid w:val="009D1348"/>
  </w:style>
  <w:style w:type="character" w:customStyle="1" w:styleId="WW8Num11z5">
    <w:name w:val="WW8Num11z5"/>
    <w:rsid w:val="009D1348"/>
  </w:style>
  <w:style w:type="character" w:customStyle="1" w:styleId="WW8Num11z6">
    <w:name w:val="WW8Num11z6"/>
    <w:rsid w:val="009D1348"/>
  </w:style>
  <w:style w:type="character" w:customStyle="1" w:styleId="WW8Num11z7">
    <w:name w:val="WW8Num11z7"/>
    <w:rsid w:val="009D1348"/>
  </w:style>
  <w:style w:type="character" w:customStyle="1" w:styleId="WW8Num11z8">
    <w:name w:val="WW8Num11z8"/>
    <w:rsid w:val="009D1348"/>
  </w:style>
  <w:style w:type="character" w:customStyle="1" w:styleId="WW8Num12z0">
    <w:name w:val="WW8Num12z0"/>
    <w:rsid w:val="009D1348"/>
  </w:style>
  <w:style w:type="character" w:customStyle="1" w:styleId="WW8Num12z1">
    <w:name w:val="WW8Num12z1"/>
    <w:rsid w:val="009D1348"/>
  </w:style>
  <w:style w:type="character" w:customStyle="1" w:styleId="WW8Num12z2">
    <w:name w:val="WW8Num12z2"/>
    <w:rsid w:val="009D1348"/>
  </w:style>
  <w:style w:type="character" w:customStyle="1" w:styleId="WW8Num12z3">
    <w:name w:val="WW8Num12z3"/>
    <w:rsid w:val="009D1348"/>
  </w:style>
  <w:style w:type="character" w:customStyle="1" w:styleId="WW8Num12z4">
    <w:name w:val="WW8Num12z4"/>
    <w:rsid w:val="009D1348"/>
  </w:style>
  <w:style w:type="character" w:customStyle="1" w:styleId="WW8Num12z5">
    <w:name w:val="WW8Num12z5"/>
    <w:rsid w:val="009D1348"/>
  </w:style>
  <w:style w:type="character" w:customStyle="1" w:styleId="WW8Num12z6">
    <w:name w:val="WW8Num12z6"/>
    <w:rsid w:val="009D1348"/>
  </w:style>
  <w:style w:type="character" w:customStyle="1" w:styleId="WW8Num12z7">
    <w:name w:val="WW8Num12z7"/>
    <w:rsid w:val="009D1348"/>
  </w:style>
  <w:style w:type="character" w:customStyle="1" w:styleId="WW8Num12z8">
    <w:name w:val="WW8Num12z8"/>
    <w:rsid w:val="009D1348"/>
  </w:style>
  <w:style w:type="character" w:customStyle="1" w:styleId="WW8Num13z0">
    <w:name w:val="WW8Num13z0"/>
    <w:rsid w:val="009D1348"/>
  </w:style>
  <w:style w:type="character" w:customStyle="1" w:styleId="WW8Num13z1">
    <w:name w:val="WW8Num13z1"/>
    <w:rsid w:val="009D1348"/>
  </w:style>
  <w:style w:type="character" w:customStyle="1" w:styleId="WW8Num13z2">
    <w:name w:val="WW8Num13z2"/>
    <w:rsid w:val="009D1348"/>
  </w:style>
  <w:style w:type="character" w:customStyle="1" w:styleId="WW8Num13z3">
    <w:name w:val="WW8Num13z3"/>
    <w:rsid w:val="009D1348"/>
  </w:style>
  <w:style w:type="character" w:customStyle="1" w:styleId="WW8Num13z4">
    <w:name w:val="WW8Num13z4"/>
    <w:rsid w:val="009D1348"/>
  </w:style>
  <w:style w:type="character" w:customStyle="1" w:styleId="WW8Num13z5">
    <w:name w:val="WW8Num13z5"/>
    <w:rsid w:val="009D1348"/>
  </w:style>
  <w:style w:type="character" w:customStyle="1" w:styleId="WW8Num13z6">
    <w:name w:val="WW8Num13z6"/>
    <w:rsid w:val="009D1348"/>
  </w:style>
  <w:style w:type="character" w:customStyle="1" w:styleId="WW8Num13z7">
    <w:name w:val="WW8Num13z7"/>
    <w:rsid w:val="009D1348"/>
  </w:style>
  <w:style w:type="character" w:customStyle="1" w:styleId="WW8Num13z8">
    <w:name w:val="WW8Num13z8"/>
    <w:rsid w:val="009D1348"/>
  </w:style>
  <w:style w:type="character" w:customStyle="1" w:styleId="WW8Num14z0">
    <w:name w:val="WW8Num14z0"/>
    <w:rsid w:val="009D1348"/>
  </w:style>
  <w:style w:type="character" w:customStyle="1" w:styleId="WW8Num14z1">
    <w:name w:val="WW8Num14z1"/>
    <w:rsid w:val="009D1348"/>
  </w:style>
  <w:style w:type="character" w:customStyle="1" w:styleId="WW8Num14z2">
    <w:name w:val="WW8Num14z2"/>
    <w:rsid w:val="009D1348"/>
  </w:style>
  <w:style w:type="character" w:customStyle="1" w:styleId="WW8Num14z3">
    <w:name w:val="WW8Num14z3"/>
    <w:rsid w:val="009D1348"/>
  </w:style>
  <w:style w:type="character" w:customStyle="1" w:styleId="WW8Num14z4">
    <w:name w:val="WW8Num14z4"/>
    <w:rsid w:val="009D1348"/>
  </w:style>
  <w:style w:type="character" w:customStyle="1" w:styleId="WW8Num14z5">
    <w:name w:val="WW8Num14z5"/>
    <w:rsid w:val="009D1348"/>
  </w:style>
  <w:style w:type="character" w:customStyle="1" w:styleId="WW8Num14z6">
    <w:name w:val="WW8Num14z6"/>
    <w:rsid w:val="009D1348"/>
  </w:style>
  <w:style w:type="character" w:customStyle="1" w:styleId="WW8Num14z7">
    <w:name w:val="WW8Num14z7"/>
    <w:rsid w:val="009D1348"/>
  </w:style>
  <w:style w:type="character" w:customStyle="1" w:styleId="WW8Num14z8">
    <w:name w:val="WW8Num14z8"/>
    <w:rsid w:val="009D1348"/>
  </w:style>
  <w:style w:type="character" w:customStyle="1" w:styleId="WW8Num15z0">
    <w:name w:val="WW8Num15z0"/>
    <w:rsid w:val="009D1348"/>
  </w:style>
  <w:style w:type="character" w:customStyle="1" w:styleId="WW8Num15z1">
    <w:name w:val="WW8Num15z1"/>
    <w:rsid w:val="009D1348"/>
    <w:rPr>
      <w:rFonts w:eastAsia="Calibri"/>
      <w:sz w:val="20"/>
      <w:szCs w:val="20"/>
      <w:lang w:eastAsia="en-US"/>
    </w:rPr>
  </w:style>
  <w:style w:type="character" w:customStyle="1" w:styleId="WW8Num15z2">
    <w:name w:val="WW8Num15z2"/>
    <w:rsid w:val="009D1348"/>
  </w:style>
  <w:style w:type="character" w:customStyle="1" w:styleId="WW8Num15z3">
    <w:name w:val="WW8Num15z3"/>
    <w:rsid w:val="009D1348"/>
  </w:style>
  <w:style w:type="character" w:customStyle="1" w:styleId="WW8Num15z4">
    <w:name w:val="WW8Num15z4"/>
    <w:rsid w:val="009D1348"/>
  </w:style>
  <w:style w:type="character" w:customStyle="1" w:styleId="WW8Num15z5">
    <w:name w:val="WW8Num15z5"/>
    <w:rsid w:val="009D1348"/>
  </w:style>
  <w:style w:type="character" w:customStyle="1" w:styleId="WW8Num15z6">
    <w:name w:val="WW8Num15z6"/>
    <w:rsid w:val="009D1348"/>
  </w:style>
  <w:style w:type="character" w:customStyle="1" w:styleId="WW8Num15z7">
    <w:name w:val="WW8Num15z7"/>
    <w:rsid w:val="009D1348"/>
  </w:style>
  <w:style w:type="character" w:customStyle="1" w:styleId="WW8Num15z8">
    <w:name w:val="WW8Num15z8"/>
    <w:rsid w:val="009D1348"/>
  </w:style>
  <w:style w:type="character" w:customStyle="1" w:styleId="WW8Num16z0">
    <w:name w:val="WW8Num16z0"/>
    <w:rsid w:val="009D1348"/>
  </w:style>
  <w:style w:type="character" w:customStyle="1" w:styleId="WW8Num16z1">
    <w:name w:val="WW8Num16z1"/>
    <w:rsid w:val="009D1348"/>
  </w:style>
  <w:style w:type="character" w:customStyle="1" w:styleId="WW8Num16z2">
    <w:name w:val="WW8Num16z2"/>
    <w:rsid w:val="009D1348"/>
  </w:style>
  <w:style w:type="character" w:customStyle="1" w:styleId="WW8Num16z3">
    <w:name w:val="WW8Num16z3"/>
    <w:rsid w:val="009D1348"/>
  </w:style>
  <w:style w:type="character" w:customStyle="1" w:styleId="WW8Num16z4">
    <w:name w:val="WW8Num16z4"/>
    <w:rsid w:val="009D1348"/>
  </w:style>
  <w:style w:type="character" w:customStyle="1" w:styleId="WW8Num16z5">
    <w:name w:val="WW8Num16z5"/>
    <w:rsid w:val="009D1348"/>
  </w:style>
  <w:style w:type="character" w:customStyle="1" w:styleId="WW8Num16z6">
    <w:name w:val="WW8Num16z6"/>
    <w:rsid w:val="009D1348"/>
  </w:style>
  <w:style w:type="character" w:customStyle="1" w:styleId="WW8Num16z7">
    <w:name w:val="WW8Num16z7"/>
    <w:rsid w:val="009D1348"/>
  </w:style>
  <w:style w:type="character" w:customStyle="1" w:styleId="WW8Num16z8">
    <w:name w:val="WW8Num16z8"/>
    <w:rsid w:val="009D1348"/>
  </w:style>
  <w:style w:type="character" w:customStyle="1" w:styleId="3">
    <w:name w:val="Основной шрифт абзаца3"/>
    <w:rsid w:val="009D1348"/>
  </w:style>
  <w:style w:type="character" w:customStyle="1" w:styleId="20">
    <w:name w:val="Основной шрифт абзаца2"/>
    <w:rsid w:val="009D1348"/>
  </w:style>
  <w:style w:type="character" w:customStyle="1" w:styleId="10">
    <w:name w:val="Основной шрифт абзаца1"/>
    <w:rsid w:val="009D1348"/>
  </w:style>
  <w:style w:type="character" w:customStyle="1" w:styleId="a3">
    <w:name w:val="Верхний колонтитул Знак"/>
    <w:rsid w:val="009D1348"/>
    <w:rPr>
      <w:sz w:val="24"/>
      <w:szCs w:val="24"/>
    </w:rPr>
  </w:style>
  <w:style w:type="character" w:customStyle="1" w:styleId="a4">
    <w:name w:val="Нижний колонтитул Знак"/>
    <w:rsid w:val="009D1348"/>
    <w:rPr>
      <w:sz w:val="24"/>
      <w:szCs w:val="24"/>
    </w:rPr>
  </w:style>
  <w:style w:type="character" w:styleId="a5">
    <w:name w:val="Hyperlink"/>
    <w:uiPriority w:val="99"/>
    <w:rsid w:val="009D1348"/>
    <w:rPr>
      <w:color w:val="0000FF"/>
      <w:u w:val="single"/>
    </w:rPr>
  </w:style>
  <w:style w:type="character" w:customStyle="1" w:styleId="a6">
    <w:name w:val="Основной текст Знак"/>
    <w:rsid w:val="009D1348"/>
    <w:rPr>
      <w:sz w:val="24"/>
      <w:szCs w:val="24"/>
    </w:rPr>
  </w:style>
  <w:style w:type="character" w:customStyle="1" w:styleId="a7">
    <w:name w:val="Схема документа Знак"/>
    <w:rsid w:val="009D1348"/>
    <w:rPr>
      <w:rFonts w:ascii="Tahoma" w:hAnsi="Tahoma" w:cs="Tahoma"/>
      <w:sz w:val="16"/>
      <w:szCs w:val="16"/>
    </w:rPr>
  </w:style>
  <w:style w:type="paragraph" w:customStyle="1" w:styleId="11">
    <w:name w:val="Заголовок1"/>
    <w:basedOn w:val="a"/>
    <w:next w:val="a8"/>
    <w:rsid w:val="009D1348"/>
    <w:pPr>
      <w:keepNext/>
      <w:spacing w:before="240" w:after="120"/>
    </w:pPr>
    <w:rPr>
      <w:rFonts w:ascii="Arial" w:eastAsia="Microsoft YaHei" w:hAnsi="Arial" w:cs="Mangal"/>
      <w:sz w:val="28"/>
      <w:szCs w:val="28"/>
    </w:rPr>
  </w:style>
  <w:style w:type="paragraph" w:styleId="a8">
    <w:name w:val="Body Text"/>
    <w:basedOn w:val="a"/>
    <w:rsid w:val="009D1348"/>
    <w:pPr>
      <w:spacing w:after="120"/>
    </w:pPr>
  </w:style>
  <w:style w:type="paragraph" w:styleId="a9">
    <w:name w:val="List"/>
    <w:basedOn w:val="a8"/>
    <w:rsid w:val="009D1348"/>
    <w:rPr>
      <w:rFonts w:ascii="Arial" w:hAnsi="Arial" w:cs="Mangal"/>
    </w:rPr>
  </w:style>
  <w:style w:type="paragraph" w:styleId="aa">
    <w:name w:val="caption"/>
    <w:basedOn w:val="a"/>
    <w:next w:val="ab"/>
    <w:qFormat/>
    <w:rsid w:val="009D1348"/>
    <w:pPr>
      <w:jc w:val="center"/>
    </w:pPr>
    <w:rPr>
      <w:b/>
      <w:bCs/>
      <w:sz w:val="20"/>
    </w:rPr>
  </w:style>
  <w:style w:type="paragraph" w:customStyle="1" w:styleId="30">
    <w:name w:val="Указатель3"/>
    <w:basedOn w:val="a"/>
    <w:rsid w:val="009D1348"/>
    <w:pPr>
      <w:suppressLineNumbers/>
    </w:pPr>
    <w:rPr>
      <w:rFonts w:cs="Mangal"/>
    </w:rPr>
  </w:style>
  <w:style w:type="paragraph" w:customStyle="1" w:styleId="21">
    <w:name w:val="Название2"/>
    <w:basedOn w:val="a"/>
    <w:rsid w:val="009D1348"/>
    <w:pPr>
      <w:suppressLineNumbers/>
      <w:spacing w:before="120" w:after="120"/>
    </w:pPr>
    <w:rPr>
      <w:rFonts w:ascii="Arial" w:hAnsi="Arial" w:cs="Mangal"/>
      <w:i/>
      <w:iCs/>
      <w:sz w:val="20"/>
    </w:rPr>
  </w:style>
  <w:style w:type="paragraph" w:customStyle="1" w:styleId="22">
    <w:name w:val="Указатель2"/>
    <w:basedOn w:val="a"/>
    <w:rsid w:val="009D1348"/>
    <w:pPr>
      <w:suppressLineNumbers/>
    </w:pPr>
    <w:rPr>
      <w:rFonts w:ascii="Arial" w:hAnsi="Arial" w:cs="Mangal"/>
    </w:rPr>
  </w:style>
  <w:style w:type="paragraph" w:customStyle="1" w:styleId="12">
    <w:name w:val="Название1"/>
    <w:basedOn w:val="a"/>
    <w:rsid w:val="009D1348"/>
    <w:pPr>
      <w:suppressLineNumbers/>
      <w:spacing w:before="120" w:after="120"/>
    </w:pPr>
    <w:rPr>
      <w:rFonts w:ascii="Arial" w:hAnsi="Arial" w:cs="Mangal"/>
      <w:i/>
      <w:iCs/>
      <w:sz w:val="20"/>
    </w:rPr>
  </w:style>
  <w:style w:type="paragraph" w:customStyle="1" w:styleId="13">
    <w:name w:val="Указатель1"/>
    <w:basedOn w:val="a"/>
    <w:rsid w:val="009D1348"/>
    <w:pPr>
      <w:suppressLineNumbers/>
    </w:pPr>
    <w:rPr>
      <w:rFonts w:ascii="Arial" w:hAnsi="Arial" w:cs="Mangal"/>
    </w:rPr>
  </w:style>
  <w:style w:type="paragraph" w:styleId="ab">
    <w:name w:val="Subtitle"/>
    <w:basedOn w:val="11"/>
    <w:next w:val="a8"/>
    <w:qFormat/>
    <w:rsid w:val="009D1348"/>
    <w:pPr>
      <w:jc w:val="center"/>
    </w:pPr>
    <w:rPr>
      <w:i/>
      <w:iCs/>
    </w:rPr>
  </w:style>
  <w:style w:type="paragraph" w:customStyle="1" w:styleId="31">
    <w:name w:val="Основной текст 31"/>
    <w:basedOn w:val="a"/>
    <w:rsid w:val="009D1348"/>
    <w:pPr>
      <w:jc w:val="both"/>
    </w:pPr>
    <w:rPr>
      <w:sz w:val="22"/>
    </w:rPr>
  </w:style>
  <w:style w:type="paragraph" w:customStyle="1" w:styleId="210">
    <w:name w:val="Основной текст 21"/>
    <w:basedOn w:val="a"/>
    <w:rsid w:val="009D1348"/>
    <w:pPr>
      <w:spacing w:after="120" w:line="480" w:lineRule="auto"/>
    </w:pPr>
  </w:style>
  <w:style w:type="paragraph" w:customStyle="1" w:styleId="consnormal">
    <w:name w:val="consnormal"/>
    <w:basedOn w:val="a"/>
    <w:rsid w:val="009D1348"/>
    <w:pPr>
      <w:spacing w:before="280" w:after="280"/>
    </w:pPr>
    <w:rPr>
      <w:rFonts w:ascii="Arial Unicode MS" w:eastAsia="Arial Unicode MS" w:hAnsi="Arial Unicode MS" w:cs="Arial Unicode MS"/>
      <w:color w:val="000000"/>
    </w:rPr>
  </w:style>
  <w:style w:type="paragraph" w:styleId="ac">
    <w:name w:val="Balloon Text"/>
    <w:basedOn w:val="a"/>
    <w:rsid w:val="009D1348"/>
    <w:rPr>
      <w:rFonts w:ascii="Tahoma" w:hAnsi="Tahoma" w:cs="Tahoma"/>
      <w:sz w:val="16"/>
      <w:szCs w:val="16"/>
    </w:rPr>
  </w:style>
  <w:style w:type="paragraph" w:styleId="ad">
    <w:name w:val="header"/>
    <w:basedOn w:val="a"/>
    <w:rsid w:val="009D1348"/>
  </w:style>
  <w:style w:type="paragraph" w:styleId="ae">
    <w:name w:val="footer"/>
    <w:basedOn w:val="a"/>
    <w:rsid w:val="009D1348"/>
  </w:style>
  <w:style w:type="paragraph" w:customStyle="1" w:styleId="CharChar1">
    <w:name w:val="Char Char1"/>
    <w:basedOn w:val="a"/>
    <w:rsid w:val="009D1348"/>
    <w:pPr>
      <w:spacing w:after="160" w:line="240" w:lineRule="exact"/>
    </w:pPr>
    <w:rPr>
      <w:szCs w:val="20"/>
      <w:lang w:val="en-US"/>
    </w:rPr>
  </w:style>
  <w:style w:type="paragraph" w:customStyle="1" w:styleId="af">
    <w:name w:val="Содержимое таблицы"/>
    <w:basedOn w:val="a"/>
    <w:rsid w:val="009D1348"/>
    <w:pPr>
      <w:suppressLineNumbers/>
    </w:pPr>
  </w:style>
  <w:style w:type="paragraph" w:customStyle="1" w:styleId="310">
    <w:name w:val="Основной текст с отступом 31"/>
    <w:basedOn w:val="a"/>
    <w:rsid w:val="009D1348"/>
    <w:pPr>
      <w:ind w:left="360"/>
      <w:jc w:val="both"/>
    </w:pPr>
  </w:style>
  <w:style w:type="paragraph" w:customStyle="1" w:styleId="ConsNormal0">
    <w:name w:val="ConsNormal"/>
    <w:rsid w:val="009D1348"/>
    <w:pPr>
      <w:widowControl w:val="0"/>
      <w:suppressAutoHyphens/>
      <w:autoSpaceDE w:val="0"/>
      <w:ind w:firstLine="720"/>
    </w:pPr>
    <w:rPr>
      <w:rFonts w:eastAsia="Arial"/>
      <w:sz w:val="18"/>
      <w:szCs w:val="18"/>
      <w:lang w:eastAsia="zh-CN"/>
    </w:rPr>
  </w:style>
  <w:style w:type="paragraph" w:customStyle="1" w:styleId="14">
    <w:name w:val="Схема документа1"/>
    <w:basedOn w:val="a"/>
    <w:rsid w:val="009D1348"/>
    <w:rPr>
      <w:rFonts w:ascii="Tahoma" w:hAnsi="Tahoma" w:cs="Tahoma"/>
      <w:sz w:val="16"/>
      <w:szCs w:val="16"/>
    </w:rPr>
  </w:style>
  <w:style w:type="paragraph" w:customStyle="1" w:styleId="af0">
    <w:name w:val="Заголовок таблицы"/>
    <w:basedOn w:val="af"/>
    <w:rsid w:val="009D1348"/>
    <w:pPr>
      <w:jc w:val="center"/>
    </w:pPr>
    <w:rPr>
      <w:b/>
      <w:bCs/>
    </w:rPr>
  </w:style>
  <w:style w:type="paragraph" w:customStyle="1" w:styleId="ConsPlusNonformat">
    <w:name w:val="ConsPlusNonformat"/>
    <w:rsid w:val="009D1348"/>
    <w:pPr>
      <w:widowControl w:val="0"/>
      <w:suppressAutoHyphens/>
      <w:autoSpaceDE w:val="0"/>
    </w:pPr>
    <w:rPr>
      <w:rFonts w:ascii="Courier New" w:eastAsia="Arial" w:hAnsi="Courier New" w:cs="Courier New"/>
      <w:lang w:eastAsia="zh-CN"/>
    </w:rPr>
  </w:style>
  <w:style w:type="paragraph" w:customStyle="1" w:styleId="ConsPlusCell">
    <w:name w:val="ConsPlusCell"/>
    <w:uiPriority w:val="99"/>
    <w:rsid w:val="009D1348"/>
    <w:pPr>
      <w:widowControl w:val="0"/>
      <w:suppressAutoHyphens/>
      <w:autoSpaceDE w:val="0"/>
    </w:pPr>
    <w:rPr>
      <w:rFonts w:ascii="Arial" w:eastAsia="Arial" w:hAnsi="Arial" w:cs="Arial"/>
      <w:lang w:eastAsia="zh-CN"/>
    </w:rPr>
  </w:style>
  <w:style w:type="paragraph" w:customStyle="1" w:styleId="ConsPlusNormal">
    <w:name w:val="ConsPlusNormal"/>
    <w:rsid w:val="009D1348"/>
    <w:pPr>
      <w:widowControl w:val="0"/>
      <w:suppressAutoHyphens/>
      <w:autoSpaceDE w:val="0"/>
      <w:ind w:firstLine="720"/>
    </w:pPr>
    <w:rPr>
      <w:rFonts w:ascii="Arial" w:eastAsia="Arial" w:hAnsi="Arial" w:cs="Arial"/>
      <w:lang w:eastAsia="zh-CN"/>
    </w:rPr>
  </w:style>
  <w:style w:type="paragraph" w:customStyle="1" w:styleId="af1">
    <w:name w:val="Знак"/>
    <w:basedOn w:val="a"/>
    <w:rsid w:val="009D1348"/>
    <w:pPr>
      <w:suppressAutoHyphens w:val="0"/>
      <w:spacing w:before="280" w:after="280"/>
    </w:pPr>
    <w:rPr>
      <w:rFonts w:ascii="Tahoma" w:hAnsi="Tahoma" w:cs="Tahoma"/>
      <w:sz w:val="20"/>
      <w:szCs w:val="20"/>
      <w:lang w:val="en-US"/>
    </w:rPr>
  </w:style>
  <w:style w:type="paragraph" w:styleId="af2">
    <w:name w:val="No Spacing"/>
    <w:uiPriority w:val="1"/>
    <w:qFormat/>
    <w:rsid w:val="00FA77A2"/>
    <w:rPr>
      <w:rFonts w:ascii="Calibri" w:eastAsia="Calibri" w:hAnsi="Calibri"/>
      <w:sz w:val="22"/>
      <w:szCs w:val="22"/>
      <w:lang w:eastAsia="en-US"/>
    </w:rPr>
  </w:style>
  <w:style w:type="paragraph" w:styleId="af3">
    <w:name w:val="List Paragraph"/>
    <w:aliases w:val="Bullet List,FooterText,numbered,Цветной список - Акцент 11,Список нумерованный цифры,-Абзац списка,Paragraphe de liste1,lp1,SL_Абзац списка,1,UL,Абзац маркированнный"/>
    <w:basedOn w:val="a"/>
    <w:link w:val="af4"/>
    <w:uiPriority w:val="1"/>
    <w:qFormat/>
    <w:rsid w:val="00FA77A2"/>
    <w:pPr>
      <w:suppressAutoHyphens w:val="0"/>
      <w:spacing w:after="200" w:line="276" w:lineRule="auto"/>
      <w:ind w:left="720"/>
      <w:contextualSpacing/>
    </w:pPr>
    <w:rPr>
      <w:rFonts w:ascii="Calibri" w:eastAsia="Calibri" w:hAnsi="Calibri"/>
      <w:sz w:val="22"/>
      <w:szCs w:val="22"/>
      <w:lang w:eastAsia="en-US"/>
    </w:rPr>
  </w:style>
  <w:style w:type="paragraph" w:styleId="af5">
    <w:name w:val="Plain Text"/>
    <w:basedOn w:val="a"/>
    <w:link w:val="af6"/>
    <w:rsid w:val="00253CED"/>
    <w:pPr>
      <w:suppressAutoHyphens w:val="0"/>
      <w:autoSpaceDE w:val="0"/>
      <w:autoSpaceDN w:val="0"/>
    </w:pPr>
    <w:rPr>
      <w:rFonts w:ascii="Courier New" w:hAnsi="Courier New" w:cs="Courier New"/>
      <w:sz w:val="20"/>
      <w:szCs w:val="20"/>
      <w:lang w:eastAsia="ru-RU"/>
    </w:rPr>
  </w:style>
  <w:style w:type="character" w:customStyle="1" w:styleId="af6">
    <w:name w:val="Текст Знак"/>
    <w:link w:val="af5"/>
    <w:rsid w:val="00253CED"/>
    <w:rPr>
      <w:rFonts w:ascii="Courier New" w:hAnsi="Courier New" w:cs="Courier New"/>
    </w:rPr>
  </w:style>
  <w:style w:type="character" w:styleId="af7">
    <w:name w:val="FollowedHyperlink"/>
    <w:uiPriority w:val="99"/>
    <w:semiHidden/>
    <w:unhideWhenUsed/>
    <w:rsid w:val="00542437"/>
    <w:rPr>
      <w:color w:val="954F72"/>
      <w:u w:val="single"/>
    </w:rPr>
  </w:style>
  <w:style w:type="paragraph" w:styleId="af8">
    <w:name w:val="Body Text Indent"/>
    <w:basedOn w:val="a"/>
    <w:link w:val="af9"/>
    <w:rsid w:val="00542437"/>
    <w:pPr>
      <w:suppressAutoHyphens w:val="0"/>
      <w:ind w:left="360"/>
      <w:jc w:val="both"/>
    </w:pPr>
    <w:rPr>
      <w:rFonts w:ascii="Arial" w:hAnsi="Arial"/>
      <w:szCs w:val="20"/>
      <w:lang w:eastAsia="ru-RU"/>
    </w:rPr>
  </w:style>
  <w:style w:type="character" w:customStyle="1" w:styleId="af9">
    <w:name w:val="Основной текст с отступом Знак"/>
    <w:link w:val="af8"/>
    <w:rsid w:val="00542437"/>
    <w:rPr>
      <w:rFonts w:ascii="Arial" w:hAnsi="Arial"/>
      <w:sz w:val="24"/>
    </w:rPr>
  </w:style>
  <w:style w:type="table" w:styleId="afa">
    <w:name w:val="Table Grid"/>
    <w:basedOn w:val="a1"/>
    <w:uiPriority w:val="39"/>
    <w:rsid w:val="00CA0D6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a"/>
    <w:uiPriority w:val="59"/>
    <w:rsid w:val="00E0292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a"/>
    <w:uiPriority w:val="59"/>
    <w:rsid w:val="00BD273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62388"/>
    <w:pPr>
      <w:widowControl w:val="0"/>
      <w:suppressAutoHyphens w:val="0"/>
      <w:autoSpaceDE w:val="0"/>
      <w:autoSpaceDN w:val="0"/>
      <w:spacing w:before="140"/>
      <w:jc w:val="right"/>
    </w:pPr>
    <w:rPr>
      <w:sz w:val="22"/>
      <w:szCs w:val="22"/>
      <w:lang w:val="en-US" w:eastAsia="en-US"/>
    </w:rPr>
  </w:style>
  <w:style w:type="paragraph" w:customStyle="1" w:styleId="Style2">
    <w:name w:val="Style2"/>
    <w:basedOn w:val="a"/>
    <w:rsid w:val="00165B38"/>
    <w:pPr>
      <w:widowControl w:val="0"/>
      <w:suppressAutoHyphens w:val="0"/>
      <w:autoSpaceDE w:val="0"/>
      <w:autoSpaceDN w:val="0"/>
      <w:spacing w:line="259" w:lineRule="exact"/>
      <w:ind w:firstLine="425"/>
      <w:jc w:val="both"/>
    </w:pPr>
    <w:rPr>
      <w:rFonts w:ascii="Calibri" w:hAnsi="Calibri" w:cs="Calibri"/>
      <w:noProof/>
      <w:lang w:eastAsia="ru-RU"/>
    </w:rPr>
  </w:style>
  <w:style w:type="character" w:customStyle="1" w:styleId="24">
    <w:name w:val="Основной текст (2)_"/>
    <w:basedOn w:val="a0"/>
    <w:link w:val="25"/>
    <w:rsid w:val="00B536C0"/>
    <w:rPr>
      <w:rFonts w:ascii="Sylfaen" w:eastAsia="Sylfaen" w:hAnsi="Sylfaen" w:cs="Sylfaen"/>
      <w:sz w:val="26"/>
      <w:szCs w:val="26"/>
      <w:shd w:val="clear" w:color="auto" w:fill="FFFFFF"/>
    </w:rPr>
  </w:style>
  <w:style w:type="paragraph" w:customStyle="1" w:styleId="25">
    <w:name w:val="Основной текст (2)"/>
    <w:basedOn w:val="a"/>
    <w:link w:val="24"/>
    <w:rsid w:val="00B536C0"/>
    <w:pPr>
      <w:widowControl w:val="0"/>
      <w:shd w:val="clear" w:color="auto" w:fill="FFFFFF"/>
      <w:suppressAutoHyphens w:val="0"/>
      <w:spacing w:before="420" w:after="900" w:line="384" w:lineRule="exact"/>
      <w:jc w:val="center"/>
    </w:pPr>
    <w:rPr>
      <w:rFonts w:ascii="Sylfaen" w:eastAsia="Sylfaen" w:hAnsi="Sylfaen" w:cs="Sylfaen"/>
      <w:sz w:val="26"/>
      <w:szCs w:val="26"/>
      <w:lang w:eastAsia="ru-RU"/>
    </w:rPr>
  </w:style>
  <w:style w:type="character" w:customStyle="1" w:styleId="otvetkrasn30">
    <w:name w:val="otvet_krasn_30"/>
    <w:basedOn w:val="a0"/>
    <w:rsid w:val="00181452"/>
  </w:style>
  <w:style w:type="paragraph" w:styleId="26">
    <w:name w:val="Body Text Indent 2"/>
    <w:basedOn w:val="a"/>
    <w:link w:val="27"/>
    <w:unhideWhenUsed/>
    <w:rsid w:val="00E13235"/>
    <w:pPr>
      <w:widowControl w:val="0"/>
      <w:suppressAutoHyphens w:val="0"/>
      <w:autoSpaceDE w:val="0"/>
      <w:autoSpaceDN w:val="0"/>
      <w:adjustRightInd w:val="0"/>
      <w:spacing w:after="120" w:line="480" w:lineRule="auto"/>
      <w:ind w:left="283"/>
    </w:pPr>
    <w:rPr>
      <w:sz w:val="20"/>
      <w:szCs w:val="20"/>
      <w:lang w:eastAsia="ru-RU"/>
    </w:rPr>
  </w:style>
  <w:style w:type="character" w:customStyle="1" w:styleId="27">
    <w:name w:val="Основной текст с отступом 2 Знак"/>
    <w:basedOn w:val="a0"/>
    <w:link w:val="26"/>
    <w:rsid w:val="00E13235"/>
  </w:style>
  <w:style w:type="paragraph" w:customStyle="1" w:styleId="16">
    <w:name w:val="Абзац списка1"/>
    <w:aliases w:val="List Paragraph,List Paragraph1"/>
    <w:basedOn w:val="a"/>
    <w:link w:val="ListParagraphChar"/>
    <w:qFormat/>
    <w:rsid w:val="00986769"/>
    <w:pPr>
      <w:suppressAutoHyphens w:val="0"/>
      <w:spacing w:after="200" w:line="276" w:lineRule="auto"/>
      <w:ind w:left="720"/>
    </w:pPr>
    <w:rPr>
      <w:rFonts w:ascii="Calibri" w:eastAsia="Calibri" w:hAnsi="Calibri"/>
      <w:sz w:val="20"/>
      <w:szCs w:val="20"/>
      <w:lang w:eastAsia="ru-RU"/>
    </w:rPr>
  </w:style>
  <w:style w:type="character" w:customStyle="1" w:styleId="ListParagraphChar">
    <w:name w:val="List Paragraph Char"/>
    <w:link w:val="16"/>
    <w:locked/>
    <w:rsid w:val="00986769"/>
    <w:rPr>
      <w:rFonts w:ascii="Calibri" w:eastAsia="Calibri" w:hAnsi="Calibri"/>
    </w:rPr>
  </w:style>
  <w:style w:type="character" w:customStyle="1" w:styleId="af4">
    <w:name w:val="Абзац списка Знак"/>
    <w:aliases w:val="Bullet List Знак,FooterText Знак,numbered Знак,Цветной список - Акцент 11 Знак,Список нумерованный цифры Знак,-Абзац списка Знак,Paragraphe de liste1 Знак,lp1 Знак,SL_Абзац списка Знак,1 Знак,UL Знак,Абзац маркированнный Знак"/>
    <w:link w:val="af3"/>
    <w:uiPriority w:val="34"/>
    <w:locked/>
    <w:rsid w:val="00986769"/>
    <w:rPr>
      <w:rFonts w:ascii="Calibri" w:eastAsia="Calibri" w:hAnsi="Calibri"/>
      <w:sz w:val="22"/>
      <w:szCs w:val="22"/>
      <w:lang w:eastAsia="en-US"/>
    </w:rPr>
  </w:style>
  <w:style w:type="paragraph" w:styleId="af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fc"/>
    <w:uiPriority w:val="99"/>
    <w:rsid w:val="00986769"/>
    <w:pPr>
      <w:suppressAutoHyphens w:val="0"/>
    </w:pPr>
    <w:rPr>
      <w:sz w:val="20"/>
      <w:szCs w:val="20"/>
      <w:lang w:eastAsia="ru-RU"/>
    </w:rPr>
  </w:style>
  <w:style w:type="character" w:customStyle="1" w:styleId="af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fb"/>
    <w:uiPriority w:val="99"/>
    <w:rsid w:val="00986769"/>
  </w:style>
  <w:style w:type="character" w:styleId="afd">
    <w:name w:val="footnote reference"/>
    <w:basedOn w:val="a0"/>
    <w:uiPriority w:val="99"/>
    <w:rsid w:val="00986769"/>
    <w:rPr>
      <w:rFonts w:cs="Times New Roman"/>
      <w:vertAlign w:val="superscript"/>
    </w:rPr>
  </w:style>
  <w:style w:type="paragraph" w:styleId="afe">
    <w:name w:val="Normal (Web)"/>
    <w:aliases w:val="Обычный (Web),Обычный (веб) Знак Знак,Обычный (Web) Знак Знак Знак"/>
    <w:basedOn w:val="a"/>
    <w:link w:val="aff"/>
    <w:uiPriority w:val="99"/>
    <w:unhideWhenUsed/>
    <w:qFormat/>
    <w:rsid w:val="00986769"/>
    <w:pPr>
      <w:suppressAutoHyphens w:val="0"/>
      <w:spacing w:before="100" w:beforeAutospacing="1" w:after="100" w:afterAutospacing="1"/>
    </w:pPr>
    <w:rPr>
      <w:lang w:eastAsia="ru-RU"/>
    </w:rPr>
  </w:style>
  <w:style w:type="paragraph" w:customStyle="1" w:styleId="western">
    <w:name w:val="western"/>
    <w:basedOn w:val="a"/>
    <w:uiPriority w:val="99"/>
    <w:rsid w:val="00986769"/>
    <w:pPr>
      <w:suppressAutoHyphens w:val="0"/>
      <w:spacing w:before="100" w:beforeAutospacing="1" w:after="100" w:afterAutospacing="1"/>
    </w:pPr>
    <w:rPr>
      <w:sz w:val="28"/>
      <w:szCs w:val="28"/>
      <w:lang w:eastAsia="ru-RU"/>
    </w:rPr>
  </w:style>
  <w:style w:type="character" w:customStyle="1" w:styleId="Normal">
    <w:name w:val="Normal Знак"/>
    <w:link w:val="17"/>
    <w:locked/>
    <w:rsid w:val="00986769"/>
    <w:rPr>
      <w:sz w:val="24"/>
    </w:rPr>
  </w:style>
  <w:style w:type="paragraph" w:customStyle="1" w:styleId="17">
    <w:name w:val="Обычный1"/>
    <w:link w:val="Normal"/>
    <w:rsid w:val="00986769"/>
    <w:pPr>
      <w:widowControl w:val="0"/>
      <w:snapToGrid w:val="0"/>
      <w:ind w:firstLine="400"/>
      <w:jc w:val="both"/>
    </w:pPr>
    <w:rPr>
      <w:sz w:val="24"/>
    </w:rPr>
  </w:style>
  <w:style w:type="character" w:customStyle="1" w:styleId="9">
    <w:name w:val="Стиль9"/>
    <w:basedOn w:val="a0"/>
    <w:uiPriority w:val="1"/>
    <w:rsid w:val="00986769"/>
    <w:rPr>
      <w:b/>
    </w:rPr>
  </w:style>
  <w:style w:type="paragraph" w:customStyle="1" w:styleId="msonormal0">
    <w:name w:val="msonormal"/>
    <w:basedOn w:val="a"/>
    <w:rsid w:val="005A78F1"/>
    <w:pPr>
      <w:suppressAutoHyphens w:val="0"/>
      <w:spacing w:before="100" w:beforeAutospacing="1" w:after="100" w:afterAutospacing="1"/>
    </w:pPr>
    <w:rPr>
      <w:lang w:eastAsia="ru-RU"/>
    </w:rPr>
  </w:style>
  <w:style w:type="paragraph" w:customStyle="1" w:styleId="font5">
    <w:name w:val="font5"/>
    <w:basedOn w:val="a"/>
    <w:rsid w:val="005A78F1"/>
    <w:pPr>
      <w:suppressAutoHyphens w:val="0"/>
      <w:spacing w:before="100" w:beforeAutospacing="1" w:after="100" w:afterAutospacing="1"/>
    </w:pPr>
    <w:rPr>
      <w:rFonts w:ascii="Arial CYR" w:hAnsi="Arial CYR"/>
      <w:b/>
      <w:bCs/>
      <w:sz w:val="20"/>
      <w:szCs w:val="20"/>
      <w:lang w:eastAsia="ru-RU"/>
    </w:rPr>
  </w:style>
  <w:style w:type="paragraph" w:customStyle="1" w:styleId="font6">
    <w:name w:val="font6"/>
    <w:basedOn w:val="a"/>
    <w:rsid w:val="005A78F1"/>
    <w:pPr>
      <w:suppressAutoHyphens w:val="0"/>
      <w:spacing w:before="100" w:beforeAutospacing="1" w:after="100" w:afterAutospacing="1"/>
    </w:pPr>
    <w:rPr>
      <w:rFonts w:ascii="Arial CYR" w:hAnsi="Arial CYR"/>
      <w:sz w:val="20"/>
      <w:szCs w:val="20"/>
      <w:lang w:eastAsia="ru-RU"/>
    </w:rPr>
  </w:style>
  <w:style w:type="paragraph" w:customStyle="1" w:styleId="xl66">
    <w:name w:val="xl66"/>
    <w:basedOn w:val="a"/>
    <w:rsid w:val="005A78F1"/>
    <w:pPr>
      <w:suppressAutoHyphens w:val="0"/>
      <w:spacing w:before="100" w:beforeAutospacing="1" w:after="100" w:afterAutospacing="1"/>
    </w:pPr>
    <w:rPr>
      <w:lang w:eastAsia="ru-RU"/>
    </w:rPr>
  </w:style>
  <w:style w:type="paragraph" w:customStyle="1" w:styleId="xl67">
    <w:name w:val="xl67"/>
    <w:basedOn w:val="a"/>
    <w:rsid w:val="005A78F1"/>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
    <w:rsid w:val="005A78F1"/>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9">
    <w:name w:val="xl69"/>
    <w:basedOn w:val="a"/>
    <w:rsid w:val="005A78F1"/>
    <w:pPr>
      <w:pBdr>
        <w:left w:val="single" w:sz="4" w:space="0" w:color="auto"/>
        <w:bottom w:val="single" w:sz="12"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0">
    <w:name w:val="xl70"/>
    <w:basedOn w:val="a"/>
    <w:rsid w:val="005A78F1"/>
    <w:pPr>
      <w:suppressAutoHyphens w:val="0"/>
      <w:spacing w:before="100" w:beforeAutospacing="1" w:after="100" w:afterAutospacing="1"/>
      <w:jc w:val="center"/>
      <w:textAlignment w:val="center"/>
    </w:pPr>
    <w:rPr>
      <w:lang w:eastAsia="ru-RU"/>
    </w:rPr>
  </w:style>
  <w:style w:type="paragraph" w:customStyle="1" w:styleId="xl71">
    <w:name w:val="xl71"/>
    <w:basedOn w:val="a"/>
    <w:rsid w:val="002D5764"/>
    <w:pPr>
      <w:suppressAutoHyphens w:val="0"/>
      <w:spacing w:before="100" w:beforeAutospacing="1" w:after="100" w:afterAutospacing="1"/>
      <w:jc w:val="center"/>
      <w:textAlignment w:val="center"/>
    </w:pPr>
    <w:rPr>
      <w:b/>
      <w:bCs/>
      <w:sz w:val="16"/>
      <w:szCs w:val="16"/>
      <w:lang w:eastAsia="ru-RU"/>
    </w:rPr>
  </w:style>
  <w:style w:type="paragraph" w:customStyle="1" w:styleId="xl72">
    <w:name w:val="xl72"/>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3">
    <w:name w:val="xl73"/>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i/>
      <w:iCs/>
      <w:lang w:eastAsia="ru-RU"/>
    </w:rPr>
  </w:style>
  <w:style w:type="paragraph" w:customStyle="1" w:styleId="xl74">
    <w:name w:val="xl74"/>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lang w:eastAsia="ru-RU"/>
    </w:rPr>
  </w:style>
  <w:style w:type="paragraph" w:customStyle="1" w:styleId="xl75">
    <w:name w:val="xl75"/>
    <w:basedOn w:val="a"/>
    <w:rsid w:val="002D5764"/>
    <w:pPr>
      <w:suppressAutoHyphens w:val="0"/>
      <w:spacing w:before="100" w:beforeAutospacing="1" w:after="100" w:afterAutospacing="1"/>
      <w:jc w:val="right"/>
      <w:textAlignment w:val="center"/>
    </w:pPr>
    <w:rPr>
      <w:lang w:eastAsia="ru-RU"/>
    </w:rPr>
  </w:style>
  <w:style w:type="paragraph" w:customStyle="1" w:styleId="xl76">
    <w:name w:val="xl76"/>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lang w:eastAsia="ru-RU"/>
    </w:rPr>
  </w:style>
  <w:style w:type="paragraph" w:customStyle="1" w:styleId="xl77">
    <w:name w:val="xl77"/>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i/>
      <w:iCs/>
      <w:color w:val="000000"/>
      <w:lang w:eastAsia="ru-RU"/>
    </w:rPr>
  </w:style>
  <w:style w:type="paragraph" w:customStyle="1" w:styleId="xl78">
    <w:name w:val="xl78"/>
    <w:basedOn w:val="a"/>
    <w:rsid w:val="002D57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b/>
      <w:bCs/>
      <w:i/>
      <w:iCs/>
      <w:lang w:eastAsia="ru-RU"/>
    </w:rPr>
  </w:style>
  <w:style w:type="character" w:customStyle="1" w:styleId="aff">
    <w:name w:val="Обычный (Интернет) Знак"/>
    <w:aliases w:val="Обычный (Web) Знак,Обычный (веб) Знак Знак Знак,Обычный (Web) Знак Знак Знак Знак"/>
    <w:link w:val="afe"/>
    <w:uiPriority w:val="99"/>
    <w:rsid w:val="000E7D9B"/>
    <w:rPr>
      <w:sz w:val="24"/>
      <w:szCs w:val="24"/>
    </w:rPr>
  </w:style>
  <w:style w:type="table" w:customStyle="1" w:styleId="7">
    <w:name w:val="Сетка таблицы7"/>
    <w:basedOn w:val="a1"/>
    <w:next w:val="afa"/>
    <w:uiPriority w:val="39"/>
    <w:rsid w:val="000E7D9B"/>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0"/>
    <w:uiPriority w:val="99"/>
    <w:semiHidden/>
    <w:unhideWhenUsed/>
    <w:rsid w:val="00796E1C"/>
    <w:rPr>
      <w:sz w:val="16"/>
      <w:szCs w:val="16"/>
    </w:rPr>
  </w:style>
  <w:style w:type="paragraph" w:styleId="aff1">
    <w:name w:val="annotation text"/>
    <w:basedOn w:val="a"/>
    <w:link w:val="aff2"/>
    <w:uiPriority w:val="99"/>
    <w:semiHidden/>
    <w:unhideWhenUsed/>
    <w:rsid w:val="00796E1C"/>
    <w:rPr>
      <w:sz w:val="20"/>
      <w:szCs w:val="20"/>
    </w:rPr>
  </w:style>
  <w:style w:type="character" w:customStyle="1" w:styleId="aff2">
    <w:name w:val="Текст примечания Знак"/>
    <w:basedOn w:val="a0"/>
    <w:link w:val="aff1"/>
    <w:uiPriority w:val="99"/>
    <w:semiHidden/>
    <w:rsid w:val="00796E1C"/>
    <w:rPr>
      <w:lang w:eastAsia="zh-CN"/>
    </w:rPr>
  </w:style>
  <w:style w:type="paragraph" w:styleId="aff3">
    <w:name w:val="annotation subject"/>
    <w:basedOn w:val="aff1"/>
    <w:next w:val="aff1"/>
    <w:link w:val="aff4"/>
    <w:uiPriority w:val="99"/>
    <w:semiHidden/>
    <w:unhideWhenUsed/>
    <w:rsid w:val="00796E1C"/>
    <w:rPr>
      <w:b/>
      <w:bCs/>
    </w:rPr>
  </w:style>
  <w:style w:type="character" w:customStyle="1" w:styleId="aff4">
    <w:name w:val="Тема примечания Знак"/>
    <w:basedOn w:val="aff2"/>
    <w:link w:val="aff3"/>
    <w:uiPriority w:val="99"/>
    <w:semiHidden/>
    <w:rsid w:val="00796E1C"/>
    <w:rPr>
      <w:b/>
      <w:bCs/>
      <w:lang w:eastAsia="zh-CN"/>
    </w:rPr>
  </w:style>
  <w:style w:type="paragraph" w:styleId="aff5">
    <w:name w:val="Revision"/>
    <w:hidden/>
    <w:uiPriority w:val="99"/>
    <w:semiHidden/>
    <w:rsid w:val="000A6CCC"/>
    <w:rPr>
      <w:sz w:val="24"/>
      <w:szCs w:val="24"/>
      <w:lang w:eastAsia="zh-CN"/>
    </w:rPr>
  </w:style>
  <w:style w:type="table" w:customStyle="1" w:styleId="TableStyle0">
    <w:name w:val="TableStyle0"/>
    <w:rsid w:val="00D80182"/>
    <w:rPr>
      <w:rFonts w:ascii="Arial" w:hAnsi="Arial"/>
      <w:sz w:val="16"/>
      <w:szCs w:val="22"/>
    </w:rPr>
    <w:tblPr>
      <w:tblCellMar>
        <w:top w:w="0" w:type="dxa"/>
        <w:left w:w="0" w:type="dxa"/>
        <w:bottom w:w="0" w:type="dxa"/>
        <w:right w:w="0" w:type="dxa"/>
      </w:tblCellMar>
    </w:tblPr>
  </w:style>
  <w:style w:type="paragraph" w:customStyle="1" w:styleId="docdata">
    <w:name w:val="docdata"/>
    <w:aliases w:val="docy,v5,1690,bqiaagaaeyqcaaagiaiaaan/awaaby0daaaaaaaaaaaaaaaaaaaaaaaaaaaaaaaaaaaaaaaaaaaaaaaaaaaaaaaaaaaaaaaaaaaaaaaaaaaaaaaaaaaaaaaaaaaaaaaaaaaaaaaaaaaaaaaaaaaaaaaaaaaaaaaaaaaaaaaaaaaaaaaaaaaaaaaaaaaaaaaaaaaaaaaaaaaaaaaaaaaaaaaaaaaaaaaaaaaaaaaa"/>
    <w:basedOn w:val="a"/>
    <w:rsid w:val="001C78C0"/>
    <w:pPr>
      <w:suppressAutoHyphens w:val="0"/>
      <w:spacing w:before="100" w:beforeAutospacing="1" w:after="100" w:afterAutospacing="1"/>
    </w:pPr>
    <w:rPr>
      <w:lang w:eastAsia="ru-RU"/>
    </w:rPr>
  </w:style>
  <w:style w:type="character" w:customStyle="1" w:styleId="1592">
    <w:name w:val="1592"/>
    <w:aliases w:val="bqiaagaaeyqcaaagiaiaaamdawaabssdaaaaaaaaaaaaaaaaaaaaaaaaaaaaaaaaaaaaaaaaaaaaaaaaaaaaaaaaaaaaaaaaaaaaaaaaaaaaaaaaaaaaaaaaaaaaaaaaaaaaaaaaaaaaaaaaaaaaaaaaaaaaaaaaaaaaaaaaaaaaaaaaaaaaaaaaaaaaaaaaaaaaaaaaaaaaaaaaaaaaaaaaaaaaaaaaaaaaaaaa"/>
    <w:basedOn w:val="a0"/>
    <w:rsid w:val="001C78C0"/>
  </w:style>
  <w:style w:type="character" w:customStyle="1" w:styleId="1617">
    <w:name w:val="1617"/>
    <w:aliases w:val="bqiaagaaeyqcaaagiaiaaam2awaabuqdaaaaaaaaaaaaaaaaaaaaaaaaaaaaaaaaaaaaaaaaaaaaaaaaaaaaaaaaaaaaaaaaaaaaaaaaaaaaaaaaaaaaaaaaaaaaaaaaaaaaaaaaaaaaaaaaaaaaaaaaaaaaaaaaaaaaaaaaaaaaaaaaaaaaaaaaaaaaaaaaaaaaaaaaaaaaaaaaaaaaaaaaaaaaaaaaaaaaaaaa"/>
    <w:basedOn w:val="a0"/>
    <w:rsid w:val="001C78C0"/>
  </w:style>
  <w:style w:type="character" w:customStyle="1" w:styleId="1608">
    <w:name w:val="1608"/>
    <w:aliases w:val="bqiaagaaeyqcaaagiaiaaamtawaabtsdaaaaaaaaaaaaaaaaaaaaaaaaaaaaaaaaaaaaaaaaaaaaaaaaaaaaaaaaaaaaaaaaaaaaaaaaaaaaaaaaaaaaaaaaaaaaaaaaaaaaaaaaaaaaaaaaaaaaaaaaaaaaaaaaaaaaaaaaaaaaaaaaaaaaaaaaaaaaaaaaaaaaaaaaaaaaaaaaaaaaaaaaaaaaaaaaaaaaaaaa"/>
    <w:basedOn w:val="a0"/>
    <w:rsid w:val="001C78C0"/>
  </w:style>
  <w:style w:type="character" w:customStyle="1" w:styleId="1639">
    <w:name w:val="1639"/>
    <w:aliases w:val="bqiaagaaeyqcaaagiaiaaanmawaabvodaaaaaaaaaaaaaaaaaaaaaaaaaaaaaaaaaaaaaaaaaaaaaaaaaaaaaaaaaaaaaaaaaaaaaaaaaaaaaaaaaaaaaaaaaaaaaaaaaaaaaaaaaaaaaaaaaaaaaaaaaaaaaaaaaaaaaaaaaaaaaaaaaaaaaaaaaaaaaaaaaaaaaaaaaaaaaaaaaaaaaaaaaaaaaaaaaaaaaaaa"/>
    <w:basedOn w:val="a0"/>
    <w:rsid w:val="001C78C0"/>
  </w:style>
  <w:style w:type="character" w:styleId="aff6">
    <w:name w:val="Unresolved Mention"/>
    <w:basedOn w:val="a0"/>
    <w:uiPriority w:val="99"/>
    <w:semiHidden/>
    <w:unhideWhenUsed/>
    <w:rsid w:val="00933002"/>
    <w:rPr>
      <w:color w:val="605E5C"/>
      <w:shd w:val="clear" w:color="auto" w:fill="E1DFDD"/>
    </w:rPr>
  </w:style>
  <w:style w:type="paragraph" w:customStyle="1" w:styleId="Default">
    <w:name w:val="Default"/>
    <w:rsid w:val="00C02144"/>
    <w:pPr>
      <w:autoSpaceDE w:val="0"/>
      <w:autoSpaceDN w:val="0"/>
      <w:adjustRightInd w:val="0"/>
    </w:pPr>
    <w:rPr>
      <w:color w:val="000000"/>
      <w:sz w:val="24"/>
      <w:szCs w:val="24"/>
    </w:rPr>
  </w:style>
  <w:style w:type="table" w:customStyle="1" w:styleId="TableNormal">
    <w:name w:val="Table Normal"/>
    <w:uiPriority w:val="2"/>
    <w:semiHidden/>
    <w:unhideWhenUsed/>
    <w:qFormat/>
    <w:rsid w:val="008C25C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11196">
      <w:bodyDiv w:val="1"/>
      <w:marLeft w:val="0"/>
      <w:marRight w:val="0"/>
      <w:marTop w:val="0"/>
      <w:marBottom w:val="0"/>
      <w:divBdr>
        <w:top w:val="none" w:sz="0" w:space="0" w:color="auto"/>
        <w:left w:val="none" w:sz="0" w:space="0" w:color="auto"/>
        <w:bottom w:val="none" w:sz="0" w:space="0" w:color="auto"/>
        <w:right w:val="none" w:sz="0" w:space="0" w:color="auto"/>
      </w:divBdr>
    </w:div>
    <w:div w:id="28379494">
      <w:bodyDiv w:val="1"/>
      <w:marLeft w:val="0"/>
      <w:marRight w:val="0"/>
      <w:marTop w:val="0"/>
      <w:marBottom w:val="0"/>
      <w:divBdr>
        <w:top w:val="none" w:sz="0" w:space="0" w:color="auto"/>
        <w:left w:val="none" w:sz="0" w:space="0" w:color="auto"/>
        <w:bottom w:val="none" w:sz="0" w:space="0" w:color="auto"/>
        <w:right w:val="none" w:sz="0" w:space="0" w:color="auto"/>
      </w:divBdr>
      <w:divsChild>
        <w:div w:id="45302781">
          <w:marLeft w:val="0"/>
          <w:marRight w:val="0"/>
          <w:marTop w:val="0"/>
          <w:marBottom w:val="0"/>
          <w:divBdr>
            <w:top w:val="none" w:sz="0" w:space="0" w:color="auto"/>
            <w:left w:val="none" w:sz="0" w:space="0" w:color="auto"/>
            <w:bottom w:val="none" w:sz="0" w:space="0" w:color="auto"/>
            <w:right w:val="none" w:sz="0" w:space="0" w:color="auto"/>
          </w:divBdr>
        </w:div>
        <w:div w:id="84806605">
          <w:marLeft w:val="0"/>
          <w:marRight w:val="0"/>
          <w:marTop w:val="0"/>
          <w:marBottom w:val="0"/>
          <w:divBdr>
            <w:top w:val="none" w:sz="0" w:space="0" w:color="auto"/>
            <w:left w:val="none" w:sz="0" w:space="0" w:color="auto"/>
            <w:bottom w:val="none" w:sz="0" w:space="0" w:color="auto"/>
            <w:right w:val="none" w:sz="0" w:space="0" w:color="auto"/>
          </w:divBdr>
        </w:div>
        <w:div w:id="125126852">
          <w:marLeft w:val="0"/>
          <w:marRight w:val="0"/>
          <w:marTop w:val="0"/>
          <w:marBottom w:val="0"/>
          <w:divBdr>
            <w:top w:val="none" w:sz="0" w:space="0" w:color="auto"/>
            <w:left w:val="none" w:sz="0" w:space="0" w:color="auto"/>
            <w:bottom w:val="none" w:sz="0" w:space="0" w:color="auto"/>
            <w:right w:val="none" w:sz="0" w:space="0" w:color="auto"/>
          </w:divBdr>
        </w:div>
        <w:div w:id="152452734">
          <w:marLeft w:val="0"/>
          <w:marRight w:val="0"/>
          <w:marTop w:val="0"/>
          <w:marBottom w:val="0"/>
          <w:divBdr>
            <w:top w:val="none" w:sz="0" w:space="0" w:color="auto"/>
            <w:left w:val="none" w:sz="0" w:space="0" w:color="auto"/>
            <w:bottom w:val="none" w:sz="0" w:space="0" w:color="auto"/>
            <w:right w:val="none" w:sz="0" w:space="0" w:color="auto"/>
          </w:divBdr>
        </w:div>
        <w:div w:id="207306166">
          <w:marLeft w:val="0"/>
          <w:marRight w:val="0"/>
          <w:marTop w:val="0"/>
          <w:marBottom w:val="0"/>
          <w:divBdr>
            <w:top w:val="none" w:sz="0" w:space="0" w:color="auto"/>
            <w:left w:val="none" w:sz="0" w:space="0" w:color="auto"/>
            <w:bottom w:val="none" w:sz="0" w:space="0" w:color="auto"/>
            <w:right w:val="none" w:sz="0" w:space="0" w:color="auto"/>
          </w:divBdr>
        </w:div>
        <w:div w:id="260072196">
          <w:marLeft w:val="0"/>
          <w:marRight w:val="0"/>
          <w:marTop w:val="0"/>
          <w:marBottom w:val="0"/>
          <w:divBdr>
            <w:top w:val="none" w:sz="0" w:space="0" w:color="auto"/>
            <w:left w:val="none" w:sz="0" w:space="0" w:color="auto"/>
            <w:bottom w:val="none" w:sz="0" w:space="0" w:color="auto"/>
            <w:right w:val="none" w:sz="0" w:space="0" w:color="auto"/>
          </w:divBdr>
        </w:div>
        <w:div w:id="557013157">
          <w:marLeft w:val="0"/>
          <w:marRight w:val="0"/>
          <w:marTop w:val="0"/>
          <w:marBottom w:val="0"/>
          <w:divBdr>
            <w:top w:val="none" w:sz="0" w:space="0" w:color="auto"/>
            <w:left w:val="none" w:sz="0" w:space="0" w:color="auto"/>
            <w:bottom w:val="none" w:sz="0" w:space="0" w:color="auto"/>
            <w:right w:val="none" w:sz="0" w:space="0" w:color="auto"/>
          </w:divBdr>
        </w:div>
        <w:div w:id="665204145">
          <w:marLeft w:val="0"/>
          <w:marRight w:val="0"/>
          <w:marTop w:val="0"/>
          <w:marBottom w:val="0"/>
          <w:divBdr>
            <w:top w:val="none" w:sz="0" w:space="0" w:color="auto"/>
            <w:left w:val="none" w:sz="0" w:space="0" w:color="auto"/>
            <w:bottom w:val="none" w:sz="0" w:space="0" w:color="auto"/>
            <w:right w:val="none" w:sz="0" w:space="0" w:color="auto"/>
          </w:divBdr>
        </w:div>
        <w:div w:id="703336429">
          <w:marLeft w:val="0"/>
          <w:marRight w:val="0"/>
          <w:marTop w:val="0"/>
          <w:marBottom w:val="0"/>
          <w:divBdr>
            <w:top w:val="none" w:sz="0" w:space="0" w:color="auto"/>
            <w:left w:val="none" w:sz="0" w:space="0" w:color="auto"/>
            <w:bottom w:val="none" w:sz="0" w:space="0" w:color="auto"/>
            <w:right w:val="none" w:sz="0" w:space="0" w:color="auto"/>
          </w:divBdr>
        </w:div>
        <w:div w:id="731465650">
          <w:marLeft w:val="0"/>
          <w:marRight w:val="0"/>
          <w:marTop w:val="0"/>
          <w:marBottom w:val="0"/>
          <w:divBdr>
            <w:top w:val="none" w:sz="0" w:space="0" w:color="auto"/>
            <w:left w:val="none" w:sz="0" w:space="0" w:color="auto"/>
            <w:bottom w:val="none" w:sz="0" w:space="0" w:color="auto"/>
            <w:right w:val="none" w:sz="0" w:space="0" w:color="auto"/>
          </w:divBdr>
        </w:div>
        <w:div w:id="793641705">
          <w:marLeft w:val="0"/>
          <w:marRight w:val="0"/>
          <w:marTop w:val="0"/>
          <w:marBottom w:val="0"/>
          <w:divBdr>
            <w:top w:val="none" w:sz="0" w:space="0" w:color="auto"/>
            <w:left w:val="none" w:sz="0" w:space="0" w:color="auto"/>
            <w:bottom w:val="none" w:sz="0" w:space="0" w:color="auto"/>
            <w:right w:val="none" w:sz="0" w:space="0" w:color="auto"/>
          </w:divBdr>
        </w:div>
        <w:div w:id="891623804">
          <w:marLeft w:val="0"/>
          <w:marRight w:val="0"/>
          <w:marTop w:val="0"/>
          <w:marBottom w:val="0"/>
          <w:divBdr>
            <w:top w:val="none" w:sz="0" w:space="0" w:color="auto"/>
            <w:left w:val="none" w:sz="0" w:space="0" w:color="auto"/>
            <w:bottom w:val="none" w:sz="0" w:space="0" w:color="auto"/>
            <w:right w:val="none" w:sz="0" w:space="0" w:color="auto"/>
          </w:divBdr>
        </w:div>
        <w:div w:id="990402376">
          <w:marLeft w:val="0"/>
          <w:marRight w:val="0"/>
          <w:marTop w:val="0"/>
          <w:marBottom w:val="0"/>
          <w:divBdr>
            <w:top w:val="none" w:sz="0" w:space="0" w:color="auto"/>
            <w:left w:val="none" w:sz="0" w:space="0" w:color="auto"/>
            <w:bottom w:val="none" w:sz="0" w:space="0" w:color="auto"/>
            <w:right w:val="none" w:sz="0" w:space="0" w:color="auto"/>
          </w:divBdr>
        </w:div>
        <w:div w:id="1045108316">
          <w:marLeft w:val="0"/>
          <w:marRight w:val="0"/>
          <w:marTop w:val="0"/>
          <w:marBottom w:val="0"/>
          <w:divBdr>
            <w:top w:val="none" w:sz="0" w:space="0" w:color="auto"/>
            <w:left w:val="none" w:sz="0" w:space="0" w:color="auto"/>
            <w:bottom w:val="none" w:sz="0" w:space="0" w:color="auto"/>
            <w:right w:val="none" w:sz="0" w:space="0" w:color="auto"/>
          </w:divBdr>
        </w:div>
        <w:div w:id="1240216953">
          <w:marLeft w:val="0"/>
          <w:marRight w:val="0"/>
          <w:marTop w:val="0"/>
          <w:marBottom w:val="0"/>
          <w:divBdr>
            <w:top w:val="none" w:sz="0" w:space="0" w:color="auto"/>
            <w:left w:val="none" w:sz="0" w:space="0" w:color="auto"/>
            <w:bottom w:val="none" w:sz="0" w:space="0" w:color="auto"/>
            <w:right w:val="none" w:sz="0" w:space="0" w:color="auto"/>
          </w:divBdr>
        </w:div>
        <w:div w:id="1275868902">
          <w:marLeft w:val="0"/>
          <w:marRight w:val="0"/>
          <w:marTop w:val="0"/>
          <w:marBottom w:val="0"/>
          <w:divBdr>
            <w:top w:val="none" w:sz="0" w:space="0" w:color="auto"/>
            <w:left w:val="none" w:sz="0" w:space="0" w:color="auto"/>
            <w:bottom w:val="none" w:sz="0" w:space="0" w:color="auto"/>
            <w:right w:val="none" w:sz="0" w:space="0" w:color="auto"/>
          </w:divBdr>
        </w:div>
        <w:div w:id="1377512884">
          <w:marLeft w:val="0"/>
          <w:marRight w:val="0"/>
          <w:marTop w:val="0"/>
          <w:marBottom w:val="0"/>
          <w:divBdr>
            <w:top w:val="none" w:sz="0" w:space="0" w:color="auto"/>
            <w:left w:val="none" w:sz="0" w:space="0" w:color="auto"/>
            <w:bottom w:val="none" w:sz="0" w:space="0" w:color="auto"/>
            <w:right w:val="none" w:sz="0" w:space="0" w:color="auto"/>
          </w:divBdr>
        </w:div>
        <w:div w:id="1459639185">
          <w:marLeft w:val="0"/>
          <w:marRight w:val="0"/>
          <w:marTop w:val="0"/>
          <w:marBottom w:val="0"/>
          <w:divBdr>
            <w:top w:val="none" w:sz="0" w:space="0" w:color="auto"/>
            <w:left w:val="none" w:sz="0" w:space="0" w:color="auto"/>
            <w:bottom w:val="none" w:sz="0" w:space="0" w:color="auto"/>
            <w:right w:val="none" w:sz="0" w:space="0" w:color="auto"/>
          </w:divBdr>
        </w:div>
        <w:div w:id="1536654658">
          <w:marLeft w:val="0"/>
          <w:marRight w:val="0"/>
          <w:marTop w:val="0"/>
          <w:marBottom w:val="0"/>
          <w:divBdr>
            <w:top w:val="none" w:sz="0" w:space="0" w:color="auto"/>
            <w:left w:val="none" w:sz="0" w:space="0" w:color="auto"/>
            <w:bottom w:val="none" w:sz="0" w:space="0" w:color="auto"/>
            <w:right w:val="none" w:sz="0" w:space="0" w:color="auto"/>
          </w:divBdr>
        </w:div>
        <w:div w:id="1609435915">
          <w:marLeft w:val="0"/>
          <w:marRight w:val="0"/>
          <w:marTop w:val="0"/>
          <w:marBottom w:val="0"/>
          <w:divBdr>
            <w:top w:val="none" w:sz="0" w:space="0" w:color="auto"/>
            <w:left w:val="none" w:sz="0" w:space="0" w:color="auto"/>
            <w:bottom w:val="none" w:sz="0" w:space="0" w:color="auto"/>
            <w:right w:val="none" w:sz="0" w:space="0" w:color="auto"/>
          </w:divBdr>
        </w:div>
        <w:div w:id="1721827875">
          <w:marLeft w:val="0"/>
          <w:marRight w:val="0"/>
          <w:marTop w:val="0"/>
          <w:marBottom w:val="0"/>
          <w:divBdr>
            <w:top w:val="none" w:sz="0" w:space="0" w:color="auto"/>
            <w:left w:val="none" w:sz="0" w:space="0" w:color="auto"/>
            <w:bottom w:val="none" w:sz="0" w:space="0" w:color="auto"/>
            <w:right w:val="none" w:sz="0" w:space="0" w:color="auto"/>
          </w:divBdr>
        </w:div>
        <w:div w:id="1916432769">
          <w:marLeft w:val="0"/>
          <w:marRight w:val="0"/>
          <w:marTop w:val="0"/>
          <w:marBottom w:val="0"/>
          <w:divBdr>
            <w:top w:val="none" w:sz="0" w:space="0" w:color="auto"/>
            <w:left w:val="none" w:sz="0" w:space="0" w:color="auto"/>
            <w:bottom w:val="none" w:sz="0" w:space="0" w:color="auto"/>
            <w:right w:val="none" w:sz="0" w:space="0" w:color="auto"/>
          </w:divBdr>
        </w:div>
        <w:div w:id="1941062997">
          <w:marLeft w:val="0"/>
          <w:marRight w:val="0"/>
          <w:marTop w:val="0"/>
          <w:marBottom w:val="0"/>
          <w:divBdr>
            <w:top w:val="none" w:sz="0" w:space="0" w:color="auto"/>
            <w:left w:val="none" w:sz="0" w:space="0" w:color="auto"/>
            <w:bottom w:val="none" w:sz="0" w:space="0" w:color="auto"/>
            <w:right w:val="none" w:sz="0" w:space="0" w:color="auto"/>
          </w:divBdr>
        </w:div>
        <w:div w:id="1949923380">
          <w:marLeft w:val="0"/>
          <w:marRight w:val="0"/>
          <w:marTop w:val="0"/>
          <w:marBottom w:val="0"/>
          <w:divBdr>
            <w:top w:val="none" w:sz="0" w:space="0" w:color="auto"/>
            <w:left w:val="none" w:sz="0" w:space="0" w:color="auto"/>
            <w:bottom w:val="none" w:sz="0" w:space="0" w:color="auto"/>
            <w:right w:val="none" w:sz="0" w:space="0" w:color="auto"/>
          </w:divBdr>
        </w:div>
        <w:div w:id="2094466310">
          <w:marLeft w:val="0"/>
          <w:marRight w:val="0"/>
          <w:marTop w:val="0"/>
          <w:marBottom w:val="0"/>
          <w:divBdr>
            <w:top w:val="none" w:sz="0" w:space="0" w:color="auto"/>
            <w:left w:val="none" w:sz="0" w:space="0" w:color="auto"/>
            <w:bottom w:val="none" w:sz="0" w:space="0" w:color="auto"/>
            <w:right w:val="none" w:sz="0" w:space="0" w:color="auto"/>
          </w:divBdr>
        </w:div>
        <w:div w:id="2099979257">
          <w:marLeft w:val="0"/>
          <w:marRight w:val="0"/>
          <w:marTop w:val="0"/>
          <w:marBottom w:val="0"/>
          <w:divBdr>
            <w:top w:val="none" w:sz="0" w:space="0" w:color="auto"/>
            <w:left w:val="none" w:sz="0" w:space="0" w:color="auto"/>
            <w:bottom w:val="none" w:sz="0" w:space="0" w:color="auto"/>
            <w:right w:val="none" w:sz="0" w:space="0" w:color="auto"/>
          </w:divBdr>
        </w:div>
      </w:divsChild>
    </w:div>
    <w:div w:id="50925606">
      <w:bodyDiv w:val="1"/>
      <w:marLeft w:val="0"/>
      <w:marRight w:val="0"/>
      <w:marTop w:val="0"/>
      <w:marBottom w:val="0"/>
      <w:divBdr>
        <w:top w:val="none" w:sz="0" w:space="0" w:color="auto"/>
        <w:left w:val="none" w:sz="0" w:space="0" w:color="auto"/>
        <w:bottom w:val="none" w:sz="0" w:space="0" w:color="auto"/>
        <w:right w:val="none" w:sz="0" w:space="0" w:color="auto"/>
      </w:divBdr>
    </w:div>
    <w:div w:id="114056606">
      <w:bodyDiv w:val="1"/>
      <w:marLeft w:val="0"/>
      <w:marRight w:val="0"/>
      <w:marTop w:val="0"/>
      <w:marBottom w:val="0"/>
      <w:divBdr>
        <w:top w:val="none" w:sz="0" w:space="0" w:color="auto"/>
        <w:left w:val="none" w:sz="0" w:space="0" w:color="auto"/>
        <w:bottom w:val="none" w:sz="0" w:space="0" w:color="auto"/>
        <w:right w:val="none" w:sz="0" w:space="0" w:color="auto"/>
      </w:divBdr>
    </w:div>
    <w:div w:id="122041254">
      <w:bodyDiv w:val="1"/>
      <w:marLeft w:val="0"/>
      <w:marRight w:val="0"/>
      <w:marTop w:val="0"/>
      <w:marBottom w:val="0"/>
      <w:divBdr>
        <w:top w:val="none" w:sz="0" w:space="0" w:color="auto"/>
        <w:left w:val="none" w:sz="0" w:space="0" w:color="auto"/>
        <w:bottom w:val="none" w:sz="0" w:space="0" w:color="auto"/>
        <w:right w:val="none" w:sz="0" w:space="0" w:color="auto"/>
      </w:divBdr>
    </w:div>
    <w:div w:id="187791834">
      <w:bodyDiv w:val="1"/>
      <w:marLeft w:val="0"/>
      <w:marRight w:val="0"/>
      <w:marTop w:val="0"/>
      <w:marBottom w:val="0"/>
      <w:divBdr>
        <w:top w:val="none" w:sz="0" w:space="0" w:color="auto"/>
        <w:left w:val="none" w:sz="0" w:space="0" w:color="auto"/>
        <w:bottom w:val="none" w:sz="0" w:space="0" w:color="auto"/>
        <w:right w:val="none" w:sz="0" w:space="0" w:color="auto"/>
      </w:divBdr>
    </w:div>
    <w:div w:id="198394067">
      <w:bodyDiv w:val="1"/>
      <w:marLeft w:val="0"/>
      <w:marRight w:val="0"/>
      <w:marTop w:val="0"/>
      <w:marBottom w:val="0"/>
      <w:divBdr>
        <w:top w:val="none" w:sz="0" w:space="0" w:color="auto"/>
        <w:left w:val="none" w:sz="0" w:space="0" w:color="auto"/>
        <w:bottom w:val="none" w:sz="0" w:space="0" w:color="auto"/>
        <w:right w:val="none" w:sz="0" w:space="0" w:color="auto"/>
      </w:divBdr>
    </w:div>
    <w:div w:id="198520031">
      <w:bodyDiv w:val="1"/>
      <w:marLeft w:val="0"/>
      <w:marRight w:val="0"/>
      <w:marTop w:val="0"/>
      <w:marBottom w:val="0"/>
      <w:divBdr>
        <w:top w:val="none" w:sz="0" w:space="0" w:color="auto"/>
        <w:left w:val="none" w:sz="0" w:space="0" w:color="auto"/>
        <w:bottom w:val="none" w:sz="0" w:space="0" w:color="auto"/>
        <w:right w:val="none" w:sz="0" w:space="0" w:color="auto"/>
      </w:divBdr>
    </w:div>
    <w:div w:id="223219292">
      <w:bodyDiv w:val="1"/>
      <w:marLeft w:val="0"/>
      <w:marRight w:val="0"/>
      <w:marTop w:val="0"/>
      <w:marBottom w:val="0"/>
      <w:divBdr>
        <w:top w:val="none" w:sz="0" w:space="0" w:color="auto"/>
        <w:left w:val="none" w:sz="0" w:space="0" w:color="auto"/>
        <w:bottom w:val="none" w:sz="0" w:space="0" w:color="auto"/>
        <w:right w:val="none" w:sz="0" w:space="0" w:color="auto"/>
      </w:divBdr>
    </w:div>
    <w:div w:id="225185874">
      <w:bodyDiv w:val="1"/>
      <w:marLeft w:val="0"/>
      <w:marRight w:val="0"/>
      <w:marTop w:val="0"/>
      <w:marBottom w:val="0"/>
      <w:divBdr>
        <w:top w:val="none" w:sz="0" w:space="0" w:color="auto"/>
        <w:left w:val="none" w:sz="0" w:space="0" w:color="auto"/>
        <w:bottom w:val="none" w:sz="0" w:space="0" w:color="auto"/>
        <w:right w:val="none" w:sz="0" w:space="0" w:color="auto"/>
      </w:divBdr>
    </w:div>
    <w:div w:id="228226921">
      <w:bodyDiv w:val="1"/>
      <w:marLeft w:val="0"/>
      <w:marRight w:val="0"/>
      <w:marTop w:val="0"/>
      <w:marBottom w:val="0"/>
      <w:divBdr>
        <w:top w:val="none" w:sz="0" w:space="0" w:color="auto"/>
        <w:left w:val="none" w:sz="0" w:space="0" w:color="auto"/>
        <w:bottom w:val="none" w:sz="0" w:space="0" w:color="auto"/>
        <w:right w:val="none" w:sz="0" w:space="0" w:color="auto"/>
      </w:divBdr>
    </w:div>
    <w:div w:id="268902563">
      <w:bodyDiv w:val="1"/>
      <w:marLeft w:val="0"/>
      <w:marRight w:val="0"/>
      <w:marTop w:val="0"/>
      <w:marBottom w:val="0"/>
      <w:divBdr>
        <w:top w:val="none" w:sz="0" w:space="0" w:color="auto"/>
        <w:left w:val="none" w:sz="0" w:space="0" w:color="auto"/>
        <w:bottom w:val="none" w:sz="0" w:space="0" w:color="auto"/>
        <w:right w:val="none" w:sz="0" w:space="0" w:color="auto"/>
      </w:divBdr>
    </w:div>
    <w:div w:id="272061259">
      <w:bodyDiv w:val="1"/>
      <w:marLeft w:val="0"/>
      <w:marRight w:val="0"/>
      <w:marTop w:val="0"/>
      <w:marBottom w:val="0"/>
      <w:divBdr>
        <w:top w:val="none" w:sz="0" w:space="0" w:color="auto"/>
        <w:left w:val="none" w:sz="0" w:space="0" w:color="auto"/>
        <w:bottom w:val="none" w:sz="0" w:space="0" w:color="auto"/>
        <w:right w:val="none" w:sz="0" w:space="0" w:color="auto"/>
      </w:divBdr>
    </w:div>
    <w:div w:id="272513928">
      <w:bodyDiv w:val="1"/>
      <w:marLeft w:val="0"/>
      <w:marRight w:val="0"/>
      <w:marTop w:val="0"/>
      <w:marBottom w:val="0"/>
      <w:divBdr>
        <w:top w:val="none" w:sz="0" w:space="0" w:color="auto"/>
        <w:left w:val="none" w:sz="0" w:space="0" w:color="auto"/>
        <w:bottom w:val="none" w:sz="0" w:space="0" w:color="auto"/>
        <w:right w:val="none" w:sz="0" w:space="0" w:color="auto"/>
      </w:divBdr>
    </w:div>
    <w:div w:id="302392823">
      <w:bodyDiv w:val="1"/>
      <w:marLeft w:val="0"/>
      <w:marRight w:val="0"/>
      <w:marTop w:val="0"/>
      <w:marBottom w:val="0"/>
      <w:divBdr>
        <w:top w:val="none" w:sz="0" w:space="0" w:color="auto"/>
        <w:left w:val="none" w:sz="0" w:space="0" w:color="auto"/>
        <w:bottom w:val="none" w:sz="0" w:space="0" w:color="auto"/>
        <w:right w:val="none" w:sz="0" w:space="0" w:color="auto"/>
      </w:divBdr>
    </w:div>
    <w:div w:id="308482611">
      <w:bodyDiv w:val="1"/>
      <w:marLeft w:val="0"/>
      <w:marRight w:val="0"/>
      <w:marTop w:val="0"/>
      <w:marBottom w:val="0"/>
      <w:divBdr>
        <w:top w:val="none" w:sz="0" w:space="0" w:color="auto"/>
        <w:left w:val="none" w:sz="0" w:space="0" w:color="auto"/>
        <w:bottom w:val="none" w:sz="0" w:space="0" w:color="auto"/>
        <w:right w:val="none" w:sz="0" w:space="0" w:color="auto"/>
      </w:divBdr>
    </w:div>
    <w:div w:id="320040130">
      <w:bodyDiv w:val="1"/>
      <w:marLeft w:val="0"/>
      <w:marRight w:val="0"/>
      <w:marTop w:val="0"/>
      <w:marBottom w:val="0"/>
      <w:divBdr>
        <w:top w:val="none" w:sz="0" w:space="0" w:color="auto"/>
        <w:left w:val="none" w:sz="0" w:space="0" w:color="auto"/>
        <w:bottom w:val="none" w:sz="0" w:space="0" w:color="auto"/>
        <w:right w:val="none" w:sz="0" w:space="0" w:color="auto"/>
      </w:divBdr>
    </w:div>
    <w:div w:id="320549717">
      <w:bodyDiv w:val="1"/>
      <w:marLeft w:val="0"/>
      <w:marRight w:val="0"/>
      <w:marTop w:val="0"/>
      <w:marBottom w:val="0"/>
      <w:divBdr>
        <w:top w:val="none" w:sz="0" w:space="0" w:color="auto"/>
        <w:left w:val="none" w:sz="0" w:space="0" w:color="auto"/>
        <w:bottom w:val="none" w:sz="0" w:space="0" w:color="auto"/>
        <w:right w:val="none" w:sz="0" w:space="0" w:color="auto"/>
      </w:divBdr>
    </w:div>
    <w:div w:id="350497625">
      <w:bodyDiv w:val="1"/>
      <w:marLeft w:val="0"/>
      <w:marRight w:val="0"/>
      <w:marTop w:val="0"/>
      <w:marBottom w:val="0"/>
      <w:divBdr>
        <w:top w:val="none" w:sz="0" w:space="0" w:color="auto"/>
        <w:left w:val="none" w:sz="0" w:space="0" w:color="auto"/>
        <w:bottom w:val="none" w:sz="0" w:space="0" w:color="auto"/>
        <w:right w:val="none" w:sz="0" w:space="0" w:color="auto"/>
      </w:divBdr>
    </w:div>
    <w:div w:id="361630480">
      <w:bodyDiv w:val="1"/>
      <w:marLeft w:val="0"/>
      <w:marRight w:val="0"/>
      <w:marTop w:val="0"/>
      <w:marBottom w:val="0"/>
      <w:divBdr>
        <w:top w:val="none" w:sz="0" w:space="0" w:color="auto"/>
        <w:left w:val="none" w:sz="0" w:space="0" w:color="auto"/>
        <w:bottom w:val="none" w:sz="0" w:space="0" w:color="auto"/>
        <w:right w:val="none" w:sz="0" w:space="0" w:color="auto"/>
      </w:divBdr>
    </w:div>
    <w:div w:id="371883921">
      <w:bodyDiv w:val="1"/>
      <w:marLeft w:val="0"/>
      <w:marRight w:val="0"/>
      <w:marTop w:val="0"/>
      <w:marBottom w:val="0"/>
      <w:divBdr>
        <w:top w:val="none" w:sz="0" w:space="0" w:color="auto"/>
        <w:left w:val="none" w:sz="0" w:space="0" w:color="auto"/>
        <w:bottom w:val="none" w:sz="0" w:space="0" w:color="auto"/>
        <w:right w:val="none" w:sz="0" w:space="0" w:color="auto"/>
      </w:divBdr>
    </w:div>
    <w:div w:id="395513141">
      <w:bodyDiv w:val="1"/>
      <w:marLeft w:val="0"/>
      <w:marRight w:val="0"/>
      <w:marTop w:val="0"/>
      <w:marBottom w:val="0"/>
      <w:divBdr>
        <w:top w:val="none" w:sz="0" w:space="0" w:color="auto"/>
        <w:left w:val="none" w:sz="0" w:space="0" w:color="auto"/>
        <w:bottom w:val="none" w:sz="0" w:space="0" w:color="auto"/>
        <w:right w:val="none" w:sz="0" w:space="0" w:color="auto"/>
      </w:divBdr>
    </w:div>
    <w:div w:id="405298665">
      <w:bodyDiv w:val="1"/>
      <w:marLeft w:val="0"/>
      <w:marRight w:val="0"/>
      <w:marTop w:val="0"/>
      <w:marBottom w:val="0"/>
      <w:divBdr>
        <w:top w:val="none" w:sz="0" w:space="0" w:color="auto"/>
        <w:left w:val="none" w:sz="0" w:space="0" w:color="auto"/>
        <w:bottom w:val="none" w:sz="0" w:space="0" w:color="auto"/>
        <w:right w:val="none" w:sz="0" w:space="0" w:color="auto"/>
      </w:divBdr>
      <w:divsChild>
        <w:div w:id="173998190">
          <w:marLeft w:val="0"/>
          <w:marRight w:val="0"/>
          <w:marTop w:val="0"/>
          <w:marBottom w:val="0"/>
          <w:divBdr>
            <w:top w:val="none" w:sz="0" w:space="0" w:color="auto"/>
            <w:left w:val="none" w:sz="0" w:space="0" w:color="auto"/>
            <w:bottom w:val="none" w:sz="0" w:space="0" w:color="auto"/>
            <w:right w:val="none" w:sz="0" w:space="0" w:color="auto"/>
          </w:divBdr>
        </w:div>
        <w:div w:id="180583146">
          <w:marLeft w:val="0"/>
          <w:marRight w:val="0"/>
          <w:marTop w:val="0"/>
          <w:marBottom w:val="0"/>
          <w:divBdr>
            <w:top w:val="none" w:sz="0" w:space="0" w:color="auto"/>
            <w:left w:val="none" w:sz="0" w:space="0" w:color="auto"/>
            <w:bottom w:val="none" w:sz="0" w:space="0" w:color="auto"/>
            <w:right w:val="none" w:sz="0" w:space="0" w:color="auto"/>
          </w:divBdr>
        </w:div>
        <w:div w:id="225919764">
          <w:marLeft w:val="0"/>
          <w:marRight w:val="0"/>
          <w:marTop w:val="0"/>
          <w:marBottom w:val="0"/>
          <w:divBdr>
            <w:top w:val="none" w:sz="0" w:space="0" w:color="auto"/>
            <w:left w:val="none" w:sz="0" w:space="0" w:color="auto"/>
            <w:bottom w:val="none" w:sz="0" w:space="0" w:color="auto"/>
            <w:right w:val="none" w:sz="0" w:space="0" w:color="auto"/>
          </w:divBdr>
        </w:div>
        <w:div w:id="236328346">
          <w:marLeft w:val="0"/>
          <w:marRight w:val="0"/>
          <w:marTop w:val="0"/>
          <w:marBottom w:val="0"/>
          <w:divBdr>
            <w:top w:val="none" w:sz="0" w:space="0" w:color="auto"/>
            <w:left w:val="none" w:sz="0" w:space="0" w:color="auto"/>
            <w:bottom w:val="none" w:sz="0" w:space="0" w:color="auto"/>
            <w:right w:val="none" w:sz="0" w:space="0" w:color="auto"/>
          </w:divBdr>
        </w:div>
        <w:div w:id="274753827">
          <w:marLeft w:val="0"/>
          <w:marRight w:val="0"/>
          <w:marTop w:val="0"/>
          <w:marBottom w:val="0"/>
          <w:divBdr>
            <w:top w:val="none" w:sz="0" w:space="0" w:color="auto"/>
            <w:left w:val="none" w:sz="0" w:space="0" w:color="auto"/>
            <w:bottom w:val="none" w:sz="0" w:space="0" w:color="auto"/>
            <w:right w:val="none" w:sz="0" w:space="0" w:color="auto"/>
          </w:divBdr>
        </w:div>
        <w:div w:id="496389396">
          <w:marLeft w:val="0"/>
          <w:marRight w:val="0"/>
          <w:marTop w:val="0"/>
          <w:marBottom w:val="0"/>
          <w:divBdr>
            <w:top w:val="none" w:sz="0" w:space="0" w:color="auto"/>
            <w:left w:val="none" w:sz="0" w:space="0" w:color="auto"/>
            <w:bottom w:val="none" w:sz="0" w:space="0" w:color="auto"/>
            <w:right w:val="none" w:sz="0" w:space="0" w:color="auto"/>
          </w:divBdr>
        </w:div>
        <w:div w:id="617838199">
          <w:marLeft w:val="0"/>
          <w:marRight w:val="0"/>
          <w:marTop w:val="0"/>
          <w:marBottom w:val="0"/>
          <w:divBdr>
            <w:top w:val="none" w:sz="0" w:space="0" w:color="auto"/>
            <w:left w:val="none" w:sz="0" w:space="0" w:color="auto"/>
            <w:bottom w:val="none" w:sz="0" w:space="0" w:color="auto"/>
            <w:right w:val="none" w:sz="0" w:space="0" w:color="auto"/>
          </w:divBdr>
        </w:div>
        <w:div w:id="646320033">
          <w:marLeft w:val="0"/>
          <w:marRight w:val="0"/>
          <w:marTop w:val="0"/>
          <w:marBottom w:val="0"/>
          <w:divBdr>
            <w:top w:val="none" w:sz="0" w:space="0" w:color="auto"/>
            <w:left w:val="none" w:sz="0" w:space="0" w:color="auto"/>
            <w:bottom w:val="none" w:sz="0" w:space="0" w:color="auto"/>
            <w:right w:val="none" w:sz="0" w:space="0" w:color="auto"/>
          </w:divBdr>
        </w:div>
        <w:div w:id="837422464">
          <w:marLeft w:val="0"/>
          <w:marRight w:val="0"/>
          <w:marTop w:val="0"/>
          <w:marBottom w:val="0"/>
          <w:divBdr>
            <w:top w:val="none" w:sz="0" w:space="0" w:color="auto"/>
            <w:left w:val="none" w:sz="0" w:space="0" w:color="auto"/>
            <w:bottom w:val="none" w:sz="0" w:space="0" w:color="auto"/>
            <w:right w:val="none" w:sz="0" w:space="0" w:color="auto"/>
          </w:divBdr>
        </w:div>
        <w:div w:id="885988438">
          <w:marLeft w:val="0"/>
          <w:marRight w:val="0"/>
          <w:marTop w:val="0"/>
          <w:marBottom w:val="0"/>
          <w:divBdr>
            <w:top w:val="none" w:sz="0" w:space="0" w:color="auto"/>
            <w:left w:val="none" w:sz="0" w:space="0" w:color="auto"/>
            <w:bottom w:val="none" w:sz="0" w:space="0" w:color="auto"/>
            <w:right w:val="none" w:sz="0" w:space="0" w:color="auto"/>
          </w:divBdr>
        </w:div>
        <w:div w:id="905383637">
          <w:marLeft w:val="0"/>
          <w:marRight w:val="0"/>
          <w:marTop w:val="0"/>
          <w:marBottom w:val="0"/>
          <w:divBdr>
            <w:top w:val="none" w:sz="0" w:space="0" w:color="auto"/>
            <w:left w:val="none" w:sz="0" w:space="0" w:color="auto"/>
            <w:bottom w:val="none" w:sz="0" w:space="0" w:color="auto"/>
            <w:right w:val="none" w:sz="0" w:space="0" w:color="auto"/>
          </w:divBdr>
        </w:div>
        <w:div w:id="959069409">
          <w:marLeft w:val="0"/>
          <w:marRight w:val="0"/>
          <w:marTop w:val="0"/>
          <w:marBottom w:val="0"/>
          <w:divBdr>
            <w:top w:val="none" w:sz="0" w:space="0" w:color="auto"/>
            <w:left w:val="none" w:sz="0" w:space="0" w:color="auto"/>
            <w:bottom w:val="none" w:sz="0" w:space="0" w:color="auto"/>
            <w:right w:val="none" w:sz="0" w:space="0" w:color="auto"/>
          </w:divBdr>
        </w:div>
        <w:div w:id="1032340202">
          <w:marLeft w:val="0"/>
          <w:marRight w:val="0"/>
          <w:marTop w:val="0"/>
          <w:marBottom w:val="0"/>
          <w:divBdr>
            <w:top w:val="none" w:sz="0" w:space="0" w:color="auto"/>
            <w:left w:val="none" w:sz="0" w:space="0" w:color="auto"/>
            <w:bottom w:val="none" w:sz="0" w:space="0" w:color="auto"/>
            <w:right w:val="none" w:sz="0" w:space="0" w:color="auto"/>
          </w:divBdr>
        </w:div>
        <w:div w:id="1057432724">
          <w:marLeft w:val="0"/>
          <w:marRight w:val="0"/>
          <w:marTop w:val="0"/>
          <w:marBottom w:val="0"/>
          <w:divBdr>
            <w:top w:val="none" w:sz="0" w:space="0" w:color="auto"/>
            <w:left w:val="none" w:sz="0" w:space="0" w:color="auto"/>
            <w:bottom w:val="none" w:sz="0" w:space="0" w:color="auto"/>
            <w:right w:val="none" w:sz="0" w:space="0" w:color="auto"/>
          </w:divBdr>
        </w:div>
        <w:div w:id="1070620466">
          <w:marLeft w:val="0"/>
          <w:marRight w:val="0"/>
          <w:marTop w:val="0"/>
          <w:marBottom w:val="0"/>
          <w:divBdr>
            <w:top w:val="none" w:sz="0" w:space="0" w:color="auto"/>
            <w:left w:val="none" w:sz="0" w:space="0" w:color="auto"/>
            <w:bottom w:val="none" w:sz="0" w:space="0" w:color="auto"/>
            <w:right w:val="none" w:sz="0" w:space="0" w:color="auto"/>
          </w:divBdr>
        </w:div>
        <w:div w:id="1087656595">
          <w:marLeft w:val="0"/>
          <w:marRight w:val="0"/>
          <w:marTop w:val="0"/>
          <w:marBottom w:val="0"/>
          <w:divBdr>
            <w:top w:val="none" w:sz="0" w:space="0" w:color="auto"/>
            <w:left w:val="none" w:sz="0" w:space="0" w:color="auto"/>
            <w:bottom w:val="none" w:sz="0" w:space="0" w:color="auto"/>
            <w:right w:val="none" w:sz="0" w:space="0" w:color="auto"/>
          </w:divBdr>
        </w:div>
        <w:div w:id="1200052026">
          <w:marLeft w:val="0"/>
          <w:marRight w:val="0"/>
          <w:marTop w:val="0"/>
          <w:marBottom w:val="0"/>
          <w:divBdr>
            <w:top w:val="none" w:sz="0" w:space="0" w:color="auto"/>
            <w:left w:val="none" w:sz="0" w:space="0" w:color="auto"/>
            <w:bottom w:val="none" w:sz="0" w:space="0" w:color="auto"/>
            <w:right w:val="none" w:sz="0" w:space="0" w:color="auto"/>
          </w:divBdr>
        </w:div>
        <w:div w:id="1505046039">
          <w:marLeft w:val="0"/>
          <w:marRight w:val="0"/>
          <w:marTop w:val="0"/>
          <w:marBottom w:val="0"/>
          <w:divBdr>
            <w:top w:val="none" w:sz="0" w:space="0" w:color="auto"/>
            <w:left w:val="none" w:sz="0" w:space="0" w:color="auto"/>
            <w:bottom w:val="none" w:sz="0" w:space="0" w:color="auto"/>
            <w:right w:val="none" w:sz="0" w:space="0" w:color="auto"/>
          </w:divBdr>
        </w:div>
        <w:div w:id="1598708177">
          <w:marLeft w:val="0"/>
          <w:marRight w:val="0"/>
          <w:marTop w:val="0"/>
          <w:marBottom w:val="0"/>
          <w:divBdr>
            <w:top w:val="none" w:sz="0" w:space="0" w:color="auto"/>
            <w:left w:val="none" w:sz="0" w:space="0" w:color="auto"/>
            <w:bottom w:val="none" w:sz="0" w:space="0" w:color="auto"/>
            <w:right w:val="none" w:sz="0" w:space="0" w:color="auto"/>
          </w:divBdr>
        </w:div>
        <w:div w:id="1708989981">
          <w:marLeft w:val="0"/>
          <w:marRight w:val="0"/>
          <w:marTop w:val="0"/>
          <w:marBottom w:val="0"/>
          <w:divBdr>
            <w:top w:val="none" w:sz="0" w:space="0" w:color="auto"/>
            <w:left w:val="none" w:sz="0" w:space="0" w:color="auto"/>
            <w:bottom w:val="none" w:sz="0" w:space="0" w:color="auto"/>
            <w:right w:val="none" w:sz="0" w:space="0" w:color="auto"/>
          </w:divBdr>
        </w:div>
        <w:div w:id="1760364993">
          <w:marLeft w:val="0"/>
          <w:marRight w:val="0"/>
          <w:marTop w:val="0"/>
          <w:marBottom w:val="0"/>
          <w:divBdr>
            <w:top w:val="none" w:sz="0" w:space="0" w:color="auto"/>
            <w:left w:val="none" w:sz="0" w:space="0" w:color="auto"/>
            <w:bottom w:val="none" w:sz="0" w:space="0" w:color="auto"/>
            <w:right w:val="none" w:sz="0" w:space="0" w:color="auto"/>
          </w:divBdr>
        </w:div>
        <w:div w:id="1965846704">
          <w:marLeft w:val="0"/>
          <w:marRight w:val="0"/>
          <w:marTop w:val="0"/>
          <w:marBottom w:val="0"/>
          <w:divBdr>
            <w:top w:val="none" w:sz="0" w:space="0" w:color="auto"/>
            <w:left w:val="none" w:sz="0" w:space="0" w:color="auto"/>
            <w:bottom w:val="none" w:sz="0" w:space="0" w:color="auto"/>
            <w:right w:val="none" w:sz="0" w:space="0" w:color="auto"/>
          </w:divBdr>
        </w:div>
        <w:div w:id="2058355273">
          <w:marLeft w:val="0"/>
          <w:marRight w:val="0"/>
          <w:marTop w:val="0"/>
          <w:marBottom w:val="0"/>
          <w:divBdr>
            <w:top w:val="none" w:sz="0" w:space="0" w:color="auto"/>
            <w:left w:val="none" w:sz="0" w:space="0" w:color="auto"/>
            <w:bottom w:val="none" w:sz="0" w:space="0" w:color="auto"/>
            <w:right w:val="none" w:sz="0" w:space="0" w:color="auto"/>
          </w:divBdr>
        </w:div>
        <w:div w:id="2109815537">
          <w:marLeft w:val="0"/>
          <w:marRight w:val="0"/>
          <w:marTop w:val="0"/>
          <w:marBottom w:val="0"/>
          <w:divBdr>
            <w:top w:val="none" w:sz="0" w:space="0" w:color="auto"/>
            <w:left w:val="none" w:sz="0" w:space="0" w:color="auto"/>
            <w:bottom w:val="none" w:sz="0" w:space="0" w:color="auto"/>
            <w:right w:val="none" w:sz="0" w:space="0" w:color="auto"/>
          </w:divBdr>
        </w:div>
        <w:div w:id="2136170116">
          <w:marLeft w:val="0"/>
          <w:marRight w:val="0"/>
          <w:marTop w:val="0"/>
          <w:marBottom w:val="0"/>
          <w:divBdr>
            <w:top w:val="none" w:sz="0" w:space="0" w:color="auto"/>
            <w:left w:val="none" w:sz="0" w:space="0" w:color="auto"/>
            <w:bottom w:val="none" w:sz="0" w:space="0" w:color="auto"/>
            <w:right w:val="none" w:sz="0" w:space="0" w:color="auto"/>
          </w:divBdr>
        </w:div>
      </w:divsChild>
    </w:div>
    <w:div w:id="416055266">
      <w:bodyDiv w:val="1"/>
      <w:marLeft w:val="0"/>
      <w:marRight w:val="0"/>
      <w:marTop w:val="0"/>
      <w:marBottom w:val="0"/>
      <w:divBdr>
        <w:top w:val="none" w:sz="0" w:space="0" w:color="auto"/>
        <w:left w:val="none" w:sz="0" w:space="0" w:color="auto"/>
        <w:bottom w:val="none" w:sz="0" w:space="0" w:color="auto"/>
        <w:right w:val="none" w:sz="0" w:space="0" w:color="auto"/>
      </w:divBdr>
    </w:div>
    <w:div w:id="425078387">
      <w:bodyDiv w:val="1"/>
      <w:marLeft w:val="0"/>
      <w:marRight w:val="0"/>
      <w:marTop w:val="0"/>
      <w:marBottom w:val="0"/>
      <w:divBdr>
        <w:top w:val="none" w:sz="0" w:space="0" w:color="auto"/>
        <w:left w:val="none" w:sz="0" w:space="0" w:color="auto"/>
        <w:bottom w:val="none" w:sz="0" w:space="0" w:color="auto"/>
        <w:right w:val="none" w:sz="0" w:space="0" w:color="auto"/>
      </w:divBdr>
    </w:div>
    <w:div w:id="432240490">
      <w:bodyDiv w:val="1"/>
      <w:marLeft w:val="0"/>
      <w:marRight w:val="0"/>
      <w:marTop w:val="0"/>
      <w:marBottom w:val="0"/>
      <w:divBdr>
        <w:top w:val="none" w:sz="0" w:space="0" w:color="auto"/>
        <w:left w:val="none" w:sz="0" w:space="0" w:color="auto"/>
        <w:bottom w:val="none" w:sz="0" w:space="0" w:color="auto"/>
        <w:right w:val="none" w:sz="0" w:space="0" w:color="auto"/>
      </w:divBdr>
    </w:div>
    <w:div w:id="446658778">
      <w:bodyDiv w:val="1"/>
      <w:marLeft w:val="0"/>
      <w:marRight w:val="0"/>
      <w:marTop w:val="0"/>
      <w:marBottom w:val="0"/>
      <w:divBdr>
        <w:top w:val="none" w:sz="0" w:space="0" w:color="auto"/>
        <w:left w:val="none" w:sz="0" w:space="0" w:color="auto"/>
        <w:bottom w:val="none" w:sz="0" w:space="0" w:color="auto"/>
        <w:right w:val="none" w:sz="0" w:space="0" w:color="auto"/>
      </w:divBdr>
    </w:div>
    <w:div w:id="480200920">
      <w:bodyDiv w:val="1"/>
      <w:marLeft w:val="0"/>
      <w:marRight w:val="0"/>
      <w:marTop w:val="0"/>
      <w:marBottom w:val="0"/>
      <w:divBdr>
        <w:top w:val="none" w:sz="0" w:space="0" w:color="auto"/>
        <w:left w:val="none" w:sz="0" w:space="0" w:color="auto"/>
        <w:bottom w:val="none" w:sz="0" w:space="0" w:color="auto"/>
        <w:right w:val="none" w:sz="0" w:space="0" w:color="auto"/>
      </w:divBdr>
    </w:div>
    <w:div w:id="509485502">
      <w:bodyDiv w:val="1"/>
      <w:marLeft w:val="0"/>
      <w:marRight w:val="0"/>
      <w:marTop w:val="0"/>
      <w:marBottom w:val="0"/>
      <w:divBdr>
        <w:top w:val="none" w:sz="0" w:space="0" w:color="auto"/>
        <w:left w:val="none" w:sz="0" w:space="0" w:color="auto"/>
        <w:bottom w:val="none" w:sz="0" w:space="0" w:color="auto"/>
        <w:right w:val="none" w:sz="0" w:space="0" w:color="auto"/>
      </w:divBdr>
    </w:div>
    <w:div w:id="511450958">
      <w:bodyDiv w:val="1"/>
      <w:marLeft w:val="0"/>
      <w:marRight w:val="0"/>
      <w:marTop w:val="0"/>
      <w:marBottom w:val="0"/>
      <w:divBdr>
        <w:top w:val="none" w:sz="0" w:space="0" w:color="auto"/>
        <w:left w:val="none" w:sz="0" w:space="0" w:color="auto"/>
        <w:bottom w:val="none" w:sz="0" w:space="0" w:color="auto"/>
        <w:right w:val="none" w:sz="0" w:space="0" w:color="auto"/>
      </w:divBdr>
    </w:div>
    <w:div w:id="514227717">
      <w:bodyDiv w:val="1"/>
      <w:marLeft w:val="0"/>
      <w:marRight w:val="0"/>
      <w:marTop w:val="0"/>
      <w:marBottom w:val="0"/>
      <w:divBdr>
        <w:top w:val="none" w:sz="0" w:space="0" w:color="auto"/>
        <w:left w:val="none" w:sz="0" w:space="0" w:color="auto"/>
        <w:bottom w:val="none" w:sz="0" w:space="0" w:color="auto"/>
        <w:right w:val="none" w:sz="0" w:space="0" w:color="auto"/>
      </w:divBdr>
    </w:div>
    <w:div w:id="521821158">
      <w:bodyDiv w:val="1"/>
      <w:marLeft w:val="0"/>
      <w:marRight w:val="0"/>
      <w:marTop w:val="0"/>
      <w:marBottom w:val="0"/>
      <w:divBdr>
        <w:top w:val="none" w:sz="0" w:space="0" w:color="auto"/>
        <w:left w:val="none" w:sz="0" w:space="0" w:color="auto"/>
        <w:bottom w:val="none" w:sz="0" w:space="0" w:color="auto"/>
        <w:right w:val="none" w:sz="0" w:space="0" w:color="auto"/>
      </w:divBdr>
    </w:div>
    <w:div w:id="557134073">
      <w:bodyDiv w:val="1"/>
      <w:marLeft w:val="0"/>
      <w:marRight w:val="0"/>
      <w:marTop w:val="0"/>
      <w:marBottom w:val="0"/>
      <w:divBdr>
        <w:top w:val="none" w:sz="0" w:space="0" w:color="auto"/>
        <w:left w:val="none" w:sz="0" w:space="0" w:color="auto"/>
        <w:bottom w:val="none" w:sz="0" w:space="0" w:color="auto"/>
        <w:right w:val="none" w:sz="0" w:space="0" w:color="auto"/>
      </w:divBdr>
      <w:divsChild>
        <w:div w:id="27726580">
          <w:marLeft w:val="0"/>
          <w:marRight w:val="0"/>
          <w:marTop w:val="0"/>
          <w:marBottom w:val="0"/>
          <w:divBdr>
            <w:top w:val="none" w:sz="0" w:space="0" w:color="auto"/>
            <w:left w:val="none" w:sz="0" w:space="0" w:color="auto"/>
            <w:bottom w:val="none" w:sz="0" w:space="0" w:color="auto"/>
            <w:right w:val="none" w:sz="0" w:space="0" w:color="auto"/>
          </w:divBdr>
        </w:div>
        <w:div w:id="99641676">
          <w:marLeft w:val="0"/>
          <w:marRight w:val="0"/>
          <w:marTop w:val="0"/>
          <w:marBottom w:val="0"/>
          <w:divBdr>
            <w:top w:val="none" w:sz="0" w:space="0" w:color="auto"/>
            <w:left w:val="none" w:sz="0" w:space="0" w:color="auto"/>
            <w:bottom w:val="none" w:sz="0" w:space="0" w:color="auto"/>
            <w:right w:val="none" w:sz="0" w:space="0" w:color="auto"/>
          </w:divBdr>
        </w:div>
        <w:div w:id="385495054">
          <w:marLeft w:val="0"/>
          <w:marRight w:val="0"/>
          <w:marTop w:val="0"/>
          <w:marBottom w:val="0"/>
          <w:divBdr>
            <w:top w:val="none" w:sz="0" w:space="0" w:color="auto"/>
            <w:left w:val="none" w:sz="0" w:space="0" w:color="auto"/>
            <w:bottom w:val="none" w:sz="0" w:space="0" w:color="auto"/>
            <w:right w:val="none" w:sz="0" w:space="0" w:color="auto"/>
          </w:divBdr>
        </w:div>
        <w:div w:id="500705339">
          <w:marLeft w:val="0"/>
          <w:marRight w:val="0"/>
          <w:marTop w:val="0"/>
          <w:marBottom w:val="0"/>
          <w:divBdr>
            <w:top w:val="none" w:sz="0" w:space="0" w:color="auto"/>
            <w:left w:val="none" w:sz="0" w:space="0" w:color="auto"/>
            <w:bottom w:val="none" w:sz="0" w:space="0" w:color="auto"/>
            <w:right w:val="none" w:sz="0" w:space="0" w:color="auto"/>
          </w:divBdr>
        </w:div>
        <w:div w:id="503591737">
          <w:marLeft w:val="0"/>
          <w:marRight w:val="0"/>
          <w:marTop w:val="0"/>
          <w:marBottom w:val="0"/>
          <w:divBdr>
            <w:top w:val="none" w:sz="0" w:space="0" w:color="auto"/>
            <w:left w:val="none" w:sz="0" w:space="0" w:color="auto"/>
            <w:bottom w:val="none" w:sz="0" w:space="0" w:color="auto"/>
            <w:right w:val="none" w:sz="0" w:space="0" w:color="auto"/>
          </w:divBdr>
        </w:div>
        <w:div w:id="647588553">
          <w:marLeft w:val="0"/>
          <w:marRight w:val="0"/>
          <w:marTop w:val="0"/>
          <w:marBottom w:val="0"/>
          <w:divBdr>
            <w:top w:val="none" w:sz="0" w:space="0" w:color="auto"/>
            <w:left w:val="none" w:sz="0" w:space="0" w:color="auto"/>
            <w:bottom w:val="none" w:sz="0" w:space="0" w:color="auto"/>
            <w:right w:val="none" w:sz="0" w:space="0" w:color="auto"/>
          </w:divBdr>
        </w:div>
        <w:div w:id="792670385">
          <w:marLeft w:val="0"/>
          <w:marRight w:val="0"/>
          <w:marTop w:val="0"/>
          <w:marBottom w:val="0"/>
          <w:divBdr>
            <w:top w:val="none" w:sz="0" w:space="0" w:color="auto"/>
            <w:left w:val="none" w:sz="0" w:space="0" w:color="auto"/>
            <w:bottom w:val="none" w:sz="0" w:space="0" w:color="auto"/>
            <w:right w:val="none" w:sz="0" w:space="0" w:color="auto"/>
          </w:divBdr>
        </w:div>
        <w:div w:id="830176923">
          <w:marLeft w:val="0"/>
          <w:marRight w:val="0"/>
          <w:marTop w:val="0"/>
          <w:marBottom w:val="0"/>
          <w:divBdr>
            <w:top w:val="none" w:sz="0" w:space="0" w:color="auto"/>
            <w:left w:val="none" w:sz="0" w:space="0" w:color="auto"/>
            <w:bottom w:val="none" w:sz="0" w:space="0" w:color="auto"/>
            <w:right w:val="none" w:sz="0" w:space="0" w:color="auto"/>
          </w:divBdr>
        </w:div>
        <w:div w:id="843083031">
          <w:marLeft w:val="0"/>
          <w:marRight w:val="0"/>
          <w:marTop w:val="0"/>
          <w:marBottom w:val="0"/>
          <w:divBdr>
            <w:top w:val="none" w:sz="0" w:space="0" w:color="auto"/>
            <w:left w:val="none" w:sz="0" w:space="0" w:color="auto"/>
            <w:bottom w:val="none" w:sz="0" w:space="0" w:color="auto"/>
            <w:right w:val="none" w:sz="0" w:space="0" w:color="auto"/>
          </w:divBdr>
        </w:div>
        <w:div w:id="889151355">
          <w:marLeft w:val="0"/>
          <w:marRight w:val="0"/>
          <w:marTop w:val="0"/>
          <w:marBottom w:val="0"/>
          <w:divBdr>
            <w:top w:val="none" w:sz="0" w:space="0" w:color="auto"/>
            <w:left w:val="none" w:sz="0" w:space="0" w:color="auto"/>
            <w:bottom w:val="none" w:sz="0" w:space="0" w:color="auto"/>
            <w:right w:val="none" w:sz="0" w:space="0" w:color="auto"/>
          </w:divBdr>
        </w:div>
        <w:div w:id="895315175">
          <w:marLeft w:val="0"/>
          <w:marRight w:val="0"/>
          <w:marTop w:val="0"/>
          <w:marBottom w:val="0"/>
          <w:divBdr>
            <w:top w:val="none" w:sz="0" w:space="0" w:color="auto"/>
            <w:left w:val="none" w:sz="0" w:space="0" w:color="auto"/>
            <w:bottom w:val="none" w:sz="0" w:space="0" w:color="auto"/>
            <w:right w:val="none" w:sz="0" w:space="0" w:color="auto"/>
          </w:divBdr>
        </w:div>
        <w:div w:id="1010370925">
          <w:marLeft w:val="0"/>
          <w:marRight w:val="0"/>
          <w:marTop w:val="0"/>
          <w:marBottom w:val="0"/>
          <w:divBdr>
            <w:top w:val="none" w:sz="0" w:space="0" w:color="auto"/>
            <w:left w:val="none" w:sz="0" w:space="0" w:color="auto"/>
            <w:bottom w:val="none" w:sz="0" w:space="0" w:color="auto"/>
            <w:right w:val="none" w:sz="0" w:space="0" w:color="auto"/>
          </w:divBdr>
        </w:div>
        <w:div w:id="1018199464">
          <w:marLeft w:val="0"/>
          <w:marRight w:val="0"/>
          <w:marTop w:val="0"/>
          <w:marBottom w:val="0"/>
          <w:divBdr>
            <w:top w:val="none" w:sz="0" w:space="0" w:color="auto"/>
            <w:left w:val="none" w:sz="0" w:space="0" w:color="auto"/>
            <w:bottom w:val="none" w:sz="0" w:space="0" w:color="auto"/>
            <w:right w:val="none" w:sz="0" w:space="0" w:color="auto"/>
          </w:divBdr>
        </w:div>
        <w:div w:id="1027372114">
          <w:marLeft w:val="0"/>
          <w:marRight w:val="0"/>
          <w:marTop w:val="0"/>
          <w:marBottom w:val="0"/>
          <w:divBdr>
            <w:top w:val="none" w:sz="0" w:space="0" w:color="auto"/>
            <w:left w:val="none" w:sz="0" w:space="0" w:color="auto"/>
            <w:bottom w:val="none" w:sz="0" w:space="0" w:color="auto"/>
            <w:right w:val="none" w:sz="0" w:space="0" w:color="auto"/>
          </w:divBdr>
        </w:div>
        <w:div w:id="1030030255">
          <w:marLeft w:val="0"/>
          <w:marRight w:val="0"/>
          <w:marTop w:val="0"/>
          <w:marBottom w:val="0"/>
          <w:divBdr>
            <w:top w:val="none" w:sz="0" w:space="0" w:color="auto"/>
            <w:left w:val="none" w:sz="0" w:space="0" w:color="auto"/>
            <w:bottom w:val="none" w:sz="0" w:space="0" w:color="auto"/>
            <w:right w:val="none" w:sz="0" w:space="0" w:color="auto"/>
          </w:divBdr>
        </w:div>
        <w:div w:id="1074202714">
          <w:marLeft w:val="0"/>
          <w:marRight w:val="0"/>
          <w:marTop w:val="0"/>
          <w:marBottom w:val="0"/>
          <w:divBdr>
            <w:top w:val="none" w:sz="0" w:space="0" w:color="auto"/>
            <w:left w:val="none" w:sz="0" w:space="0" w:color="auto"/>
            <w:bottom w:val="none" w:sz="0" w:space="0" w:color="auto"/>
            <w:right w:val="none" w:sz="0" w:space="0" w:color="auto"/>
          </w:divBdr>
        </w:div>
        <w:div w:id="1286352193">
          <w:marLeft w:val="0"/>
          <w:marRight w:val="0"/>
          <w:marTop w:val="0"/>
          <w:marBottom w:val="0"/>
          <w:divBdr>
            <w:top w:val="none" w:sz="0" w:space="0" w:color="auto"/>
            <w:left w:val="none" w:sz="0" w:space="0" w:color="auto"/>
            <w:bottom w:val="none" w:sz="0" w:space="0" w:color="auto"/>
            <w:right w:val="none" w:sz="0" w:space="0" w:color="auto"/>
          </w:divBdr>
        </w:div>
        <w:div w:id="1547639468">
          <w:marLeft w:val="0"/>
          <w:marRight w:val="0"/>
          <w:marTop w:val="0"/>
          <w:marBottom w:val="0"/>
          <w:divBdr>
            <w:top w:val="none" w:sz="0" w:space="0" w:color="auto"/>
            <w:left w:val="none" w:sz="0" w:space="0" w:color="auto"/>
            <w:bottom w:val="none" w:sz="0" w:space="0" w:color="auto"/>
            <w:right w:val="none" w:sz="0" w:space="0" w:color="auto"/>
          </w:divBdr>
        </w:div>
        <w:div w:id="1689452862">
          <w:marLeft w:val="0"/>
          <w:marRight w:val="0"/>
          <w:marTop w:val="0"/>
          <w:marBottom w:val="0"/>
          <w:divBdr>
            <w:top w:val="none" w:sz="0" w:space="0" w:color="auto"/>
            <w:left w:val="none" w:sz="0" w:space="0" w:color="auto"/>
            <w:bottom w:val="none" w:sz="0" w:space="0" w:color="auto"/>
            <w:right w:val="none" w:sz="0" w:space="0" w:color="auto"/>
          </w:divBdr>
        </w:div>
        <w:div w:id="1802991783">
          <w:marLeft w:val="0"/>
          <w:marRight w:val="0"/>
          <w:marTop w:val="0"/>
          <w:marBottom w:val="0"/>
          <w:divBdr>
            <w:top w:val="none" w:sz="0" w:space="0" w:color="auto"/>
            <w:left w:val="none" w:sz="0" w:space="0" w:color="auto"/>
            <w:bottom w:val="none" w:sz="0" w:space="0" w:color="auto"/>
            <w:right w:val="none" w:sz="0" w:space="0" w:color="auto"/>
          </w:divBdr>
        </w:div>
        <w:div w:id="2067952201">
          <w:marLeft w:val="0"/>
          <w:marRight w:val="0"/>
          <w:marTop w:val="0"/>
          <w:marBottom w:val="0"/>
          <w:divBdr>
            <w:top w:val="none" w:sz="0" w:space="0" w:color="auto"/>
            <w:left w:val="none" w:sz="0" w:space="0" w:color="auto"/>
            <w:bottom w:val="none" w:sz="0" w:space="0" w:color="auto"/>
            <w:right w:val="none" w:sz="0" w:space="0" w:color="auto"/>
          </w:divBdr>
        </w:div>
      </w:divsChild>
    </w:div>
    <w:div w:id="557980836">
      <w:bodyDiv w:val="1"/>
      <w:marLeft w:val="0"/>
      <w:marRight w:val="0"/>
      <w:marTop w:val="0"/>
      <w:marBottom w:val="0"/>
      <w:divBdr>
        <w:top w:val="none" w:sz="0" w:space="0" w:color="auto"/>
        <w:left w:val="none" w:sz="0" w:space="0" w:color="auto"/>
        <w:bottom w:val="none" w:sz="0" w:space="0" w:color="auto"/>
        <w:right w:val="none" w:sz="0" w:space="0" w:color="auto"/>
      </w:divBdr>
    </w:div>
    <w:div w:id="572931578">
      <w:bodyDiv w:val="1"/>
      <w:marLeft w:val="0"/>
      <w:marRight w:val="0"/>
      <w:marTop w:val="0"/>
      <w:marBottom w:val="0"/>
      <w:divBdr>
        <w:top w:val="none" w:sz="0" w:space="0" w:color="auto"/>
        <w:left w:val="none" w:sz="0" w:space="0" w:color="auto"/>
        <w:bottom w:val="none" w:sz="0" w:space="0" w:color="auto"/>
        <w:right w:val="none" w:sz="0" w:space="0" w:color="auto"/>
      </w:divBdr>
    </w:div>
    <w:div w:id="589318819">
      <w:bodyDiv w:val="1"/>
      <w:marLeft w:val="0"/>
      <w:marRight w:val="0"/>
      <w:marTop w:val="0"/>
      <w:marBottom w:val="0"/>
      <w:divBdr>
        <w:top w:val="none" w:sz="0" w:space="0" w:color="auto"/>
        <w:left w:val="none" w:sz="0" w:space="0" w:color="auto"/>
        <w:bottom w:val="none" w:sz="0" w:space="0" w:color="auto"/>
        <w:right w:val="none" w:sz="0" w:space="0" w:color="auto"/>
      </w:divBdr>
    </w:div>
    <w:div w:id="596907946">
      <w:bodyDiv w:val="1"/>
      <w:marLeft w:val="0"/>
      <w:marRight w:val="0"/>
      <w:marTop w:val="0"/>
      <w:marBottom w:val="0"/>
      <w:divBdr>
        <w:top w:val="none" w:sz="0" w:space="0" w:color="auto"/>
        <w:left w:val="none" w:sz="0" w:space="0" w:color="auto"/>
        <w:bottom w:val="none" w:sz="0" w:space="0" w:color="auto"/>
        <w:right w:val="none" w:sz="0" w:space="0" w:color="auto"/>
      </w:divBdr>
    </w:div>
    <w:div w:id="597104031">
      <w:bodyDiv w:val="1"/>
      <w:marLeft w:val="0"/>
      <w:marRight w:val="0"/>
      <w:marTop w:val="0"/>
      <w:marBottom w:val="0"/>
      <w:divBdr>
        <w:top w:val="none" w:sz="0" w:space="0" w:color="auto"/>
        <w:left w:val="none" w:sz="0" w:space="0" w:color="auto"/>
        <w:bottom w:val="none" w:sz="0" w:space="0" w:color="auto"/>
        <w:right w:val="none" w:sz="0" w:space="0" w:color="auto"/>
      </w:divBdr>
      <w:divsChild>
        <w:div w:id="62996391">
          <w:marLeft w:val="0"/>
          <w:marRight w:val="0"/>
          <w:marTop w:val="0"/>
          <w:marBottom w:val="0"/>
          <w:divBdr>
            <w:top w:val="none" w:sz="0" w:space="0" w:color="auto"/>
            <w:left w:val="none" w:sz="0" w:space="0" w:color="auto"/>
            <w:bottom w:val="none" w:sz="0" w:space="0" w:color="auto"/>
            <w:right w:val="none" w:sz="0" w:space="0" w:color="auto"/>
          </w:divBdr>
        </w:div>
        <w:div w:id="178010897">
          <w:marLeft w:val="0"/>
          <w:marRight w:val="0"/>
          <w:marTop w:val="0"/>
          <w:marBottom w:val="0"/>
          <w:divBdr>
            <w:top w:val="none" w:sz="0" w:space="0" w:color="auto"/>
            <w:left w:val="none" w:sz="0" w:space="0" w:color="auto"/>
            <w:bottom w:val="none" w:sz="0" w:space="0" w:color="auto"/>
            <w:right w:val="none" w:sz="0" w:space="0" w:color="auto"/>
          </w:divBdr>
        </w:div>
        <w:div w:id="341246868">
          <w:marLeft w:val="0"/>
          <w:marRight w:val="0"/>
          <w:marTop w:val="0"/>
          <w:marBottom w:val="0"/>
          <w:divBdr>
            <w:top w:val="none" w:sz="0" w:space="0" w:color="auto"/>
            <w:left w:val="none" w:sz="0" w:space="0" w:color="auto"/>
            <w:bottom w:val="none" w:sz="0" w:space="0" w:color="auto"/>
            <w:right w:val="none" w:sz="0" w:space="0" w:color="auto"/>
          </w:divBdr>
        </w:div>
        <w:div w:id="367536534">
          <w:marLeft w:val="0"/>
          <w:marRight w:val="0"/>
          <w:marTop w:val="0"/>
          <w:marBottom w:val="0"/>
          <w:divBdr>
            <w:top w:val="none" w:sz="0" w:space="0" w:color="auto"/>
            <w:left w:val="none" w:sz="0" w:space="0" w:color="auto"/>
            <w:bottom w:val="none" w:sz="0" w:space="0" w:color="auto"/>
            <w:right w:val="none" w:sz="0" w:space="0" w:color="auto"/>
          </w:divBdr>
        </w:div>
        <w:div w:id="386416591">
          <w:marLeft w:val="0"/>
          <w:marRight w:val="0"/>
          <w:marTop w:val="0"/>
          <w:marBottom w:val="0"/>
          <w:divBdr>
            <w:top w:val="none" w:sz="0" w:space="0" w:color="auto"/>
            <w:left w:val="none" w:sz="0" w:space="0" w:color="auto"/>
            <w:bottom w:val="none" w:sz="0" w:space="0" w:color="auto"/>
            <w:right w:val="none" w:sz="0" w:space="0" w:color="auto"/>
          </w:divBdr>
        </w:div>
        <w:div w:id="430051857">
          <w:marLeft w:val="0"/>
          <w:marRight w:val="0"/>
          <w:marTop w:val="0"/>
          <w:marBottom w:val="0"/>
          <w:divBdr>
            <w:top w:val="none" w:sz="0" w:space="0" w:color="auto"/>
            <w:left w:val="none" w:sz="0" w:space="0" w:color="auto"/>
            <w:bottom w:val="none" w:sz="0" w:space="0" w:color="auto"/>
            <w:right w:val="none" w:sz="0" w:space="0" w:color="auto"/>
          </w:divBdr>
        </w:div>
        <w:div w:id="596326262">
          <w:marLeft w:val="0"/>
          <w:marRight w:val="0"/>
          <w:marTop w:val="0"/>
          <w:marBottom w:val="0"/>
          <w:divBdr>
            <w:top w:val="none" w:sz="0" w:space="0" w:color="auto"/>
            <w:left w:val="none" w:sz="0" w:space="0" w:color="auto"/>
            <w:bottom w:val="none" w:sz="0" w:space="0" w:color="auto"/>
            <w:right w:val="none" w:sz="0" w:space="0" w:color="auto"/>
          </w:divBdr>
        </w:div>
        <w:div w:id="691302560">
          <w:marLeft w:val="0"/>
          <w:marRight w:val="0"/>
          <w:marTop w:val="0"/>
          <w:marBottom w:val="0"/>
          <w:divBdr>
            <w:top w:val="none" w:sz="0" w:space="0" w:color="auto"/>
            <w:left w:val="none" w:sz="0" w:space="0" w:color="auto"/>
            <w:bottom w:val="none" w:sz="0" w:space="0" w:color="auto"/>
            <w:right w:val="none" w:sz="0" w:space="0" w:color="auto"/>
          </w:divBdr>
        </w:div>
        <w:div w:id="711609770">
          <w:marLeft w:val="0"/>
          <w:marRight w:val="0"/>
          <w:marTop w:val="0"/>
          <w:marBottom w:val="0"/>
          <w:divBdr>
            <w:top w:val="none" w:sz="0" w:space="0" w:color="auto"/>
            <w:left w:val="none" w:sz="0" w:space="0" w:color="auto"/>
            <w:bottom w:val="none" w:sz="0" w:space="0" w:color="auto"/>
            <w:right w:val="none" w:sz="0" w:space="0" w:color="auto"/>
          </w:divBdr>
        </w:div>
        <w:div w:id="738283669">
          <w:marLeft w:val="0"/>
          <w:marRight w:val="0"/>
          <w:marTop w:val="0"/>
          <w:marBottom w:val="0"/>
          <w:divBdr>
            <w:top w:val="none" w:sz="0" w:space="0" w:color="auto"/>
            <w:left w:val="none" w:sz="0" w:space="0" w:color="auto"/>
            <w:bottom w:val="none" w:sz="0" w:space="0" w:color="auto"/>
            <w:right w:val="none" w:sz="0" w:space="0" w:color="auto"/>
          </w:divBdr>
        </w:div>
        <w:div w:id="924260651">
          <w:marLeft w:val="0"/>
          <w:marRight w:val="0"/>
          <w:marTop w:val="0"/>
          <w:marBottom w:val="0"/>
          <w:divBdr>
            <w:top w:val="none" w:sz="0" w:space="0" w:color="auto"/>
            <w:left w:val="none" w:sz="0" w:space="0" w:color="auto"/>
            <w:bottom w:val="none" w:sz="0" w:space="0" w:color="auto"/>
            <w:right w:val="none" w:sz="0" w:space="0" w:color="auto"/>
          </w:divBdr>
        </w:div>
        <w:div w:id="1010373707">
          <w:marLeft w:val="0"/>
          <w:marRight w:val="0"/>
          <w:marTop w:val="0"/>
          <w:marBottom w:val="0"/>
          <w:divBdr>
            <w:top w:val="none" w:sz="0" w:space="0" w:color="auto"/>
            <w:left w:val="none" w:sz="0" w:space="0" w:color="auto"/>
            <w:bottom w:val="none" w:sz="0" w:space="0" w:color="auto"/>
            <w:right w:val="none" w:sz="0" w:space="0" w:color="auto"/>
          </w:divBdr>
        </w:div>
        <w:div w:id="1100837370">
          <w:marLeft w:val="0"/>
          <w:marRight w:val="0"/>
          <w:marTop w:val="0"/>
          <w:marBottom w:val="0"/>
          <w:divBdr>
            <w:top w:val="none" w:sz="0" w:space="0" w:color="auto"/>
            <w:left w:val="none" w:sz="0" w:space="0" w:color="auto"/>
            <w:bottom w:val="none" w:sz="0" w:space="0" w:color="auto"/>
            <w:right w:val="none" w:sz="0" w:space="0" w:color="auto"/>
          </w:divBdr>
        </w:div>
        <w:div w:id="1298342475">
          <w:marLeft w:val="0"/>
          <w:marRight w:val="0"/>
          <w:marTop w:val="0"/>
          <w:marBottom w:val="0"/>
          <w:divBdr>
            <w:top w:val="none" w:sz="0" w:space="0" w:color="auto"/>
            <w:left w:val="none" w:sz="0" w:space="0" w:color="auto"/>
            <w:bottom w:val="none" w:sz="0" w:space="0" w:color="auto"/>
            <w:right w:val="none" w:sz="0" w:space="0" w:color="auto"/>
          </w:divBdr>
        </w:div>
        <w:div w:id="1485203021">
          <w:marLeft w:val="0"/>
          <w:marRight w:val="0"/>
          <w:marTop w:val="0"/>
          <w:marBottom w:val="0"/>
          <w:divBdr>
            <w:top w:val="none" w:sz="0" w:space="0" w:color="auto"/>
            <w:left w:val="none" w:sz="0" w:space="0" w:color="auto"/>
            <w:bottom w:val="none" w:sz="0" w:space="0" w:color="auto"/>
            <w:right w:val="none" w:sz="0" w:space="0" w:color="auto"/>
          </w:divBdr>
        </w:div>
        <w:div w:id="1504512148">
          <w:marLeft w:val="0"/>
          <w:marRight w:val="0"/>
          <w:marTop w:val="0"/>
          <w:marBottom w:val="0"/>
          <w:divBdr>
            <w:top w:val="none" w:sz="0" w:space="0" w:color="auto"/>
            <w:left w:val="none" w:sz="0" w:space="0" w:color="auto"/>
            <w:bottom w:val="none" w:sz="0" w:space="0" w:color="auto"/>
            <w:right w:val="none" w:sz="0" w:space="0" w:color="auto"/>
          </w:divBdr>
        </w:div>
        <w:div w:id="1637486549">
          <w:marLeft w:val="0"/>
          <w:marRight w:val="0"/>
          <w:marTop w:val="0"/>
          <w:marBottom w:val="0"/>
          <w:divBdr>
            <w:top w:val="none" w:sz="0" w:space="0" w:color="auto"/>
            <w:left w:val="none" w:sz="0" w:space="0" w:color="auto"/>
            <w:bottom w:val="none" w:sz="0" w:space="0" w:color="auto"/>
            <w:right w:val="none" w:sz="0" w:space="0" w:color="auto"/>
          </w:divBdr>
        </w:div>
        <w:div w:id="1758862590">
          <w:marLeft w:val="0"/>
          <w:marRight w:val="0"/>
          <w:marTop w:val="0"/>
          <w:marBottom w:val="0"/>
          <w:divBdr>
            <w:top w:val="none" w:sz="0" w:space="0" w:color="auto"/>
            <w:left w:val="none" w:sz="0" w:space="0" w:color="auto"/>
            <w:bottom w:val="none" w:sz="0" w:space="0" w:color="auto"/>
            <w:right w:val="none" w:sz="0" w:space="0" w:color="auto"/>
          </w:divBdr>
        </w:div>
        <w:div w:id="1925844670">
          <w:marLeft w:val="0"/>
          <w:marRight w:val="0"/>
          <w:marTop w:val="0"/>
          <w:marBottom w:val="0"/>
          <w:divBdr>
            <w:top w:val="none" w:sz="0" w:space="0" w:color="auto"/>
            <w:left w:val="none" w:sz="0" w:space="0" w:color="auto"/>
            <w:bottom w:val="none" w:sz="0" w:space="0" w:color="auto"/>
            <w:right w:val="none" w:sz="0" w:space="0" w:color="auto"/>
          </w:divBdr>
        </w:div>
        <w:div w:id="2069380347">
          <w:marLeft w:val="0"/>
          <w:marRight w:val="0"/>
          <w:marTop w:val="0"/>
          <w:marBottom w:val="0"/>
          <w:divBdr>
            <w:top w:val="none" w:sz="0" w:space="0" w:color="auto"/>
            <w:left w:val="none" w:sz="0" w:space="0" w:color="auto"/>
            <w:bottom w:val="none" w:sz="0" w:space="0" w:color="auto"/>
            <w:right w:val="none" w:sz="0" w:space="0" w:color="auto"/>
          </w:divBdr>
        </w:div>
      </w:divsChild>
    </w:div>
    <w:div w:id="621688730">
      <w:bodyDiv w:val="1"/>
      <w:marLeft w:val="0"/>
      <w:marRight w:val="0"/>
      <w:marTop w:val="0"/>
      <w:marBottom w:val="0"/>
      <w:divBdr>
        <w:top w:val="none" w:sz="0" w:space="0" w:color="auto"/>
        <w:left w:val="none" w:sz="0" w:space="0" w:color="auto"/>
        <w:bottom w:val="none" w:sz="0" w:space="0" w:color="auto"/>
        <w:right w:val="none" w:sz="0" w:space="0" w:color="auto"/>
      </w:divBdr>
    </w:div>
    <w:div w:id="646713905">
      <w:bodyDiv w:val="1"/>
      <w:marLeft w:val="0"/>
      <w:marRight w:val="0"/>
      <w:marTop w:val="0"/>
      <w:marBottom w:val="0"/>
      <w:divBdr>
        <w:top w:val="none" w:sz="0" w:space="0" w:color="auto"/>
        <w:left w:val="none" w:sz="0" w:space="0" w:color="auto"/>
        <w:bottom w:val="none" w:sz="0" w:space="0" w:color="auto"/>
        <w:right w:val="none" w:sz="0" w:space="0" w:color="auto"/>
      </w:divBdr>
    </w:div>
    <w:div w:id="657654265">
      <w:bodyDiv w:val="1"/>
      <w:marLeft w:val="0"/>
      <w:marRight w:val="0"/>
      <w:marTop w:val="0"/>
      <w:marBottom w:val="0"/>
      <w:divBdr>
        <w:top w:val="none" w:sz="0" w:space="0" w:color="auto"/>
        <w:left w:val="none" w:sz="0" w:space="0" w:color="auto"/>
        <w:bottom w:val="none" w:sz="0" w:space="0" w:color="auto"/>
        <w:right w:val="none" w:sz="0" w:space="0" w:color="auto"/>
      </w:divBdr>
    </w:div>
    <w:div w:id="659430933">
      <w:bodyDiv w:val="1"/>
      <w:marLeft w:val="0"/>
      <w:marRight w:val="0"/>
      <w:marTop w:val="0"/>
      <w:marBottom w:val="0"/>
      <w:divBdr>
        <w:top w:val="none" w:sz="0" w:space="0" w:color="auto"/>
        <w:left w:val="none" w:sz="0" w:space="0" w:color="auto"/>
        <w:bottom w:val="none" w:sz="0" w:space="0" w:color="auto"/>
        <w:right w:val="none" w:sz="0" w:space="0" w:color="auto"/>
      </w:divBdr>
    </w:div>
    <w:div w:id="663433506">
      <w:bodyDiv w:val="1"/>
      <w:marLeft w:val="0"/>
      <w:marRight w:val="0"/>
      <w:marTop w:val="0"/>
      <w:marBottom w:val="0"/>
      <w:divBdr>
        <w:top w:val="none" w:sz="0" w:space="0" w:color="auto"/>
        <w:left w:val="none" w:sz="0" w:space="0" w:color="auto"/>
        <w:bottom w:val="none" w:sz="0" w:space="0" w:color="auto"/>
        <w:right w:val="none" w:sz="0" w:space="0" w:color="auto"/>
      </w:divBdr>
    </w:div>
    <w:div w:id="665787628">
      <w:bodyDiv w:val="1"/>
      <w:marLeft w:val="0"/>
      <w:marRight w:val="0"/>
      <w:marTop w:val="0"/>
      <w:marBottom w:val="0"/>
      <w:divBdr>
        <w:top w:val="none" w:sz="0" w:space="0" w:color="auto"/>
        <w:left w:val="none" w:sz="0" w:space="0" w:color="auto"/>
        <w:bottom w:val="none" w:sz="0" w:space="0" w:color="auto"/>
        <w:right w:val="none" w:sz="0" w:space="0" w:color="auto"/>
      </w:divBdr>
    </w:div>
    <w:div w:id="681591382">
      <w:bodyDiv w:val="1"/>
      <w:marLeft w:val="0"/>
      <w:marRight w:val="0"/>
      <w:marTop w:val="0"/>
      <w:marBottom w:val="0"/>
      <w:divBdr>
        <w:top w:val="none" w:sz="0" w:space="0" w:color="auto"/>
        <w:left w:val="none" w:sz="0" w:space="0" w:color="auto"/>
        <w:bottom w:val="none" w:sz="0" w:space="0" w:color="auto"/>
        <w:right w:val="none" w:sz="0" w:space="0" w:color="auto"/>
      </w:divBdr>
    </w:div>
    <w:div w:id="685601493">
      <w:bodyDiv w:val="1"/>
      <w:marLeft w:val="0"/>
      <w:marRight w:val="0"/>
      <w:marTop w:val="0"/>
      <w:marBottom w:val="0"/>
      <w:divBdr>
        <w:top w:val="none" w:sz="0" w:space="0" w:color="auto"/>
        <w:left w:val="none" w:sz="0" w:space="0" w:color="auto"/>
        <w:bottom w:val="none" w:sz="0" w:space="0" w:color="auto"/>
        <w:right w:val="none" w:sz="0" w:space="0" w:color="auto"/>
      </w:divBdr>
    </w:div>
    <w:div w:id="690110038">
      <w:bodyDiv w:val="1"/>
      <w:marLeft w:val="0"/>
      <w:marRight w:val="0"/>
      <w:marTop w:val="0"/>
      <w:marBottom w:val="0"/>
      <w:divBdr>
        <w:top w:val="none" w:sz="0" w:space="0" w:color="auto"/>
        <w:left w:val="none" w:sz="0" w:space="0" w:color="auto"/>
        <w:bottom w:val="none" w:sz="0" w:space="0" w:color="auto"/>
        <w:right w:val="none" w:sz="0" w:space="0" w:color="auto"/>
      </w:divBdr>
    </w:div>
    <w:div w:id="710497902">
      <w:bodyDiv w:val="1"/>
      <w:marLeft w:val="0"/>
      <w:marRight w:val="0"/>
      <w:marTop w:val="0"/>
      <w:marBottom w:val="0"/>
      <w:divBdr>
        <w:top w:val="none" w:sz="0" w:space="0" w:color="auto"/>
        <w:left w:val="none" w:sz="0" w:space="0" w:color="auto"/>
        <w:bottom w:val="none" w:sz="0" w:space="0" w:color="auto"/>
        <w:right w:val="none" w:sz="0" w:space="0" w:color="auto"/>
      </w:divBdr>
      <w:divsChild>
        <w:div w:id="262685993">
          <w:marLeft w:val="0"/>
          <w:marRight w:val="0"/>
          <w:marTop w:val="0"/>
          <w:marBottom w:val="0"/>
          <w:divBdr>
            <w:top w:val="none" w:sz="0" w:space="0" w:color="auto"/>
            <w:left w:val="none" w:sz="0" w:space="0" w:color="auto"/>
            <w:bottom w:val="none" w:sz="0" w:space="0" w:color="auto"/>
            <w:right w:val="none" w:sz="0" w:space="0" w:color="auto"/>
          </w:divBdr>
        </w:div>
        <w:div w:id="347172242">
          <w:marLeft w:val="0"/>
          <w:marRight w:val="0"/>
          <w:marTop w:val="0"/>
          <w:marBottom w:val="0"/>
          <w:divBdr>
            <w:top w:val="none" w:sz="0" w:space="0" w:color="auto"/>
            <w:left w:val="none" w:sz="0" w:space="0" w:color="auto"/>
            <w:bottom w:val="none" w:sz="0" w:space="0" w:color="auto"/>
            <w:right w:val="none" w:sz="0" w:space="0" w:color="auto"/>
          </w:divBdr>
        </w:div>
        <w:div w:id="354499646">
          <w:marLeft w:val="0"/>
          <w:marRight w:val="0"/>
          <w:marTop w:val="0"/>
          <w:marBottom w:val="0"/>
          <w:divBdr>
            <w:top w:val="none" w:sz="0" w:space="0" w:color="auto"/>
            <w:left w:val="none" w:sz="0" w:space="0" w:color="auto"/>
            <w:bottom w:val="none" w:sz="0" w:space="0" w:color="auto"/>
            <w:right w:val="none" w:sz="0" w:space="0" w:color="auto"/>
          </w:divBdr>
        </w:div>
        <w:div w:id="427384593">
          <w:marLeft w:val="0"/>
          <w:marRight w:val="0"/>
          <w:marTop w:val="0"/>
          <w:marBottom w:val="0"/>
          <w:divBdr>
            <w:top w:val="none" w:sz="0" w:space="0" w:color="auto"/>
            <w:left w:val="none" w:sz="0" w:space="0" w:color="auto"/>
            <w:bottom w:val="none" w:sz="0" w:space="0" w:color="auto"/>
            <w:right w:val="none" w:sz="0" w:space="0" w:color="auto"/>
          </w:divBdr>
        </w:div>
        <w:div w:id="469566126">
          <w:marLeft w:val="0"/>
          <w:marRight w:val="0"/>
          <w:marTop w:val="0"/>
          <w:marBottom w:val="0"/>
          <w:divBdr>
            <w:top w:val="none" w:sz="0" w:space="0" w:color="auto"/>
            <w:left w:val="none" w:sz="0" w:space="0" w:color="auto"/>
            <w:bottom w:val="none" w:sz="0" w:space="0" w:color="auto"/>
            <w:right w:val="none" w:sz="0" w:space="0" w:color="auto"/>
          </w:divBdr>
        </w:div>
        <w:div w:id="516622572">
          <w:marLeft w:val="0"/>
          <w:marRight w:val="0"/>
          <w:marTop w:val="0"/>
          <w:marBottom w:val="0"/>
          <w:divBdr>
            <w:top w:val="none" w:sz="0" w:space="0" w:color="auto"/>
            <w:left w:val="none" w:sz="0" w:space="0" w:color="auto"/>
            <w:bottom w:val="none" w:sz="0" w:space="0" w:color="auto"/>
            <w:right w:val="none" w:sz="0" w:space="0" w:color="auto"/>
          </w:divBdr>
        </w:div>
        <w:div w:id="692727208">
          <w:marLeft w:val="0"/>
          <w:marRight w:val="0"/>
          <w:marTop w:val="0"/>
          <w:marBottom w:val="0"/>
          <w:divBdr>
            <w:top w:val="none" w:sz="0" w:space="0" w:color="auto"/>
            <w:left w:val="none" w:sz="0" w:space="0" w:color="auto"/>
            <w:bottom w:val="none" w:sz="0" w:space="0" w:color="auto"/>
            <w:right w:val="none" w:sz="0" w:space="0" w:color="auto"/>
          </w:divBdr>
        </w:div>
        <w:div w:id="718170984">
          <w:marLeft w:val="0"/>
          <w:marRight w:val="0"/>
          <w:marTop w:val="0"/>
          <w:marBottom w:val="0"/>
          <w:divBdr>
            <w:top w:val="none" w:sz="0" w:space="0" w:color="auto"/>
            <w:left w:val="none" w:sz="0" w:space="0" w:color="auto"/>
            <w:bottom w:val="none" w:sz="0" w:space="0" w:color="auto"/>
            <w:right w:val="none" w:sz="0" w:space="0" w:color="auto"/>
          </w:divBdr>
        </w:div>
        <w:div w:id="744031063">
          <w:marLeft w:val="0"/>
          <w:marRight w:val="0"/>
          <w:marTop w:val="0"/>
          <w:marBottom w:val="0"/>
          <w:divBdr>
            <w:top w:val="none" w:sz="0" w:space="0" w:color="auto"/>
            <w:left w:val="none" w:sz="0" w:space="0" w:color="auto"/>
            <w:bottom w:val="none" w:sz="0" w:space="0" w:color="auto"/>
            <w:right w:val="none" w:sz="0" w:space="0" w:color="auto"/>
          </w:divBdr>
        </w:div>
        <w:div w:id="831680890">
          <w:marLeft w:val="0"/>
          <w:marRight w:val="0"/>
          <w:marTop w:val="0"/>
          <w:marBottom w:val="0"/>
          <w:divBdr>
            <w:top w:val="none" w:sz="0" w:space="0" w:color="auto"/>
            <w:left w:val="none" w:sz="0" w:space="0" w:color="auto"/>
            <w:bottom w:val="none" w:sz="0" w:space="0" w:color="auto"/>
            <w:right w:val="none" w:sz="0" w:space="0" w:color="auto"/>
          </w:divBdr>
        </w:div>
        <w:div w:id="841624777">
          <w:marLeft w:val="0"/>
          <w:marRight w:val="0"/>
          <w:marTop w:val="0"/>
          <w:marBottom w:val="0"/>
          <w:divBdr>
            <w:top w:val="none" w:sz="0" w:space="0" w:color="auto"/>
            <w:left w:val="none" w:sz="0" w:space="0" w:color="auto"/>
            <w:bottom w:val="none" w:sz="0" w:space="0" w:color="auto"/>
            <w:right w:val="none" w:sz="0" w:space="0" w:color="auto"/>
          </w:divBdr>
        </w:div>
        <w:div w:id="958879187">
          <w:marLeft w:val="0"/>
          <w:marRight w:val="0"/>
          <w:marTop w:val="0"/>
          <w:marBottom w:val="0"/>
          <w:divBdr>
            <w:top w:val="none" w:sz="0" w:space="0" w:color="auto"/>
            <w:left w:val="none" w:sz="0" w:space="0" w:color="auto"/>
            <w:bottom w:val="none" w:sz="0" w:space="0" w:color="auto"/>
            <w:right w:val="none" w:sz="0" w:space="0" w:color="auto"/>
          </w:divBdr>
        </w:div>
        <w:div w:id="1042678821">
          <w:marLeft w:val="0"/>
          <w:marRight w:val="0"/>
          <w:marTop w:val="0"/>
          <w:marBottom w:val="0"/>
          <w:divBdr>
            <w:top w:val="none" w:sz="0" w:space="0" w:color="auto"/>
            <w:left w:val="none" w:sz="0" w:space="0" w:color="auto"/>
            <w:bottom w:val="none" w:sz="0" w:space="0" w:color="auto"/>
            <w:right w:val="none" w:sz="0" w:space="0" w:color="auto"/>
          </w:divBdr>
        </w:div>
        <w:div w:id="1081295768">
          <w:marLeft w:val="0"/>
          <w:marRight w:val="0"/>
          <w:marTop w:val="0"/>
          <w:marBottom w:val="0"/>
          <w:divBdr>
            <w:top w:val="none" w:sz="0" w:space="0" w:color="auto"/>
            <w:left w:val="none" w:sz="0" w:space="0" w:color="auto"/>
            <w:bottom w:val="none" w:sz="0" w:space="0" w:color="auto"/>
            <w:right w:val="none" w:sz="0" w:space="0" w:color="auto"/>
          </w:divBdr>
        </w:div>
        <w:div w:id="1145047376">
          <w:marLeft w:val="0"/>
          <w:marRight w:val="0"/>
          <w:marTop w:val="0"/>
          <w:marBottom w:val="0"/>
          <w:divBdr>
            <w:top w:val="none" w:sz="0" w:space="0" w:color="auto"/>
            <w:left w:val="none" w:sz="0" w:space="0" w:color="auto"/>
            <w:bottom w:val="none" w:sz="0" w:space="0" w:color="auto"/>
            <w:right w:val="none" w:sz="0" w:space="0" w:color="auto"/>
          </w:divBdr>
        </w:div>
        <w:div w:id="1220241971">
          <w:marLeft w:val="0"/>
          <w:marRight w:val="0"/>
          <w:marTop w:val="0"/>
          <w:marBottom w:val="0"/>
          <w:divBdr>
            <w:top w:val="none" w:sz="0" w:space="0" w:color="auto"/>
            <w:left w:val="none" w:sz="0" w:space="0" w:color="auto"/>
            <w:bottom w:val="none" w:sz="0" w:space="0" w:color="auto"/>
            <w:right w:val="none" w:sz="0" w:space="0" w:color="auto"/>
          </w:divBdr>
        </w:div>
        <w:div w:id="1234005021">
          <w:marLeft w:val="0"/>
          <w:marRight w:val="0"/>
          <w:marTop w:val="0"/>
          <w:marBottom w:val="0"/>
          <w:divBdr>
            <w:top w:val="none" w:sz="0" w:space="0" w:color="auto"/>
            <w:left w:val="none" w:sz="0" w:space="0" w:color="auto"/>
            <w:bottom w:val="none" w:sz="0" w:space="0" w:color="auto"/>
            <w:right w:val="none" w:sz="0" w:space="0" w:color="auto"/>
          </w:divBdr>
        </w:div>
        <w:div w:id="1349210849">
          <w:marLeft w:val="0"/>
          <w:marRight w:val="0"/>
          <w:marTop w:val="0"/>
          <w:marBottom w:val="0"/>
          <w:divBdr>
            <w:top w:val="none" w:sz="0" w:space="0" w:color="auto"/>
            <w:left w:val="none" w:sz="0" w:space="0" w:color="auto"/>
            <w:bottom w:val="none" w:sz="0" w:space="0" w:color="auto"/>
            <w:right w:val="none" w:sz="0" w:space="0" w:color="auto"/>
          </w:divBdr>
        </w:div>
        <w:div w:id="1570069922">
          <w:marLeft w:val="0"/>
          <w:marRight w:val="0"/>
          <w:marTop w:val="0"/>
          <w:marBottom w:val="0"/>
          <w:divBdr>
            <w:top w:val="none" w:sz="0" w:space="0" w:color="auto"/>
            <w:left w:val="none" w:sz="0" w:space="0" w:color="auto"/>
            <w:bottom w:val="none" w:sz="0" w:space="0" w:color="auto"/>
            <w:right w:val="none" w:sz="0" w:space="0" w:color="auto"/>
          </w:divBdr>
        </w:div>
        <w:div w:id="1607612034">
          <w:marLeft w:val="0"/>
          <w:marRight w:val="0"/>
          <w:marTop w:val="0"/>
          <w:marBottom w:val="0"/>
          <w:divBdr>
            <w:top w:val="none" w:sz="0" w:space="0" w:color="auto"/>
            <w:left w:val="none" w:sz="0" w:space="0" w:color="auto"/>
            <w:bottom w:val="none" w:sz="0" w:space="0" w:color="auto"/>
            <w:right w:val="none" w:sz="0" w:space="0" w:color="auto"/>
          </w:divBdr>
        </w:div>
        <w:div w:id="2115323683">
          <w:marLeft w:val="0"/>
          <w:marRight w:val="0"/>
          <w:marTop w:val="0"/>
          <w:marBottom w:val="0"/>
          <w:divBdr>
            <w:top w:val="none" w:sz="0" w:space="0" w:color="auto"/>
            <w:left w:val="none" w:sz="0" w:space="0" w:color="auto"/>
            <w:bottom w:val="none" w:sz="0" w:space="0" w:color="auto"/>
            <w:right w:val="none" w:sz="0" w:space="0" w:color="auto"/>
          </w:divBdr>
        </w:div>
      </w:divsChild>
    </w:div>
    <w:div w:id="723799351">
      <w:bodyDiv w:val="1"/>
      <w:marLeft w:val="0"/>
      <w:marRight w:val="0"/>
      <w:marTop w:val="0"/>
      <w:marBottom w:val="0"/>
      <w:divBdr>
        <w:top w:val="none" w:sz="0" w:space="0" w:color="auto"/>
        <w:left w:val="none" w:sz="0" w:space="0" w:color="auto"/>
        <w:bottom w:val="none" w:sz="0" w:space="0" w:color="auto"/>
        <w:right w:val="none" w:sz="0" w:space="0" w:color="auto"/>
      </w:divBdr>
      <w:divsChild>
        <w:div w:id="89089722">
          <w:marLeft w:val="0"/>
          <w:marRight w:val="0"/>
          <w:marTop w:val="0"/>
          <w:marBottom w:val="0"/>
          <w:divBdr>
            <w:top w:val="none" w:sz="0" w:space="0" w:color="auto"/>
            <w:left w:val="none" w:sz="0" w:space="0" w:color="auto"/>
            <w:bottom w:val="none" w:sz="0" w:space="0" w:color="auto"/>
            <w:right w:val="none" w:sz="0" w:space="0" w:color="auto"/>
          </w:divBdr>
        </w:div>
        <w:div w:id="356852542">
          <w:marLeft w:val="0"/>
          <w:marRight w:val="0"/>
          <w:marTop w:val="0"/>
          <w:marBottom w:val="0"/>
          <w:divBdr>
            <w:top w:val="none" w:sz="0" w:space="0" w:color="auto"/>
            <w:left w:val="none" w:sz="0" w:space="0" w:color="auto"/>
            <w:bottom w:val="none" w:sz="0" w:space="0" w:color="auto"/>
            <w:right w:val="none" w:sz="0" w:space="0" w:color="auto"/>
          </w:divBdr>
        </w:div>
        <w:div w:id="414203417">
          <w:marLeft w:val="0"/>
          <w:marRight w:val="0"/>
          <w:marTop w:val="0"/>
          <w:marBottom w:val="0"/>
          <w:divBdr>
            <w:top w:val="none" w:sz="0" w:space="0" w:color="auto"/>
            <w:left w:val="none" w:sz="0" w:space="0" w:color="auto"/>
            <w:bottom w:val="none" w:sz="0" w:space="0" w:color="auto"/>
            <w:right w:val="none" w:sz="0" w:space="0" w:color="auto"/>
          </w:divBdr>
        </w:div>
        <w:div w:id="492067090">
          <w:marLeft w:val="0"/>
          <w:marRight w:val="0"/>
          <w:marTop w:val="0"/>
          <w:marBottom w:val="0"/>
          <w:divBdr>
            <w:top w:val="none" w:sz="0" w:space="0" w:color="auto"/>
            <w:left w:val="none" w:sz="0" w:space="0" w:color="auto"/>
            <w:bottom w:val="none" w:sz="0" w:space="0" w:color="auto"/>
            <w:right w:val="none" w:sz="0" w:space="0" w:color="auto"/>
          </w:divBdr>
        </w:div>
        <w:div w:id="569117486">
          <w:marLeft w:val="0"/>
          <w:marRight w:val="0"/>
          <w:marTop w:val="0"/>
          <w:marBottom w:val="0"/>
          <w:divBdr>
            <w:top w:val="none" w:sz="0" w:space="0" w:color="auto"/>
            <w:left w:val="none" w:sz="0" w:space="0" w:color="auto"/>
            <w:bottom w:val="none" w:sz="0" w:space="0" w:color="auto"/>
            <w:right w:val="none" w:sz="0" w:space="0" w:color="auto"/>
          </w:divBdr>
        </w:div>
        <w:div w:id="820578982">
          <w:marLeft w:val="0"/>
          <w:marRight w:val="0"/>
          <w:marTop w:val="0"/>
          <w:marBottom w:val="0"/>
          <w:divBdr>
            <w:top w:val="none" w:sz="0" w:space="0" w:color="auto"/>
            <w:left w:val="none" w:sz="0" w:space="0" w:color="auto"/>
            <w:bottom w:val="none" w:sz="0" w:space="0" w:color="auto"/>
            <w:right w:val="none" w:sz="0" w:space="0" w:color="auto"/>
          </w:divBdr>
        </w:div>
        <w:div w:id="880046920">
          <w:marLeft w:val="0"/>
          <w:marRight w:val="0"/>
          <w:marTop w:val="0"/>
          <w:marBottom w:val="0"/>
          <w:divBdr>
            <w:top w:val="none" w:sz="0" w:space="0" w:color="auto"/>
            <w:left w:val="none" w:sz="0" w:space="0" w:color="auto"/>
            <w:bottom w:val="none" w:sz="0" w:space="0" w:color="auto"/>
            <w:right w:val="none" w:sz="0" w:space="0" w:color="auto"/>
          </w:divBdr>
        </w:div>
        <w:div w:id="883521483">
          <w:marLeft w:val="0"/>
          <w:marRight w:val="0"/>
          <w:marTop w:val="0"/>
          <w:marBottom w:val="0"/>
          <w:divBdr>
            <w:top w:val="none" w:sz="0" w:space="0" w:color="auto"/>
            <w:left w:val="none" w:sz="0" w:space="0" w:color="auto"/>
            <w:bottom w:val="none" w:sz="0" w:space="0" w:color="auto"/>
            <w:right w:val="none" w:sz="0" w:space="0" w:color="auto"/>
          </w:divBdr>
        </w:div>
        <w:div w:id="1004169916">
          <w:marLeft w:val="0"/>
          <w:marRight w:val="0"/>
          <w:marTop w:val="0"/>
          <w:marBottom w:val="0"/>
          <w:divBdr>
            <w:top w:val="none" w:sz="0" w:space="0" w:color="auto"/>
            <w:left w:val="none" w:sz="0" w:space="0" w:color="auto"/>
            <w:bottom w:val="none" w:sz="0" w:space="0" w:color="auto"/>
            <w:right w:val="none" w:sz="0" w:space="0" w:color="auto"/>
          </w:divBdr>
        </w:div>
        <w:div w:id="1378435895">
          <w:marLeft w:val="0"/>
          <w:marRight w:val="0"/>
          <w:marTop w:val="0"/>
          <w:marBottom w:val="0"/>
          <w:divBdr>
            <w:top w:val="none" w:sz="0" w:space="0" w:color="auto"/>
            <w:left w:val="none" w:sz="0" w:space="0" w:color="auto"/>
            <w:bottom w:val="none" w:sz="0" w:space="0" w:color="auto"/>
            <w:right w:val="none" w:sz="0" w:space="0" w:color="auto"/>
          </w:divBdr>
        </w:div>
        <w:div w:id="1575435228">
          <w:marLeft w:val="0"/>
          <w:marRight w:val="0"/>
          <w:marTop w:val="0"/>
          <w:marBottom w:val="0"/>
          <w:divBdr>
            <w:top w:val="none" w:sz="0" w:space="0" w:color="auto"/>
            <w:left w:val="none" w:sz="0" w:space="0" w:color="auto"/>
            <w:bottom w:val="none" w:sz="0" w:space="0" w:color="auto"/>
            <w:right w:val="none" w:sz="0" w:space="0" w:color="auto"/>
          </w:divBdr>
        </w:div>
        <w:div w:id="1621261014">
          <w:marLeft w:val="0"/>
          <w:marRight w:val="0"/>
          <w:marTop w:val="0"/>
          <w:marBottom w:val="0"/>
          <w:divBdr>
            <w:top w:val="none" w:sz="0" w:space="0" w:color="auto"/>
            <w:left w:val="none" w:sz="0" w:space="0" w:color="auto"/>
            <w:bottom w:val="none" w:sz="0" w:space="0" w:color="auto"/>
            <w:right w:val="none" w:sz="0" w:space="0" w:color="auto"/>
          </w:divBdr>
        </w:div>
        <w:div w:id="1754207819">
          <w:marLeft w:val="0"/>
          <w:marRight w:val="0"/>
          <w:marTop w:val="0"/>
          <w:marBottom w:val="0"/>
          <w:divBdr>
            <w:top w:val="none" w:sz="0" w:space="0" w:color="auto"/>
            <w:left w:val="none" w:sz="0" w:space="0" w:color="auto"/>
            <w:bottom w:val="none" w:sz="0" w:space="0" w:color="auto"/>
            <w:right w:val="none" w:sz="0" w:space="0" w:color="auto"/>
          </w:divBdr>
        </w:div>
        <w:div w:id="1796484768">
          <w:marLeft w:val="0"/>
          <w:marRight w:val="0"/>
          <w:marTop w:val="0"/>
          <w:marBottom w:val="0"/>
          <w:divBdr>
            <w:top w:val="none" w:sz="0" w:space="0" w:color="auto"/>
            <w:left w:val="none" w:sz="0" w:space="0" w:color="auto"/>
            <w:bottom w:val="none" w:sz="0" w:space="0" w:color="auto"/>
            <w:right w:val="none" w:sz="0" w:space="0" w:color="auto"/>
          </w:divBdr>
        </w:div>
        <w:div w:id="1807238209">
          <w:marLeft w:val="0"/>
          <w:marRight w:val="0"/>
          <w:marTop w:val="0"/>
          <w:marBottom w:val="0"/>
          <w:divBdr>
            <w:top w:val="none" w:sz="0" w:space="0" w:color="auto"/>
            <w:left w:val="none" w:sz="0" w:space="0" w:color="auto"/>
            <w:bottom w:val="none" w:sz="0" w:space="0" w:color="auto"/>
            <w:right w:val="none" w:sz="0" w:space="0" w:color="auto"/>
          </w:divBdr>
        </w:div>
        <w:div w:id="2065326393">
          <w:marLeft w:val="0"/>
          <w:marRight w:val="0"/>
          <w:marTop w:val="0"/>
          <w:marBottom w:val="0"/>
          <w:divBdr>
            <w:top w:val="none" w:sz="0" w:space="0" w:color="auto"/>
            <w:left w:val="none" w:sz="0" w:space="0" w:color="auto"/>
            <w:bottom w:val="none" w:sz="0" w:space="0" w:color="auto"/>
            <w:right w:val="none" w:sz="0" w:space="0" w:color="auto"/>
          </w:divBdr>
        </w:div>
        <w:div w:id="2106684812">
          <w:marLeft w:val="0"/>
          <w:marRight w:val="0"/>
          <w:marTop w:val="0"/>
          <w:marBottom w:val="0"/>
          <w:divBdr>
            <w:top w:val="none" w:sz="0" w:space="0" w:color="auto"/>
            <w:left w:val="none" w:sz="0" w:space="0" w:color="auto"/>
            <w:bottom w:val="none" w:sz="0" w:space="0" w:color="auto"/>
            <w:right w:val="none" w:sz="0" w:space="0" w:color="auto"/>
          </w:divBdr>
        </w:div>
      </w:divsChild>
    </w:div>
    <w:div w:id="797647203">
      <w:bodyDiv w:val="1"/>
      <w:marLeft w:val="0"/>
      <w:marRight w:val="0"/>
      <w:marTop w:val="0"/>
      <w:marBottom w:val="0"/>
      <w:divBdr>
        <w:top w:val="none" w:sz="0" w:space="0" w:color="auto"/>
        <w:left w:val="none" w:sz="0" w:space="0" w:color="auto"/>
        <w:bottom w:val="none" w:sz="0" w:space="0" w:color="auto"/>
        <w:right w:val="none" w:sz="0" w:space="0" w:color="auto"/>
      </w:divBdr>
    </w:div>
    <w:div w:id="822157715">
      <w:bodyDiv w:val="1"/>
      <w:marLeft w:val="0"/>
      <w:marRight w:val="0"/>
      <w:marTop w:val="0"/>
      <w:marBottom w:val="0"/>
      <w:divBdr>
        <w:top w:val="none" w:sz="0" w:space="0" w:color="auto"/>
        <w:left w:val="none" w:sz="0" w:space="0" w:color="auto"/>
        <w:bottom w:val="none" w:sz="0" w:space="0" w:color="auto"/>
        <w:right w:val="none" w:sz="0" w:space="0" w:color="auto"/>
      </w:divBdr>
    </w:div>
    <w:div w:id="856847103">
      <w:bodyDiv w:val="1"/>
      <w:marLeft w:val="0"/>
      <w:marRight w:val="0"/>
      <w:marTop w:val="0"/>
      <w:marBottom w:val="0"/>
      <w:divBdr>
        <w:top w:val="none" w:sz="0" w:space="0" w:color="auto"/>
        <w:left w:val="none" w:sz="0" w:space="0" w:color="auto"/>
        <w:bottom w:val="none" w:sz="0" w:space="0" w:color="auto"/>
        <w:right w:val="none" w:sz="0" w:space="0" w:color="auto"/>
      </w:divBdr>
    </w:div>
    <w:div w:id="904682543">
      <w:bodyDiv w:val="1"/>
      <w:marLeft w:val="0"/>
      <w:marRight w:val="0"/>
      <w:marTop w:val="0"/>
      <w:marBottom w:val="0"/>
      <w:divBdr>
        <w:top w:val="none" w:sz="0" w:space="0" w:color="auto"/>
        <w:left w:val="none" w:sz="0" w:space="0" w:color="auto"/>
        <w:bottom w:val="none" w:sz="0" w:space="0" w:color="auto"/>
        <w:right w:val="none" w:sz="0" w:space="0" w:color="auto"/>
      </w:divBdr>
    </w:div>
    <w:div w:id="955256869">
      <w:bodyDiv w:val="1"/>
      <w:marLeft w:val="0"/>
      <w:marRight w:val="0"/>
      <w:marTop w:val="0"/>
      <w:marBottom w:val="0"/>
      <w:divBdr>
        <w:top w:val="none" w:sz="0" w:space="0" w:color="auto"/>
        <w:left w:val="none" w:sz="0" w:space="0" w:color="auto"/>
        <w:bottom w:val="none" w:sz="0" w:space="0" w:color="auto"/>
        <w:right w:val="none" w:sz="0" w:space="0" w:color="auto"/>
      </w:divBdr>
    </w:div>
    <w:div w:id="961575826">
      <w:bodyDiv w:val="1"/>
      <w:marLeft w:val="0"/>
      <w:marRight w:val="0"/>
      <w:marTop w:val="0"/>
      <w:marBottom w:val="0"/>
      <w:divBdr>
        <w:top w:val="none" w:sz="0" w:space="0" w:color="auto"/>
        <w:left w:val="none" w:sz="0" w:space="0" w:color="auto"/>
        <w:bottom w:val="none" w:sz="0" w:space="0" w:color="auto"/>
        <w:right w:val="none" w:sz="0" w:space="0" w:color="auto"/>
      </w:divBdr>
      <w:divsChild>
        <w:div w:id="1273708270">
          <w:marLeft w:val="-15"/>
          <w:marRight w:val="0"/>
          <w:marTop w:val="0"/>
          <w:marBottom w:val="0"/>
          <w:divBdr>
            <w:top w:val="none" w:sz="0" w:space="0" w:color="auto"/>
            <w:left w:val="none" w:sz="0" w:space="0" w:color="auto"/>
            <w:bottom w:val="none" w:sz="0" w:space="0" w:color="auto"/>
            <w:right w:val="none" w:sz="0" w:space="0" w:color="auto"/>
          </w:divBdr>
        </w:div>
      </w:divsChild>
    </w:div>
    <w:div w:id="968164998">
      <w:bodyDiv w:val="1"/>
      <w:marLeft w:val="0"/>
      <w:marRight w:val="0"/>
      <w:marTop w:val="0"/>
      <w:marBottom w:val="0"/>
      <w:divBdr>
        <w:top w:val="none" w:sz="0" w:space="0" w:color="auto"/>
        <w:left w:val="none" w:sz="0" w:space="0" w:color="auto"/>
        <w:bottom w:val="none" w:sz="0" w:space="0" w:color="auto"/>
        <w:right w:val="none" w:sz="0" w:space="0" w:color="auto"/>
      </w:divBdr>
    </w:div>
    <w:div w:id="973487893">
      <w:bodyDiv w:val="1"/>
      <w:marLeft w:val="0"/>
      <w:marRight w:val="0"/>
      <w:marTop w:val="0"/>
      <w:marBottom w:val="0"/>
      <w:divBdr>
        <w:top w:val="none" w:sz="0" w:space="0" w:color="auto"/>
        <w:left w:val="none" w:sz="0" w:space="0" w:color="auto"/>
        <w:bottom w:val="none" w:sz="0" w:space="0" w:color="auto"/>
        <w:right w:val="none" w:sz="0" w:space="0" w:color="auto"/>
      </w:divBdr>
    </w:div>
    <w:div w:id="986931441">
      <w:bodyDiv w:val="1"/>
      <w:marLeft w:val="0"/>
      <w:marRight w:val="0"/>
      <w:marTop w:val="0"/>
      <w:marBottom w:val="0"/>
      <w:divBdr>
        <w:top w:val="none" w:sz="0" w:space="0" w:color="auto"/>
        <w:left w:val="none" w:sz="0" w:space="0" w:color="auto"/>
        <w:bottom w:val="none" w:sz="0" w:space="0" w:color="auto"/>
        <w:right w:val="none" w:sz="0" w:space="0" w:color="auto"/>
      </w:divBdr>
      <w:divsChild>
        <w:div w:id="1873417926">
          <w:marLeft w:val="0"/>
          <w:marRight w:val="0"/>
          <w:marTop w:val="0"/>
          <w:marBottom w:val="0"/>
          <w:divBdr>
            <w:top w:val="none" w:sz="0" w:space="0" w:color="auto"/>
            <w:left w:val="none" w:sz="0" w:space="0" w:color="auto"/>
            <w:bottom w:val="single" w:sz="6" w:space="15" w:color="E2E2E2"/>
            <w:right w:val="none" w:sz="0" w:space="0" w:color="auto"/>
          </w:divBdr>
        </w:div>
      </w:divsChild>
    </w:div>
    <w:div w:id="1025601007">
      <w:bodyDiv w:val="1"/>
      <w:marLeft w:val="0"/>
      <w:marRight w:val="0"/>
      <w:marTop w:val="0"/>
      <w:marBottom w:val="0"/>
      <w:divBdr>
        <w:top w:val="none" w:sz="0" w:space="0" w:color="auto"/>
        <w:left w:val="none" w:sz="0" w:space="0" w:color="auto"/>
        <w:bottom w:val="none" w:sz="0" w:space="0" w:color="auto"/>
        <w:right w:val="none" w:sz="0" w:space="0" w:color="auto"/>
      </w:divBdr>
    </w:div>
    <w:div w:id="1069112808">
      <w:bodyDiv w:val="1"/>
      <w:marLeft w:val="0"/>
      <w:marRight w:val="0"/>
      <w:marTop w:val="0"/>
      <w:marBottom w:val="0"/>
      <w:divBdr>
        <w:top w:val="none" w:sz="0" w:space="0" w:color="auto"/>
        <w:left w:val="none" w:sz="0" w:space="0" w:color="auto"/>
        <w:bottom w:val="none" w:sz="0" w:space="0" w:color="auto"/>
        <w:right w:val="none" w:sz="0" w:space="0" w:color="auto"/>
      </w:divBdr>
    </w:div>
    <w:div w:id="1114058178">
      <w:bodyDiv w:val="1"/>
      <w:marLeft w:val="0"/>
      <w:marRight w:val="0"/>
      <w:marTop w:val="0"/>
      <w:marBottom w:val="0"/>
      <w:divBdr>
        <w:top w:val="none" w:sz="0" w:space="0" w:color="auto"/>
        <w:left w:val="none" w:sz="0" w:space="0" w:color="auto"/>
        <w:bottom w:val="none" w:sz="0" w:space="0" w:color="auto"/>
        <w:right w:val="none" w:sz="0" w:space="0" w:color="auto"/>
      </w:divBdr>
    </w:div>
    <w:div w:id="1152598636">
      <w:bodyDiv w:val="1"/>
      <w:marLeft w:val="0"/>
      <w:marRight w:val="0"/>
      <w:marTop w:val="0"/>
      <w:marBottom w:val="0"/>
      <w:divBdr>
        <w:top w:val="none" w:sz="0" w:space="0" w:color="auto"/>
        <w:left w:val="none" w:sz="0" w:space="0" w:color="auto"/>
        <w:bottom w:val="none" w:sz="0" w:space="0" w:color="auto"/>
        <w:right w:val="none" w:sz="0" w:space="0" w:color="auto"/>
      </w:divBdr>
    </w:div>
    <w:div w:id="1168449128">
      <w:bodyDiv w:val="1"/>
      <w:marLeft w:val="0"/>
      <w:marRight w:val="0"/>
      <w:marTop w:val="0"/>
      <w:marBottom w:val="0"/>
      <w:divBdr>
        <w:top w:val="none" w:sz="0" w:space="0" w:color="auto"/>
        <w:left w:val="none" w:sz="0" w:space="0" w:color="auto"/>
        <w:bottom w:val="none" w:sz="0" w:space="0" w:color="auto"/>
        <w:right w:val="none" w:sz="0" w:space="0" w:color="auto"/>
      </w:divBdr>
      <w:divsChild>
        <w:div w:id="130289393">
          <w:marLeft w:val="0"/>
          <w:marRight w:val="0"/>
          <w:marTop w:val="0"/>
          <w:marBottom w:val="0"/>
          <w:divBdr>
            <w:top w:val="none" w:sz="0" w:space="0" w:color="auto"/>
            <w:left w:val="none" w:sz="0" w:space="0" w:color="auto"/>
            <w:bottom w:val="none" w:sz="0" w:space="0" w:color="auto"/>
            <w:right w:val="none" w:sz="0" w:space="0" w:color="auto"/>
          </w:divBdr>
        </w:div>
        <w:div w:id="214394440">
          <w:marLeft w:val="0"/>
          <w:marRight w:val="0"/>
          <w:marTop w:val="0"/>
          <w:marBottom w:val="0"/>
          <w:divBdr>
            <w:top w:val="none" w:sz="0" w:space="0" w:color="auto"/>
            <w:left w:val="none" w:sz="0" w:space="0" w:color="auto"/>
            <w:bottom w:val="none" w:sz="0" w:space="0" w:color="auto"/>
            <w:right w:val="none" w:sz="0" w:space="0" w:color="auto"/>
          </w:divBdr>
        </w:div>
        <w:div w:id="325942164">
          <w:marLeft w:val="0"/>
          <w:marRight w:val="0"/>
          <w:marTop w:val="0"/>
          <w:marBottom w:val="0"/>
          <w:divBdr>
            <w:top w:val="none" w:sz="0" w:space="0" w:color="auto"/>
            <w:left w:val="none" w:sz="0" w:space="0" w:color="auto"/>
            <w:bottom w:val="none" w:sz="0" w:space="0" w:color="auto"/>
            <w:right w:val="none" w:sz="0" w:space="0" w:color="auto"/>
          </w:divBdr>
        </w:div>
        <w:div w:id="344020298">
          <w:marLeft w:val="0"/>
          <w:marRight w:val="0"/>
          <w:marTop w:val="0"/>
          <w:marBottom w:val="0"/>
          <w:divBdr>
            <w:top w:val="none" w:sz="0" w:space="0" w:color="auto"/>
            <w:left w:val="none" w:sz="0" w:space="0" w:color="auto"/>
            <w:bottom w:val="none" w:sz="0" w:space="0" w:color="auto"/>
            <w:right w:val="none" w:sz="0" w:space="0" w:color="auto"/>
          </w:divBdr>
        </w:div>
        <w:div w:id="431170022">
          <w:marLeft w:val="0"/>
          <w:marRight w:val="0"/>
          <w:marTop w:val="0"/>
          <w:marBottom w:val="0"/>
          <w:divBdr>
            <w:top w:val="none" w:sz="0" w:space="0" w:color="auto"/>
            <w:left w:val="none" w:sz="0" w:space="0" w:color="auto"/>
            <w:bottom w:val="none" w:sz="0" w:space="0" w:color="auto"/>
            <w:right w:val="none" w:sz="0" w:space="0" w:color="auto"/>
          </w:divBdr>
        </w:div>
        <w:div w:id="444155385">
          <w:marLeft w:val="0"/>
          <w:marRight w:val="0"/>
          <w:marTop w:val="0"/>
          <w:marBottom w:val="0"/>
          <w:divBdr>
            <w:top w:val="none" w:sz="0" w:space="0" w:color="auto"/>
            <w:left w:val="none" w:sz="0" w:space="0" w:color="auto"/>
            <w:bottom w:val="none" w:sz="0" w:space="0" w:color="auto"/>
            <w:right w:val="none" w:sz="0" w:space="0" w:color="auto"/>
          </w:divBdr>
        </w:div>
        <w:div w:id="632832006">
          <w:marLeft w:val="0"/>
          <w:marRight w:val="0"/>
          <w:marTop w:val="0"/>
          <w:marBottom w:val="0"/>
          <w:divBdr>
            <w:top w:val="none" w:sz="0" w:space="0" w:color="auto"/>
            <w:left w:val="none" w:sz="0" w:space="0" w:color="auto"/>
            <w:bottom w:val="none" w:sz="0" w:space="0" w:color="auto"/>
            <w:right w:val="none" w:sz="0" w:space="0" w:color="auto"/>
          </w:divBdr>
        </w:div>
        <w:div w:id="681400990">
          <w:marLeft w:val="0"/>
          <w:marRight w:val="0"/>
          <w:marTop w:val="0"/>
          <w:marBottom w:val="0"/>
          <w:divBdr>
            <w:top w:val="none" w:sz="0" w:space="0" w:color="auto"/>
            <w:left w:val="none" w:sz="0" w:space="0" w:color="auto"/>
            <w:bottom w:val="none" w:sz="0" w:space="0" w:color="auto"/>
            <w:right w:val="none" w:sz="0" w:space="0" w:color="auto"/>
          </w:divBdr>
        </w:div>
        <w:div w:id="751781961">
          <w:marLeft w:val="0"/>
          <w:marRight w:val="0"/>
          <w:marTop w:val="0"/>
          <w:marBottom w:val="0"/>
          <w:divBdr>
            <w:top w:val="none" w:sz="0" w:space="0" w:color="auto"/>
            <w:left w:val="none" w:sz="0" w:space="0" w:color="auto"/>
            <w:bottom w:val="none" w:sz="0" w:space="0" w:color="auto"/>
            <w:right w:val="none" w:sz="0" w:space="0" w:color="auto"/>
          </w:divBdr>
        </w:div>
        <w:div w:id="752118675">
          <w:marLeft w:val="0"/>
          <w:marRight w:val="0"/>
          <w:marTop w:val="0"/>
          <w:marBottom w:val="0"/>
          <w:divBdr>
            <w:top w:val="none" w:sz="0" w:space="0" w:color="auto"/>
            <w:left w:val="none" w:sz="0" w:space="0" w:color="auto"/>
            <w:bottom w:val="none" w:sz="0" w:space="0" w:color="auto"/>
            <w:right w:val="none" w:sz="0" w:space="0" w:color="auto"/>
          </w:divBdr>
        </w:div>
        <w:div w:id="815998958">
          <w:marLeft w:val="0"/>
          <w:marRight w:val="0"/>
          <w:marTop w:val="0"/>
          <w:marBottom w:val="0"/>
          <w:divBdr>
            <w:top w:val="none" w:sz="0" w:space="0" w:color="auto"/>
            <w:left w:val="none" w:sz="0" w:space="0" w:color="auto"/>
            <w:bottom w:val="none" w:sz="0" w:space="0" w:color="auto"/>
            <w:right w:val="none" w:sz="0" w:space="0" w:color="auto"/>
          </w:divBdr>
        </w:div>
        <w:div w:id="832916176">
          <w:marLeft w:val="0"/>
          <w:marRight w:val="0"/>
          <w:marTop w:val="0"/>
          <w:marBottom w:val="0"/>
          <w:divBdr>
            <w:top w:val="none" w:sz="0" w:space="0" w:color="auto"/>
            <w:left w:val="none" w:sz="0" w:space="0" w:color="auto"/>
            <w:bottom w:val="none" w:sz="0" w:space="0" w:color="auto"/>
            <w:right w:val="none" w:sz="0" w:space="0" w:color="auto"/>
          </w:divBdr>
        </w:div>
        <w:div w:id="885532546">
          <w:marLeft w:val="0"/>
          <w:marRight w:val="0"/>
          <w:marTop w:val="0"/>
          <w:marBottom w:val="0"/>
          <w:divBdr>
            <w:top w:val="none" w:sz="0" w:space="0" w:color="auto"/>
            <w:left w:val="none" w:sz="0" w:space="0" w:color="auto"/>
            <w:bottom w:val="none" w:sz="0" w:space="0" w:color="auto"/>
            <w:right w:val="none" w:sz="0" w:space="0" w:color="auto"/>
          </w:divBdr>
        </w:div>
        <w:div w:id="1091656601">
          <w:marLeft w:val="0"/>
          <w:marRight w:val="0"/>
          <w:marTop w:val="0"/>
          <w:marBottom w:val="0"/>
          <w:divBdr>
            <w:top w:val="none" w:sz="0" w:space="0" w:color="auto"/>
            <w:left w:val="none" w:sz="0" w:space="0" w:color="auto"/>
            <w:bottom w:val="none" w:sz="0" w:space="0" w:color="auto"/>
            <w:right w:val="none" w:sz="0" w:space="0" w:color="auto"/>
          </w:divBdr>
        </w:div>
        <w:div w:id="1130781921">
          <w:marLeft w:val="0"/>
          <w:marRight w:val="0"/>
          <w:marTop w:val="0"/>
          <w:marBottom w:val="0"/>
          <w:divBdr>
            <w:top w:val="none" w:sz="0" w:space="0" w:color="auto"/>
            <w:left w:val="none" w:sz="0" w:space="0" w:color="auto"/>
            <w:bottom w:val="none" w:sz="0" w:space="0" w:color="auto"/>
            <w:right w:val="none" w:sz="0" w:space="0" w:color="auto"/>
          </w:divBdr>
        </w:div>
        <w:div w:id="1287471616">
          <w:marLeft w:val="0"/>
          <w:marRight w:val="0"/>
          <w:marTop w:val="0"/>
          <w:marBottom w:val="0"/>
          <w:divBdr>
            <w:top w:val="none" w:sz="0" w:space="0" w:color="auto"/>
            <w:left w:val="none" w:sz="0" w:space="0" w:color="auto"/>
            <w:bottom w:val="none" w:sz="0" w:space="0" w:color="auto"/>
            <w:right w:val="none" w:sz="0" w:space="0" w:color="auto"/>
          </w:divBdr>
        </w:div>
        <w:div w:id="1374815072">
          <w:marLeft w:val="0"/>
          <w:marRight w:val="0"/>
          <w:marTop w:val="0"/>
          <w:marBottom w:val="0"/>
          <w:divBdr>
            <w:top w:val="none" w:sz="0" w:space="0" w:color="auto"/>
            <w:left w:val="none" w:sz="0" w:space="0" w:color="auto"/>
            <w:bottom w:val="none" w:sz="0" w:space="0" w:color="auto"/>
            <w:right w:val="none" w:sz="0" w:space="0" w:color="auto"/>
          </w:divBdr>
        </w:div>
        <w:div w:id="1446121461">
          <w:marLeft w:val="0"/>
          <w:marRight w:val="0"/>
          <w:marTop w:val="0"/>
          <w:marBottom w:val="0"/>
          <w:divBdr>
            <w:top w:val="none" w:sz="0" w:space="0" w:color="auto"/>
            <w:left w:val="none" w:sz="0" w:space="0" w:color="auto"/>
            <w:bottom w:val="none" w:sz="0" w:space="0" w:color="auto"/>
            <w:right w:val="none" w:sz="0" w:space="0" w:color="auto"/>
          </w:divBdr>
        </w:div>
        <w:div w:id="1651903216">
          <w:marLeft w:val="0"/>
          <w:marRight w:val="0"/>
          <w:marTop w:val="0"/>
          <w:marBottom w:val="0"/>
          <w:divBdr>
            <w:top w:val="none" w:sz="0" w:space="0" w:color="auto"/>
            <w:left w:val="none" w:sz="0" w:space="0" w:color="auto"/>
            <w:bottom w:val="none" w:sz="0" w:space="0" w:color="auto"/>
            <w:right w:val="none" w:sz="0" w:space="0" w:color="auto"/>
          </w:divBdr>
        </w:div>
        <w:div w:id="1669751504">
          <w:marLeft w:val="0"/>
          <w:marRight w:val="0"/>
          <w:marTop w:val="0"/>
          <w:marBottom w:val="0"/>
          <w:divBdr>
            <w:top w:val="none" w:sz="0" w:space="0" w:color="auto"/>
            <w:left w:val="none" w:sz="0" w:space="0" w:color="auto"/>
            <w:bottom w:val="none" w:sz="0" w:space="0" w:color="auto"/>
            <w:right w:val="none" w:sz="0" w:space="0" w:color="auto"/>
          </w:divBdr>
        </w:div>
        <w:div w:id="1857619859">
          <w:marLeft w:val="0"/>
          <w:marRight w:val="0"/>
          <w:marTop w:val="0"/>
          <w:marBottom w:val="0"/>
          <w:divBdr>
            <w:top w:val="none" w:sz="0" w:space="0" w:color="auto"/>
            <w:left w:val="none" w:sz="0" w:space="0" w:color="auto"/>
            <w:bottom w:val="none" w:sz="0" w:space="0" w:color="auto"/>
            <w:right w:val="none" w:sz="0" w:space="0" w:color="auto"/>
          </w:divBdr>
        </w:div>
        <w:div w:id="1962110450">
          <w:marLeft w:val="0"/>
          <w:marRight w:val="0"/>
          <w:marTop w:val="0"/>
          <w:marBottom w:val="0"/>
          <w:divBdr>
            <w:top w:val="none" w:sz="0" w:space="0" w:color="auto"/>
            <w:left w:val="none" w:sz="0" w:space="0" w:color="auto"/>
            <w:bottom w:val="none" w:sz="0" w:space="0" w:color="auto"/>
            <w:right w:val="none" w:sz="0" w:space="0" w:color="auto"/>
          </w:divBdr>
        </w:div>
        <w:div w:id="1981030388">
          <w:marLeft w:val="0"/>
          <w:marRight w:val="0"/>
          <w:marTop w:val="0"/>
          <w:marBottom w:val="0"/>
          <w:divBdr>
            <w:top w:val="none" w:sz="0" w:space="0" w:color="auto"/>
            <w:left w:val="none" w:sz="0" w:space="0" w:color="auto"/>
            <w:bottom w:val="none" w:sz="0" w:space="0" w:color="auto"/>
            <w:right w:val="none" w:sz="0" w:space="0" w:color="auto"/>
          </w:divBdr>
        </w:div>
        <w:div w:id="1986625080">
          <w:marLeft w:val="0"/>
          <w:marRight w:val="0"/>
          <w:marTop w:val="0"/>
          <w:marBottom w:val="0"/>
          <w:divBdr>
            <w:top w:val="none" w:sz="0" w:space="0" w:color="auto"/>
            <w:left w:val="none" w:sz="0" w:space="0" w:color="auto"/>
            <w:bottom w:val="none" w:sz="0" w:space="0" w:color="auto"/>
            <w:right w:val="none" w:sz="0" w:space="0" w:color="auto"/>
          </w:divBdr>
        </w:div>
        <w:div w:id="2039239668">
          <w:marLeft w:val="0"/>
          <w:marRight w:val="0"/>
          <w:marTop w:val="0"/>
          <w:marBottom w:val="0"/>
          <w:divBdr>
            <w:top w:val="none" w:sz="0" w:space="0" w:color="auto"/>
            <w:left w:val="none" w:sz="0" w:space="0" w:color="auto"/>
            <w:bottom w:val="none" w:sz="0" w:space="0" w:color="auto"/>
            <w:right w:val="none" w:sz="0" w:space="0" w:color="auto"/>
          </w:divBdr>
        </w:div>
        <w:div w:id="2138838839">
          <w:marLeft w:val="0"/>
          <w:marRight w:val="0"/>
          <w:marTop w:val="0"/>
          <w:marBottom w:val="0"/>
          <w:divBdr>
            <w:top w:val="none" w:sz="0" w:space="0" w:color="auto"/>
            <w:left w:val="none" w:sz="0" w:space="0" w:color="auto"/>
            <w:bottom w:val="none" w:sz="0" w:space="0" w:color="auto"/>
            <w:right w:val="none" w:sz="0" w:space="0" w:color="auto"/>
          </w:divBdr>
        </w:div>
      </w:divsChild>
    </w:div>
    <w:div w:id="1209299031">
      <w:bodyDiv w:val="1"/>
      <w:marLeft w:val="0"/>
      <w:marRight w:val="0"/>
      <w:marTop w:val="0"/>
      <w:marBottom w:val="0"/>
      <w:divBdr>
        <w:top w:val="none" w:sz="0" w:space="0" w:color="auto"/>
        <w:left w:val="none" w:sz="0" w:space="0" w:color="auto"/>
        <w:bottom w:val="none" w:sz="0" w:space="0" w:color="auto"/>
        <w:right w:val="none" w:sz="0" w:space="0" w:color="auto"/>
      </w:divBdr>
    </w:div>
    <w:div w:id="1214390357">
      <w:bodyDiv w:val="1"/>
      <w:marLeft w:val="0"/>
      <w:marRight w:val="0"/>
      <w:marTop w:val="0"/>
      <w:marBottom w:val="0"/>
      <w:divBdr>
        <w:top w:val="none" w:sz="0" w:space="0" w:color="auto"/>
        <w:left w:val="none" w:sz="0" w:space="0" w:color="auto"/>
        <w:bottom w:val="none" w:sz="0" w:space="0" w:color="auto"/>
        <w:right w:val="none" w:sz="0" w:space="0" w:color="auto"/>
      </w:divBdr>
    </w:div>
    <w:div w:id="1263951907">
      <w:bodyDiv w:val="1"/>
      <w:marLeft w:val="0"/>
      <w:marRight w:val="0"/>
      <w:marTop w:val="0"/>
      <w:marBottom w:val="0"/>
      <w:divBdr>
        <w:top w:val="none" w:sz="0" w:space="0" w:color="auto"/>
        <w:left w:val="none" w:sz="0" w:space="0" w:color="auto"/>
        <w:bottom w:val="none" w:sz="0" w:space="0" w:color="auto"/>
        <w:right w:val="none" w:sz="0" w:space="0" w:color="auto"/>
      </w:divBdr>
    </w:div>
    <w:div w:id="1267545205">
      <w:bodyDiv w:val="1"/>
      <w:marLeft w:val="0"/>
      <w:marRight w:val="0"/>
      <w:marTop w:val="0"/>
      <w:marBottom w:val="0"/>
      <w:divBdr>
        <w:top w:val="none" w:sz="0" w:space="0" w:color="auto"/>
        <w:left w:val="none" w:sz="0" w:space="0" w:color="auto"/>
        <w:bottom w:val="none" w:sz="0" w:space="0" w:color="auto"/>
        <w:right w:val="none" w:sz="0" w:space="0" w:color="auto"/>
      </w:divBdr>
    </w:div>
    <w:div w:id="1289891410">
      <w:bodyDiv w:val="1"/>
      <w:marLeft w:val="0"/>
      <w:marRight w:val="0"/>
      <w:marTop w:val="0"/>
      <w:marBottom w:val="0"/>
      <w:divBdr>
        <w:top w:val="none" w:sz="0" w:space="0" w:color="auto"/>
        <w:left w:val="none" w:sz="0" w:space="0" w:color="auto"/>
        <w:bottom w:val="none" w:sz="0" w:space="0" w:color="auto"/>
        <w:right w:val="none" w:sz="0" w:space="0" w:color="auto"/>
      </w:divBdr>
      <w:divsChild>
        <w:div w:id="242643634">
          <w:marLeft w:val="0"/>
          <w:marRight w:val="0"/>
          <w:marTop w:val="0"/>
          <w:marBottom w:val="0"/>
          <w:divBdr>
            <w:top w:val="none" w:sz="0" w:space="0" w:color="auto"/>
            <w:left w:val="none" w:sz="0" w:space="0" w:color="auto"/>
            <w:bottom w:val="none" w:sz="0" w:space="0" w:color="auto"/>
            <w:right w:val="none" w:sz="0" w:space="0" w:color="auto"/>
          </w:divBdr>
        </w:div>
      </w:divsChild>
    </w:div>
    <w:div w:id="1294603422">
      <w:bodyDiv w:val="1"/>
      <w:marLeft w:val="0"/>
      <w:marRight w:val="0"/>
      <w:marTop w:val="0"/>
      <w:marBottom w:val="0"/>
      <w:divBdr>
        <w:top w:val="none" w:sz="0" w:space="0" w:color="auto"/>
        <w:left w:val="none" w:sz="0" w:space="0" w:color="auto"/>
        <w:bottom w:val="none" w:sz="0" w:space="0" w:color="auto"/>
        <w:right w:val="none" w:sz="0" w:space="0" w:color="auto"/>
      </w:divBdr>
    </w:div>
    <w:div w:id="1359769220">
      <w:bodyDiv w:val="1"/>
      <w:marLeft w:val="0"/>
      <w:marRight w:val="0"/>
      <w:marTop w:val="0"/>
      <w:marBottom w:val="0"/>
      <w:divBdr>
        <w:top w:val="none" w:sz="0" w:space="0" w:color="auto"/>
        <w:left w:val="none" w:sz="0" w:space="0" w:color="auto"/>
        <w:bottom w:val="none" w:sz="0" w:space="0" w:color="auto"/>
        <w:right w:val="none" w:sz="0" w:space="0" w:color="auto"/>
      </w:divBdr>
    </w:div>
    <w:div w:id="1364281342">
      <w:bodyDiv w:val="1"/>
      <w:marLeft w:val="0"/>
      <w:marRight w:val="0"/>
      <w:marTop w:val="0"/>
      <w:marBottom w:val="0"/>
      <w:divBdr>
        <w:top w:val="none" w:sz="0" w:space="0" w:color="auto"/>
        <w:left w:val="none" w:sz="0" w:space="0" w:color="auto"/>
        <w:bottom w:val="none" w:sz="0" w:space="0" w:color="auto"/>
        <w:right w:val="none" w:sz="0" w:space="0" w:color="auto"/>
      </w:divBdr>
    </w:div>
    <w:div w:id="1433817185">
      <w:bodyDiv w:val="1"/>
      <w:marLeft w:val="0"/>
      <w:marRight w:val="0"/>
      <w:marTop w:val="0"/>
      <w:marBottom w:val="0"/>
      <w:divBdr>
        <w:top w:val="none" w:sz="0" w:space="0" w:color="auto"/>
        <w:left w:val="none" w:sz="0" w:space="0" w:color="auto"/>
        <w:bottom w:val="none" w:sz="0" w:space="0" w:color="auto"/>
        <w:right w:val="none" w:sz="0" w:space="0" w:color="auto"/>
      </w:divBdr>
    </w:div>
    <w:div w:id="1444492661">
      <w:bodyDiv w:val="1"/>
      <w:marLeft w:val="0"/>
      <w:marRight w:val="0"/>
      <w:marTop w:val="0"/>
      <w:marBottom w:val="0"/>
      <w:divBdr>
        <w:top w:val="none" w:sz="0" w:space="0" w:color="auto"/>
        <w:left w:val="none" w:sz="0" w:space="0" w:color="auto"/>
        <w:bottom w:val="none" w:sz="0" w:space="0" w:color="auto"/>
        <w:right w:val="none" w:sz="0" w:space="0" w:color="auto"/>
      </w:divBdr>
    </w:div>
    <w:div w:id="1448545703">
      <w:bodyDiv w:val="1"/>
      <w:marLeft w:val="0"/>
      <w:marRight w:val="0"/>
      <w:marTop w:val="0"/>
      <w:marBottom w:val="0"/>
      <w:divBdr>
        <w:top w:val="none" w:sz="0" w:space="0" w:color="auto"/>
        <w:left w:val="none" w:sz="0" w:space="0" w:color="auto"/>
        <w:bottom w:val="none" w:sz="0" w:space="0" w:color="auto"/>
        <w:right w:val="none" w:sz="0" w:space="0" w:color="auto"/>
      </w:divBdr>
      <w:divsChild>
        <w:div w:id="11493291">
          <w:marLeft w:val="0"/>
          <w:marRight w:val="0"/>
          <w:marTop w:val="0"/>
          <w:marBottom w:val="0"/>
          <w:divBdr>
            <w:top w:val="none" w:sz="0" w:space="0" w:color="auto"/>
            <w:left w:val="none" w:sz="0" w:space="0" w:color="auto"/>
            <w:bottom w:val="none" w:sz="0" w:space="0" w:color="auto"/>
            <w:right w:val="none" w:sz="0" w:space="0" w:color="auto"/>
          </w:divBdr>
        </w:div>
        <w:div w:id="49546551">
          <w:marLeft w:val="0"/>
          <w:marRight w:val="0"/>
          <w:marTop w:val="0"/>
          <w:marBottom w:val="0"/>
          <w:divBdr>
            <w:top w:val="none" w:sz="0" w:space="0" w:color="auto"/>
            <w:left w:val="none" w:sz="0" w:space="0" w:color="auto"/>
            <w:bottom w:val="none" w:sz="0" w:space="0" w:color="auto"/>
            <w:right w:val="none" w:sz="0" w:space="0" w:color="auto"/>
          </w:divBdr>
        </w:div>
        <w:div w:id="68311099">
          <w:marLeft w:val="0"/>
          <w:marRight w:val="0"/>
          <w:marTop w:val="0"/>
          <w:marBottom w:val="0"/>
          <w:divBdr>
            <w:top w:val="none" w:sz="0" w:space="0" w:color="auto"/>
            <w:left w:val="none" w:sz="0" w:space="0" w:color="auto"/>
            <w:bottom w:val="none" w:sz="0" w:space="0" w:color="auto"/>
            <w:right w:val="none" w:sz="0" w:space="0" w:color="auto"/>
          </w:divBdr>
        </w:div>
        <w:div w:id="101461075">
          <w:marLeft w:val="0"/>
          <w:marRight w:val="0"/>
          <w:marTop w:val="0"/>
          <w:marBottom w:val="0"/>
          <w:divBdr>
            <w:top w:val="none" w:sz="0" w:space="0" w:color="auto"/>
            <w:left w:val="none" w:sz="0" w:space="0" w:color="auto"/>
            <w:bottom w:val="none" w:sz="0" w:space="0" w:color="auto"/>
            <w:right w:val="none" w:sz="0" w:space="0" w:color="auto"/>
          </w:divBdr>
        </w:div>
        <w:div w:id="112332918">
          <w:marLeft w:val="0"/>
          <w:marRight w:val="0"/>
          <w:marTop w:val="0"/>
          <w:marBottom w:val="0"/>
          <w:divBdr>
            <w:top w:val="none" w:sz="0" w:space="0" w:color="auto"/>
            <w:left w:val="none" w:sz="0" w:space="0" w:color="auto"/>
            <w:bottom w:val="none" w:sz="0" w:space="0" w:color="auto"/>
            <w:right w:val="none" w:sz="0" w:space="0" w:color="auto"/>
          </w:divBdr>
        </w:div>
        <w:div w:id="507602201">
          <w:marLeft w:val="0"/>
          <w:marRight w:val="0"/>
          <w:marTop w:val="0"/>
          <w:marBottom w:val="0"/>
          <w:divBdr>
            <w:top w:val="none" w:sz="0" w:space="0" w:color="auto"/>
            <w:left w:val="none" w:sz="0" w:space="0" w:color="auto"/>
            <w:bottom w:val="none" w:sz="0" w:space="0" w:color="auto"/>
            <w:right w:val="none" w:sz="0" w:space="0" w:color="auto"/>
          </w:divBdr>
        </w:div>
        <w:div w:id="525213491">
          <w:marLeft w:val="0"/>
          <w:marRight w:val="0"/>
          <w:marTop w:val="0"/>
          <w:marBottom w:val="0"/>
          <w:divBdr>
            <w:top w:val="none" w:sz="0" w:space="0" w:color="auto"/>
            <w:left w:val="none" w:sz="0" w:space="0" w:color="auto"/>
            <w:bottom w:val="none" w:sz="0" w:space="0" w:color="auto"/>
            <w:right w:val="none" w:sz="0" w:space="0" w:color="auto"/>
          </w:divBdr>
        </w:div>
        <w:div w:id="579678902">
          <w:marLeft w:val="0"/>
          <w:marRight w:val="0"/>
          <w:marTop w:val="0"/>
          <w:marBottom w:val="0"/>
          <w:divBdr>
            <w:top w:val="none" w:sz="0" w:space="0" w:color="auto"/>
            <w:left w:val="none" w:sz="0" w:space="0" w:color="auto"/>
            <w:bottom w:val="none" w:sz="0" w:space="0" w:color="auto"/>
            <w:right w:val="none" w:sz="0" w:space="0" w:color="auto"/>
          </w:divBdr>
        </w:div>
        <w:div w:id="725564656">
          <w:marLeft w:val="0"/>
          <w:marRight w:val="0"/>
          <w:marTop w:val="0"/>
          <w:marBottom w:val="0"/>
          <w:divBdr>
            <w:top w:val="none" w:sz="0" w:space="0" w:color="auto"/>
            <w:left w:val="none" w:sz="0" w:space="0" w:color="auto"/>
            <w:bottom w:val="none" w:sz="0" w:space="0" w:color="auto"/>
            <w:right w:val="none" w:sz="0" w:space="0" w:color="auto"/>
          </w:divBdr>
        </w:div>
        <w:div w:id="752971471">
          <w:marLeft w:val="0"/>
          <w:marRight w:val="0"/>
          <w:marTop w:val="0"/>
          <w:marBottom w:val="0"/>
          <w:divBdr>
            <w:top w:val="none" w:sz="0" w:space="0" w:color="auto"/>
            <w:left w:val="none" w:sz="0" w:space="0" w:color="auto"/>
            <w:bottom w:val="none" w:sz="0" w:space="0" w:color="auto"/>
            <w:right w:val="none" w:sz="0" w:space="0" w:color="auto"/>
          </w:divBdr>
        </w:div>
        <w:div w:id="773481421">
          <w:marLeft w:val="0"/>
          <w:marRight w:val="0"/>
          <w:marTop w:val="0"/>
          <w:marBottom w:val="0"/>
          <w:divBdr>
            <w:top w:val="none" w:sz="0" w:space="0" w:color="auto"/>
            <w:left w:val="none" w:sz="0" w:space="0" w:color="auto"/>
            <w:bottom w:val="none" w:sz="0" w:space="0" w:color="auto"/>
            <w:right w:val="none" w:sz="0" w:space="0" w:color="auto"/>
          </w:divBdr>
        </w:div>
        <w:div w:id="923685478">
          <w:marLeft w:val="0"/>
          <w:marRight w:val="0"/>
          <w:marTop w:val="0"/>
          <w:marBottom w:val="0"/>
          <w:divBdr>
            <w:top w:val="none" w:sz="0" w:space="0" w:color="auto"/>
            <w:left w:val="none" w:sz="0" w:space="0" w:color="auto"/>
            <w:bottom w:val="none" w:sz="0" w:space="0" w:color="auto"/>
            <w:right w:val="none" w:sz="0" w:space="0" w:color="auto"/>
          </w:divBdr>
        </w:div>
        <w:div w:id="988896473">
          <w:marLeft w:val="0"/>
          <w:marRight w:val="0"/>
          <w:marTop w:val="0"/>
          <w:marBottom w:val="0"/>
          <w:divBdr>
            <w:top w:val="none" w:sz="0" w:space="0" w:color="auto"/>
            <w:left w:val="none" w:sz="0" w:space="0" w:color="auto"/>
            <w:bottom w:val="none" w:sz="0" w:space="0" w:color="auto"/>
            <w:right w:val="none" w:sz="0" w:space="0" w:color="auto"/>
          </w:divBdr>
        </w:div>
        <w:div w:id="1026372276">
          <w:marLeft w:val="0"/>
          <w:marRight w:val="0"/>
          <w:marTop w:val="0"/>
          <w:marBottom w:val="0"/>
          <w:divBdr>
            <w:top w:val="none" w:sz="0" w:space="0" w:color="auto"/>
            <w:left w:val="none" w:sz="0" w:space="0" w:color="auto"/>
            <w:bottom w:val="none" w:sz="0" w:space="0" w:color="auto"/>
            <w:right w:val="none" w:sz="0" w:space="0" w:color="auto"/>
          </w:divBdr>
        </w:div>
        <w:div w:id="1057826694">
          <w:marLeft w:val="0"/>
          <w:marRight w:val="0"/>
          <w:marTop w:val="0"/>
          <w:marBottom w:val="0"/>
          <w:divBdr>
            <w:top w:val="none" w:sz="0" w:space="0" w:color="auto"/>
            <w:left w:val="none" w:sz="0" w:space="0" w:color="auto"/>
            <w:bottom w:val="none" w:sz="0" w:space="0" w:color="auto"/>
            <w:right w:val="none" w:sz="0" w:space="0" w:color="auto"/>
          </w:divBdr>
        </w:div>
        <w:div w:id="1209613662">
          <w:marLeft w:val="0"/>
          <w:marRight w:val="0"/>
          <w:marTop w:val="0"/>
          <w:marBottom w:val="0"/>
          <w:divBdr>
            <w:top w:val="none" w:sz="0" w:space="0" w:color="auto"/>
            <w:left w:val="none" w:sz="0" w:space="0" w:color="auto"/>
            <w:bottom w:val="none" w:sz="0" w:space="0" w:color="auto"/>
            <w:right w:val="none" w:sz="0" w:space="0" w:color="auto"/>
          </w:divBdr>
        </w:div>
        <w:div w:id="1251965410">
          <w:marLeft w:val="0"/>
          <w:marRight w:val="0"/>
          <w:marTop w:val="0"/>
          <w:marBottom w:val="0"/>
          <w:divBdr>
            <w:top w:val="none" w:sz="0" w:space="0" w:color="auto"/>
            <w:left w:val="none" w:sz="0" w:space="0" w:color="auto"/>
            <w:bottom w:val="none" w:sz="0" w:space="0" w:color="auto"/>
            <w:right w:val="none" w:sz="0" w:space="0" w:color="auto"/>
          </w:divBdr>
        </w:div>
        <w:div w:id="1506048207">
          <w:marLeft w:val="0"/>
          <w:marRight w:val="0"/>
          <w:marTop w:val="0"/>
          <w:marBottom w:val="0"/>
          <w:divBdr>
            <w:top w:val="none" w:sz="0" w:space="0" w:color="auto"/>
            <w:left w:val="none" w:sz="0" w:space="0" w:color="auto"/>
            <w:bottom w:val="none" w:sz="0" w:space="0" w:color="auto"/>
            <w:right w:val="none" w:sz="0" w:space="0" w:color="auto"/>
          </w:divBdr>
        </w:div>
        <w:div w:id="1534613175">
          <w:marLeft w:val="0"/>
          <w:marRight w:val="0"/>
          <w:marTop w:val="0"/>
          <w:marBottom w:val="0"/>
          <w:divBdr>
            <w:top w:val="none" w:sz="0" w:space="0" w:color="auto"/>
            <w:left w:val="none" w:sz="0" w:space="0" w:color="auto"/>
            <w:bottom w:val="none" w:sz="0" w:space="0" w:color="auto"/>
            <w:right w:val="none" w:sz="0" w:space="0" w:color="auto"/>
          </w:divBdr>
        </w:div>
        <w:div w:id="1555969663">
          <w:marLeft w:val="0"/>
          <w:marRight w:val="0"/>
          <w:marTop w:val="0"/>
          <w:marBottom w:val="0"/>
          <w:divBdr>
            <w:top w:val="none" w:sz="0" w:space="0" w:color="auto"/>
            <w:left w:val="none" w:sz="0" w:space="0" w:color="auto"/>
            <w:bottom w:val="none" w:sz="0" w:space="0" w:color="auto"/>
            <w:right w:val="none" w:sz="0" w:space="0" w:color="auto"/>
          </w:divBdr>
        </w:div>
        <w:div w:id="1760637691">
          <w:marLeft w:val="0"/>
          <w:marRight w:val="0"/>
          <w:marTop w:val="0"/>
          <w:marBottom w:val="0"/>
          <w:divBdr>
            <w:top w:val="none" w:sz="0" w:space="0" w:color="auto"/>
            <w:left w:val="none" w:sz="0" w:space="0" w:color="auto"/>
            <w:bottom w:val="none" w:sz="0" w:space="0" w:color="auto"/>
            <w:right w:val="none" w:sz="0" w:space="0" w:color="auto"/>
          </w:divBdr>
        </w:div>
        <w:div w:id="1802112506">
          <w:marLeft w:val="0"/>
          <w:marRight w:val="0"/>
          <w:marTop w:val="0"/>
          <w:marBottom w:val="0"/>
          <w:divBdr>
            <w:top w:val="none" w:sz="0" w:space="0" w:color="auto"/>
            <w:left w:val="none" w:sz="0" w:space="0" w:color="auto"/>
            <w:bottom w:val="none" w:sz="0" w:space="0" w:color="auto"/>
            <w:right w:val="none" w:sz="0" w:space="0" w:color="auto"/>
          </w:divBdr>
        </w:div>
        <w:div w:id="2044210796">
          <w:marLeft w:val="0"/>
          <w:marRight w:val="0"/>
          <w:marTop w:val="0"/>
          <w:marBottom w:val="0"/>
          <w:divBdr>
            <w:top w:val="none" w:sz="0" w:space="0" w:color="auto"/>
            <w:left w:val="none" w:sz="0" w:space="0" w:color="auto"/>
            <w:bottom w:val="none" w:sz="0" w:space="0" w:color="auto"/>
            <w:right w:val="none" w:sz="0" w:space="0" w:color="auto"/>
          </w:divBdr>
        </w:div>
        <w:div w:id="2048752953">
          <w:marLeft w:val="0"/>
          <w:marRight w:val="0"/>
          <w:marTop w:val="0"/>
          <w:marBottom w:val="0"/>
          <w:divBdr>
            <w:top w:val="none" w:sz="0" w:space="0" w:color="auto"/>
            <w:left w:val="none" w:sz="0" w:space="0" w:color="auto"/>
            <w:bottom w:val="none" w:sz="0" w:space="0" w:color="auto"/>
            <w:right w:val="none" w:sz="0" w:space="0" w:color="auto"/>
          </w:divBdr>
        </w:div>
        <w:div w:id="2111463627">
          <w:marLeft w:val="0"/>
          <w:marRight w:val="0"/>
          <w:marTop w:val="0"/>
          <w:marBottom w:val="0"/>
          <w:divBdr>
            <w:top w:val="none" w:sz="0" w:space="0" w:color="auto"/>
            <w:left w:val="none" w:sz="0" w:space="0" w:color="auto"/>
            <w:bottom w:val="none" w:sz="0" w:space="0" w:color="auto"/>
            <w:right w:val="none" w:sz="0" w:space="0" w:color="auto"/>
          </w:divBdr>
        </w:div>
      </w:divsChild>
    </w:div>
    <w:div w:id="1537696439">
      <w:bodyDiv w:val="1"/>
      <w:marLeft w:val="0"/>
      <w:marRight w:val="0"/>
      <w:marTop w:val="0"/>
      <w:marBottom w:val="0"/>
      <w:divBdr>
        <w:top w:val="none" w:sz="0" w:space="0" w:color="auto"/>
        <w:left w:val="none" w:sz="0" w:space="0" w:color="auto"/>
        <w:bottom w:val="none" w:sz="0" w:space="0" w:color="auto"/>
        <w:right w:val="none" w:sz="0" w:space="0" w:color="auto"/>
      </w:divBdr>
    </w:div>
    <w:div w:id="1559170485">
      <w:bodyDiv w:val="1"/>
      <w:marLeft w:val="0"/>
      <w:marRight w:val="0"/>
      <w:marTop w:val="0"/>
      <w:marBottom w:val="0"/>
      <w:divBdr>
        <w:top w:val="none" w:sz="0" w:space="0" w:color="auto"/>
        <w:left w:val="none" w:sz="0" w:space="0" w:color="auto"/>
        <w:bottom w:val="none" w:sz="0" w:space="0" w:color="auto"/>
        <w:right w:val="none" w:sz="0" w:space="0" w:color="auto"/>
      </w:divBdr>
    </w:div>
    <w:div w:id="1562323129">
      <w:bodyDiv w:val="1"/>
      <w:marLeft w:val="0"/>
      <w:marRight w:val="0"/>
      <w:marTop w:val="0"/>
      <w:marBottom w:val="0"/>
      <w:divBdr>
        <w:top w:val="none" w:sz="0" w:space="0" w:color="auto"/>
        <w:left w:val="none" w:sz="0" w:space="0" w:color="auto"/>
        <w:bottom w:val="none" w:sz="0" w:space="0" w:color="auto"/>
        <w:right w:val="none" w:sz="0" w:space="0" w:color="auto"/>
      </w:divBdr>
    </w:div>
    <w:div w:id="1569146326">
      <w:bodyDiv w:val="1"/>
      <w:marLeft w:val="0"/>
      <w:marRight w:val="0"/>
      <w:marTop w:val="0"/>
      <w:marBottom w:val="0"/>
      <w:divBdr>
        <w:top w:val="none" w:sz="0" w:space="0" w:color="auto"/>
        <w:left w:val="none" w:sz="0" w:space="0" w:color="auto"/>
        <w:bottom w:val="none" w:sz="0" w:space="0" w:color="auto"/>
        <w:right w:val="none" w:sz="0" w:space="0" w:color="auto"/>
      </w:divBdr>
    </w:div>
    <w:div w:id="1593200415">
      <w:bodyDiv w:val="1"/>
      <w:marLeft w:val="0"/>
      <w:marRight w:val="0"/>
      <w:marTop w:val="0"/>
      <w:marBottom w:val="0"/>
      <w:divBdr>
        <w:top w:val="none" w:sz="0" w:space="0" w:color="auto"/>
        <w:left w:val="none" w:sz="0" w:space="0" w:color="auto"/>
        <w:bottom w:val="none" w:sz="0" w:space="0" w:color="auto"/>
        <w:right w:val="none" w:sz="0" w:space="0" w:color="auto"/>
      </w:divBdr>
    </w:div>
    <w:div w:id="1599947885">
      <w:bodyDiv w:val="1"/>
      <w:marLeft w:val="0"/>
      <w:marRight w:val="0"/>
      <w:marTop w:val="0"/>
      <w:marBottom w:val="0"/>
      <w:divBdr>
        <w:top w:val="none" w:sz="0" w:space="0" w:color="auto"/>
        <w:left w:val="none" w:sz="0" w:space="0" w:color="auto"/>
        <w:bottom w:val="none" w:sz="0" w:space="0" w:color="auto"/>
        <w:right w:val="none" w:sz="0" w:space="0" w:color="auto"/>
      </w:divBdr>
    </w:div>
    <w:div w:id="1618873058">
      <w:bodyDiv w:val="1"/>
      <w:marLeft w:val="0"/>
      <w:marRight w:val="0"/>
      <w:marTop w:val="0"/>
      <w:marBottom w:val="0"/>
      <w:divBdr>
        <w:top w:val="none" w:sz="0" w:space="0" w:color="auto"/>
        <w:left w:val="none" w:sz="0" w:space="0" w:color="auto"/>
        <w:bottom w:val="none" w:sz="0" w:space="0" w:color="auto"/>
        <w:right w:val="none" w:sz="0" w:space="0" w:color="auto"/>
      </w:divBdr>
    </w:div>
    <w:div w:id="1633904109">
      <w:bodyDiv w:val="1"/>
      <w:marLeft w:val="0"/>
      <w:marRight w:val="0"/>
      <w:marTop w:val="0"/>
      <w:marBottom w:val="0"/>
      <w:divBdr>
        <w:top w:val="none" w:sz="0" w:space="0" w:color="auto"/>
        <w:left w:val="none" w:sz="0" w:space="0" w:color="auto"/>
        <w:bottom w:val="none" w:sz="0" w:space="0" w:color="auto"/>
        <w:right w:val="none" w:sz="0" w:space="0" w:color="auto"/>
      </w:divBdr>
      <w:divsChild>
        <w:div w:id="115098741">
          <w:marLeft w:val="0"/>
          <w:marRight w:val="0"/>
          <w:marTop w:val="0"/>
          <w:marBottom w:val="0"/>
          <w:divBdr>
            <w:top w:val="none" w:sz="0" w:space="0" w:color="auto"/>
            <w:left w:val="none" w:sz="0" w:space="0" w:color="auto"/>
            <w:bottom w:val="none" w:sz="0" w:space="0" w:color="auto"/>
            <w:right w:val="none" w:sz="0" w:space="0" w:color="auto"/>
          </w:divBdr>
        </w:div>
        <w:div w:id="151484080">
          <w:marLeft w:val="0"/>
          <w:marRight w:val="0"/>
          <w:marTop w:val="0"/>
          <w:marBottom w:val="0"/>
          <w:divBdr>
            <w:top w:val="none" w:sz="0" w:space="0" w:color="auto"/>
            <w:left w:val="none" w:sz="0" w:space="0" w:color="auto"/>
            <w:bottom w:val="none" w:sz="0" w:space="0" w:color="auto"/>
            <w:right w:val="none" w:sz="0" w:space="0" w:color="auto"/>
          </w:divBdr>
        </w:div>
        <w:div w:id="206378636">
          <w:marLeft w:val="0"/>
          <w:marRight w:val="0"/>
          <w:marTop w:val="0"/>
          <w:marBottom w:val="0"/>
          <w:divBdr>
            <w:top w:val="none" w:sz="0" w:space="0" w:color="auto"/>
            <w:left w:val="none" w:sz="0" w:space="0" w:color="auto"/>
            <w:bottom w:val="none" w:sz="0" w:space="0" w:color="auto"/>
            <w:right w:val="none" w:sz="0" w:space="0" w:color="auto"/>
          </w:divBdr>
        </w:div>
        <w:div w:id="317657957">
          <w:marLeft w:val="0"/>
          <w:marRight w:val="0"/>
          <w:marTop w:val="0"/>
          <w:marBottom w:val="0"/>
          <w:divBdr>
            <w:top w:val="none" w:sz="0" w:space="0" w:color="auto"/>
            <w:left w:val="none" w:sz="0" w:space="0" w:color="auto"/>
            <w:bottom w:val="none" w:sz="0" w:space="0" w:color="auto"/>
            <w:right w:val="none" w:sz="0" w:space="0" w:color="auto"/>
          </w:divBdr>
        </w:div>
        <w:div w:id="374426069">
          <w:marLeft w:val="0"/>
          <w:marRight w:val="0"/>
          <w:marTop w:val="0"/>
          <w:marBottom w:val="0"/>
          <w:divBdr>
            <w:top w:val="none" w:sz="0" w:space="0" w:color="auto"/>
            <w:left w:val="none" w:sz="0" w:space="0" w:color="auto"/>
            <w:bottom w:val="none" w:sz="0" w:space="0" w:color="auto"/>
            <w:right w:val="none" w:sz="0" w:space="0" w:color="auto"/>
          </w:divBdr>
        </w:div>
        <w:div w:id="407848630">
          <w:marLeft w:val="0"/>
          <w:marRight w:val="0"/>
          <w:marTop w:val="0"/>
          <w:marBottom w:val="0"/>
          <w:divBdr>
            <w:top w:val="none" w:sz="0" w:space="0" w:color="auto"/>
            <w:left w:val="none" w:sz="0" w:space="0" w:color="auto"/>
            <w:bottom w:val="none" w:sz="0" w:space="0" w:color="auto"/>
            <w:right w:val="none" w:sz="0" w:space="0" w:color="auto"/>
          </w:divBdr>
        </w:div>
        <w:div w:id="415323053">
          <w:marLeft w:val="0"/>
          <w:marRight w:val="0"/>
          <w:marTop w:val="0"/>
          <w:marBottom w:val="0"/>
          <w:divBdr>
            <w:top w:val="none" w:sz="0" w:space="0" w:color="auto"/>
            <w:left w:val="none" w:sz="0" w:space="0" w:color="auto"/>
            <w:bottom w:val="none" w:sz="0" w:space="0" w:color="auto"/>
            <w:right w:val="none" w:sz="0" w:space="0" w:color="auto"/>
          </w:divBdr>
        </w:div>
        <w:div w:id="463936537">
          <w:marLeft w:val="0"/>
          <w:marRight w:val="0"/>
          <w:marTop w:val="0"/>
          <w:marBottom w:val="0"/>
          <w:divBdr>
            <w:top w:val="none" w:sz="0" w:space="0" w:color="auto"/>
            <w:left w:val="none" w:sz="0" w:space="0" w:color="auto"/>
            <w:bottom w:val="none" w:sz="0" w:space="0" w:color="auto"/>
            <w:right w:val="none" w:sz="0" w:space="0" w:color="auto"/>
          </w:divBdr>
        </w:div>
        <w:div w:id="527567821">
          <w:marLeft w:val="0"/>
          <w:marRight w:val="0"/>
          <w:marTop w:val="0"/>
          <w:marBottom w:val="0"/>
          <w:divBdr>
            <w:top w:val="none" w:sz="0" w:space="0" w:color="auto"/>
            <w:left w:val="none" w:sz="0" w:space="0" w:color="auto"/>
            <w:bottom w:val="none" w:sz="0" w:space="0" w:color="auto"/>
            <w:right w:val="none" w:sz="0" w:space="0" w:color="auto"/>
          </w:divBdr>
        </w:div>
        <w:div w:id="731467420">
          <w:marLeft w:val="0"/>
          <w:marRight w:val="0"/>
          <w:marTop w:val="0"/>
          <w:marBottom w:val="0"/>
          <w:divBdr>
            <w:top w:val="none" w:sz="0" w:space="0" w:color="auto"/>
            <w:left w:val="none" w:sz="0" w:space="0" w:color="auto"/>
            <w:bottom w:val="none" w:sz="0" w:space="0" w:color="auto"/>
            <w:right w:val="none" w:sz="0" w:space="0" w:color="auto"/>
          </w:divBdr>
        </w:div>
        <w:div w:id="781656733">
          <w:marLeft w:val="0"/>
          <w:marRight w:val="0"/>
          <w:marTop w:val="0"/>
          <w:marBottom w:val="0"/>
          <w:divBdr>
            <w:top w:val="none" w:sz="0" w:space="0" w:color="auto"/>
            <w:left w:val="none" w:sz="0" w:space="0" w:color="auto"/>
            <w:bottom w:val="none" w:sz="0" w:space="0" w:color="auto"/>
            <w:right w:val="none" w:sz="0" w:space="0" w:color="auto"/>
          </w:divBdr>
        </w:div>
        <w:div w:id="792289268">
          <w:marLeft w:val="0"/>
          <w:marRight w:val="0"/>
          <w:marTop w:val="0"/>
          <w:marBottom w:val="0"/>
          <w:divBdr>
            <w:top w:val="none" w:sz="0" w:space="0" w:color="auto"/>
            <w:left w:val="none" w:sz="0" w:space="0" w:color="auto"/>
            <w:bottom w:val="none" w:sz="0" w:space="0" w:color="auto"/>
            <w:right w:val="none" w:sz="0" w:space="0" w:color="auto"/>
          </w:divBdr>
        </w:div>
        <w:div w:id="845947780">
          <w:marLeft w:val="0"/>
          <w:marRight w:val="0"/>
          <w:marTop w:val="0"/>
          <w:marBottom w:val="0"/>
          <w:divBdr>
            <w:top w:val="none" w:sz="0" w:space="0" w:color="auto"/>
            <w:left w:val="none" w:sz="0" w:space="0" w:color="auto"/>
            <w:bottom w:val="none" w:sz="0" w:space="0" w:color="auto"/>
            <w:right w:val="none" w:sz="0" w:space="0" w:color="auto"/>
          </w:divBdr>
        </w:div>
        <w:div w:id="903640942">
          <w:marLeft w:val="0"/>
          <w:marRight w:val="0"/>
          <w:marTop w:val="0"/>
          <w:marBottom w:val="0"/>
          <w:divBdr>
            <w:top w:val="none" w:sz="0" w:space="0" w:color="auto"/>
            <w:left w:val="none" w:sz="0" w:space="0" w:color="auto"/>
            <w:bottom w:val="none" w:sz="0" w:space="0" w:color="auto"/>
            <w:right w:val="none" w:sz="0" w:space="0" w:color="auto"/>
          </w:divBdr>
        </w:div>
        <w:div w:id="1003315127">
          <w:marLeft w:val="0"/>
          <w:marRight w:val="0"/>
          <w:marTop w:val="0"/>
          <w:marBottom w:val="0"/>
          <w:divBdr>
            <w:top w:val="none" w:sz="0" w:space="0" w:color="auto"/>
            <w:left w:val="none" w:sz="0" w:space="0" w:color="auto"/>
            <w:bottom w:val="none" w:sz="0" w:space="0" w:color="auto"/>
            <w:right w:val="none" w:sz="0" w:space="0" w:color="auto"/>
          </w:divBdr>
        </w:div>
        <w:div w:id="1046445097">
          <w:marLeft w:val="0"/>
          <w:marRight w:val="0"/>
          <w:marTop w:val="0"/>
          <w:marBottom w:val="0"/>
          <w:divBdr>
            <w:top w:val="none" w:sz="0" w:space="0" w:color="auto"/>
            <w:left w:val="none" w:sz="0" w:space="0" w:color="auto"/>
            <w:bottom w:val="none" w:sz="0" w:space="0" w:color="auto"/>
            <w:right w:val="none" w:sz="0" w:space="0" w:color="auto"/>
          </w:divBdr>
        </w:div>
        <w:div w:id="1277713462">
          <w:marLeft w:val="0"/>
          <w:marRight w:val="0"/>
          <w:marTop w:val="0"/>
          <w:marBottom w:val="0"/>
          <w:divBdr>
            <w:top w:val="none" w:sz="0" w:space="0" w:color="auto"/>
            <w:left w:val="none" w:sz="0" w:space="0" w:color="auto"/>
            <w:bottom w:val="none" w:sz="0" w:space="0" w:color="auto"/>
            <w:right w:val="none" w:sz="0" w:space="0" w:color="auto"/>
          </w:divBdr>
        </w:div>
        <w:div w:id="1311711896">
          <w:marLeft w:val="0"/>
          <w:marRight w:val="0"/>
          <w:marTop w:val="0"/>
          <w:marBottom w:val="0"/>
          <w:divBdr>
            <w:top w:val="none" w:sz="0" w:space="0" w:color="auto"/>
            <w:left w:val="none" w:sz="0" w:space="0" w:color="auto"/>
            <w:bottom w:val="none" w:sz="0" w:space="0" w:color="auto"/>
            <w:right w:val="none" w:sz="0" w:space="0" w:color="auto"/>
          </w:divBdr>
        </w:div>
        <w:div w:id="1456944155">
          <w:marLeft w:val="0"/>
          <w:marRight w:val="0"/>
          <w:marTop w:val="0"/>
          <w:marBottom w:val="0"/>
          <w:divBdr>
            <w:top w:val="none" w:sz="0" w:space="0" w:color="auto"/>
            <w:left w:val="none" w:sz="0" w:space="0" w:color="auto"/>
            <w:bottom w:val="none" w:sz="0" w:space="0" w:color="auto"/>
            <w:right w:val="none" w:sz="0" w:space="0" w:color="auto"/>
          </w:divBdr>
        </w:div>
        <w:div w:id="1703941295">
          <w:marLeft w:val="0"/>
          <w:marRight w:val="0"/>
          <w:marTop w:val="0"/>
          <w:marBottom w:val="0"/>
          <w:divBdr>
            <w:top w:val="none" w:sz="0" w:space="0" w:color="auto"/>
            <w:left w:val="none" w:sz="0" w:space="0" w:color="auto"/>
            <w:bottom w:val="none" w:sz="0" w:space="0" w:color="auto"/>
            <w:right w:val="none" w:sz="0" w:space="0" w:color="auto"/>
          </w:divBdr>
        </w:div>
        <w:div w:id="1795710961">
          <w:marLeft w:val="0"/>
          <w:marRight w:val="0"/>
          <w:marTop w:val="0"/>
          <w:marBottom w:val="0"/>
          <w:divBdr>
            <w:top w:val="none" w:sz="0" w:space="0" w:color="auto"/>
            <w:left w:val="none" w:sz="0" w:space="0" w:color="auto"/>
            <w:bottom w:val="none" w:sz="0" w:space="0" w:color="auto"/>
            <w:right w:val="none" w:sz="0" w:space="0" w:color="auto"/>
          </w:divBdr>
        </w:div>
        <w:div w:id="1899777474">
          <w:marLeft w:val="0"/>
          <w:marRight w:val="0"/>
          <w:marTop w:val="0"/>
          <w:marBottom w:val="0"/>
          <w:divBdr>
            <w:top w:val="none" w:sz="0" w:space="0" w:color="auto"/>
            <w:left w:val="none" w:sz="0" w:space="0" w:color="auto"/>
            <w:bottom w:val="none" w:sz="0" w:space="0" w:color="auto"/>
            <w:right w:val="none" w:sz="0" w:space="0" w:color="auto"/>
          </w:divBdr>
        </w:div>
        <w:div w:id="1931506262">
          <w:marLeft w:val="0"/>
          <w:marRight w:val="0"/>
          <w:marTop w:val="0"/>
          <w:marBottom w:val="0"/>
          <w:divBdr>
            <w:top w:val="none" w:sz="0" w:space="0" w:color="auto"/>
            <w:left w:val="none" w:sz="0" w:space="0" w:color="auto"/>
            <w:bottom w:val="none" w:sz="0" w:space="0" w:color="auto"/>
            <w:right w:val="none" w:sz="0" w:space="0" w:color="auto"/>
          </w:divBdr>
        </w:div>
        <w:div w:id="1969777045">
          <w:marLeft w:val="0"/>
          <w:marRight w:val="0"/>
          <w:marTop w:val="0"/>
          <w:marBottom w:val="0"/>
          <w:divBdr>
            <w:top w:val="none" w:sz="0" w:space="0" w:color="auto"/>
            <w:left w:val="none" w:sz="0" w:space="0" w:color="auto"/>
            <w:bottom w:val="none" w:sz="0" w:space="0" w:color="auto"/>
            <w:right w:val="none" w:sz="0" w:space="0" w:color="auto"/>
          </w:divBdr>
        </w:div>
        <w:div w:id="2141535891">
          <w:marLeft w:val="0"/>
          <w:marRight w:val="0"/>
          <w:marTop w:val="0"/>
          <w:marBottom w:val="0"/>
          <w:divBdr>
            <w:top w:val="none" w:sz="0" w:space="0" w:color="auto"/>
            <w:left w:val="none" w:sz="0" w:space="0" w:color="auto"/>
            <w:bottom w:val="none" w:sz="0" w:space="0" w:color="auto"/>
            <w:right w:val="none" w:sz="0" w:space="0" w:color="auto"/>
          </w:divBdr>
        </w:div>
      </w:divsChild>
    </w:div>
    <w:div w:id="1648584700">
      <w:bodyDiv w:val="1"/>
      <w:marLeft w:val="0"/>
      <w:marRight w:val="0"/>
      <w:marTop w:val="0"/>
      <w:marBottom w:val="0"/>
      <w:divBdr>
        <w:top w:val="none" w:sz="0" w:space="0" w:color="auto"/>
        <w:left w:val="none" w:sz="0" w:space="0" w:color="auto"/>
        <w:bottom w:val="none" w:sz="0" w:space="0" w:color="auto"/>
        <w:right w:val="none" w:sz="0" w:space="0" w:color="auto"/>
      </w:divBdr>
    </w:div>
    <w:div w:id="1660226007">
      <w:bodyDiv w:val="1"/>
      <w:marLeft w:val="0"/>
      <w:marRight w:val="0"/>
      <w:marTop w:val="0"/>
      <w:marBottom w:val="0"/>
      <w:divBdr>
        <w:top w:val="none" w:sz="0" w:space="0" w:color="auto"/>
        <w:left w:val="none" w:sz="0" w:space="0" w:color="auto"/>
        <w:bottom w:val="none" w:sz="0" w:space="0" w:color="auto"/>
        <w:right w:val="none" w:sz="0" w:space="0" w:color="auto"/>
      </w:divBdr>
      <w:divsChild>
        <w:div w:id="2168602">
          <w:marLeft w:val="0"/>
          <w:marRight w:val="0"/>
          <w:marTop w:val="0"/>
          <w:marBottom w:val="0"/>
          <w:divBdr>
            <w:top w:val="none" w:sz="0" w:space="0" w:color="auto"/>
            <w:left w:val="none" w:sz="0" w:space="0" w:color="auto"/>
            <w:bottom w:val="none" w:sz="0" w:space="0" w:color="auto"/>
            <w:right w:val="none" w:sz="0" w:space="0" w:color="auto"/>
          </w:divBdr>
        </w:div>
        <w:div w:id="32312330">
          <w:marLeft w:val="0"/>
          <w:marRight w:val="0"/>
          <w:marTop w:val="0"/>
          <w:marBottom w:val="0"/>
          <w:divBdr>
            <w:top w:val="none" w:sz="0" w:space="0" w:color="auto"/>
            <w:left w:val="none" w:sz="0" w:space="0" w:color="auto"/>
            <w:bottom w:val="none" w:sz="0" w:space="0" w:color="auto"/>
            <w:right w:val="none" w:sz="0" w:space="0" w:color="auto"/>
          </w:divBdr>
        </w:div>
        <w:div w:id="206963168">
          <w:marLeft w:val="0"/>
          <w:marRight w:val="0"/>
          <w:marTop w:val="0"/>
          <w:marBottom w:val="0"/>
          <w:divBdr>
            <w:top w:val="none" w:sz="0" w:space="0" w:color="auto"/>
            <w:left w:val="none" w:sz="0" w:space="0" w:color="auto"/>
            <w:bottom w:val="none" w:sz="0" w:space="0" w:color="auto"/>
            <w:right w:val="none" w:sz="0" w:space="0" w:color="auto"/>
          </w:divBdr>
        </w:div>
        <w:div w:id="297222096">
          <w:marLeft w:val="0"/>
          <w:marRight w:val="0"/>
          <w:marTop w:val="0"/>
          <w:marBottom w:val="0"/>
          <w:divBdr>
            <w:top w:val="none" w:sz="0" w:space="0" w:color="auto"/>
            <w:left w:val="none" w:sz="0" w:space="0" w:color="auto"/>
            <w:bottom w:val="none" w:sz="0" w:space="0" w:color="auto"/>
            <w:right w:val="none" w:sz="0" w:space="0" w:color="auto"/>
          </w:divBdr>
        </w:div>
        <w:div w:id="523715961">
          <w:marLeft w:val="0"/>
          <w:marRight w:val="0"/>
          <w:marTop w:val="0"/>
          <w:marBottom w:val="0"/>
          <w:divBdr>
            <w:top w:val="none" w:sz="0" w:space="0" w:color="auto"/>
            <w:left w:val="none" w:sz="0" w:space="0" w:color="auto"/>
            <w:bottom w:val="none" w:sz="0" w:space="0" w:color="auto"/>
            <w:right w:val="none" w:sz="0" w:space="0" w:color="auto"/>
          </w:divBdr>
        </w:div>
        <w:div w:id="798257219">
          <w:marLeft w:val="0"/>
          <w:marRight w:val="0"/>
          <w:marTop w:val="0"/>
          <w:marBottom w:val="0"/>
          <w:divBdr>
            <w:top w:val="none" w:sz="0" w:space="0" w:color="auto"/>
            <w:left w:val="none" w:sz="0" w:space="0" w:color="auto"/>
            <w:bottom w:val="none" w:sz="0" w:space="0" w:color="auto"/>
            <w:right w:val="none" w:sz="0" w:space="0" w:color="auto"/>
          </w:divBdr>
        </w:div>
        <w:div w:id="816066348">
          <w:marLeft w:val="0"/>
          <w:marRight w:val="0"/>
          <w:marTop w:val="0"/>
          <w:marBottom w:val="0"/>
          <w:divBdr>
            <w:top w:val="none" w:sz="0" w:space="0" w:color="auto"/>
            <w:left w:val="none" w:sz="0" w:space="0" w:color="auto"/>
            <w:bottom w:val="none" w:sz="0" w:space="0" w:color="auto"/>
            <w:right w:val="none" w:sz="0" w:space="0" w:color="auto"/>
          </w:divBdr>
        </w:div>
        <w:div w:id="888304686">
          <w:marLeft w:val="0"/>
          <w:marRight w:val="0"/>
          <w:marTop w:val="0"/>
          <w:marBottom w:val="0"/>
          <w:divBdr>
            <w:top w:val="none" w:sz="0" w:space="0" w:color="auto"/>
            <w:left w:val="none" w:sz="0" w:space="0" w:color="auto"/>
            <w:bottom w:val="none" w:sz="0" w:space="0" w:color="auto"/>
            <w:right w:val="none" w:sz="0" w:space="0" w:color="auto"/>
          </w:divBdr>
        </w:div>
        <w:div w:id="992877261">
          <w:marLeft w:val="0"/>
          <w:marRight w:val="0"/>
          <w:marTop w:val="0"/>
          <w:marBottom w:val="0"/>
          <w:divBdr>
            <w:top w:val="none" w:sz="0" w:space="0" w:color="auto"/>
            <w:left w:val="none" w:sz="0" w:space="0" w:color="auto"/>
            <w:bottom w:val="none" w:sz="0" w:space="0" w:color="auto"/>
            <w:right w:val="none" w:sz="0" w:space="0" w:color="auto"/>
          </w:divBdr>
        </w:div>
        <w:div w:id="1067459847">
          <w:marLeft w:val="0"/>
          <w:marRight w:val="0"/>
          <w:marTop w:val="0"/>
          <w:marBottom w:val="0"/>
          <w:divBdr>
            <w:top w:val="none" w:sz="0" w:space="0" w:color="auto"/>
            <w:left w:val="none" w:sz="0" w:space="0" w:color="auto"/>
            <w:bottom w:val="none" w:sz="0" w:space="0" w:color="auto"/>
            <w:right w:val="none" w:sz="0" w:space="0" w:color="auto"/>
          </w:divBdr>
        </w:div>
        <w:div w:id="1402101803">
          <w:marLeft w:val="0"/>
          <w:marRight w:val="0"/>
          <w:marTop w:val="0"/>
          <w:marBottom w:val="0"/>
          <w:divBdr>
            <w:top w:val="none" w:sz="0" w:space="0" w:color="auto"/>
            <w:left w:val="none" w:sz="0" w:space="0" w:color="auto"/>
            <w:bottom w:val="none" w:sz="0" w:space="0" w:color="auto"/>
            <w:right w:val="none" w:sz="0" w:space="0" w:color="auto"/>
          </w:divBdr>
        </w:div>
        <w:div w:id="1559708563">
          <w:marLeft w:val="0"/>
          <w:marRight w:val="0"/>
          <w:marTop w:val="0"/>
          <w:marBottom w:val="0"/>
          <w:divBdr>
            <w:top w:val="none" w:sz="0" w:space="0" w:color="auto"/>
            <w:left w:val="none" w:sz="0" w:space="0" w:color="auto"/>
            <w:bottom w:val="none" w:sz="0" w:space="0" w:color="auto"/>
            <w:right w:val="none" w:sz="0" w:space="0" w:color="auto"/>
          </w:divBdr>
        </w:div>
        <w:div w:id="1584022252">
          <w:marLeft w:val="0"/>
          <w:marRight w:val="0"/>
          <w:marTop w:val="0"/>
          <w:marBottom w:val="0"/>
          <w:divBdr>
            <w:top w:val="none" w:sz="0" w:space="0" w:color="auto"/>
            <w:left w:val="none" w:sz="0" w:space="0" w:color="auto"/>
            <w:bottom w:val="none" w:sz="0" w:space="0" w:color="auto"/>
            <w:right w:val="none" w:sz="0" w:space="0" w:color="auto"/>
          </w:divBdr>
        </w:div>
        <w:div w:id="1672291362">
          <w:marLeft w:val="0"/>
          <w:marRight w:val="0"/>
          <w:marTop w:val="0"/>
          <w:marBottom w:val="0"/>
          <w:divBdr>
            <w:top w:val="none" w:sz="0" w:space="0" w:color="auto"/>
            <w:left w:val="none" w:sz="0" w:space="0" w:color="auto"/>
            <w:bottom w:val="none" w:sz="0" w:space="0" w:color="auto"/>
            <w:right w:val="none" w:sz="0" w:space="0" w:color="auto"/>
          </w:divBdr>
        </w:div>
        <w:div w:id="1796212559">
          <w:marLeft w:val="0"/>
          <w:marRight w:val="0"/>
          <w:marTop w:val="0"/>
          <w:marBottom w:val="0"/>
          <w:divBdr>
            <w:top w:val="none" w:sz="0" w:space="0" w:color="auto"/>
            <w:left w:val="none" w:sz="0" w:space="0" w:color="auto"/>
            <w:bottom w:val="none" w:sz="0" w:space="0" w:color="auto"/>
            <w:right w:val="none" w:sz="0" w:space="0" w:color="auto"/>
          </w:divBdr>
        </w:div>
        <w:div w:id="1825925988">
          <w:marLeft w:val="0"/>
          <w:marRight w:val="0"/>
          <w:marTop w:val="0"/>
          <w:marBottom w:val="0"/>
          <w:divBdr>
            <w:top w:val="none" w:sz="0" w:space="0" w:color="auto"/>
            <w:left w:val="none" w:sz="0" w:space="0" w:color="auto"/>
            <w:bottom w:val="none" w:sz="0" w:space="0" w:color="auto"/>
            <w:right w:val="none" w:sz="0" w:space="0" w:color="auto"/>
          </w:divBdr>
        </w:div>
        <w:div w:id="1919287409">
          <w:marLeft w:val="0"/>
          <w:marRight w:val="0"/>
          <w:marTop w:val="0"/>
          <w:marBottom w:val="0"/>
          <w:divBdr>
            <w:top w:val="none" w:sz="0" w:space="0" w:color="auto"/>
            <w:left w:val="none" w:sz="0" w:space="0" w:color="auto"/>
            <w:bottom w:val="none" w:sz="0" w:space="0" w:color="auto"/>
            <w:right w:val="none" w:sz="0" w:space="0" w:color="auto"/>
          </w:divBdr>
        </w:div>
        <w:div w:id="1925338470">
          <w:marLeft w:val="0"/>
          <w:marRight w:val="0"/>
          <w:marTop w:val="0"/>
          <w:marBottom w:val="0"/>
          <w:divBdr>
            <w:top w:val="none" w:sz="0" w:space="0" w:color="auto"/>
            <w:left w:val="none" w:sz="0" w:space="0" w:color="auto"/>
            <w:bottom w:val="none" w:sz="0" w:space="0" w:color="auto"/>
            <w:right w:val="none" w:sz="0" w:space="0" w:color="auto"/>
          </w:divBdr>
        </w:div>
        <w:div w:id="1967194282">
          <w:marLeft w:val="0"/>
          <w:marRight w:val="0"/>
          <w:marTop w:val="0"/>
          <w:marBottom w:val="0"/>
          <w:divBdr>
            <w:top w:val="none" w:sz="0" w:space="0" w:color="auto"/>
            <w:left w:val="none" w:sz="0" w:space="0" w:color="auto"/>
            <w:bottom w:val="none" w:sz="0" w:space="0" w:color="auto"/>
            <w:right w:val="none" w:sz="0" w:space="0" w:color="auto"/>
          </w:divBdr>
        </w:div>
        <w:div w:id="2019311917">
          <w:marLeft w:val="0"/>
          <w:marRight w:val="0"/>
          <w:marTop w:val="0"/>
          <w:marBottom w:val="0"/>
          <w:divBdr>
            <w:top w:val="none" w:sz="0" w:space="0" w:color="auto"/>
            <w:left w:val="none" w:sz="0" w:space="0" w:color="auto"/>
            <w:bottom w:val="none" w:sz="0" w:space="0" w:color="auto"/>
            <w:right w:val="none" w:sz="0" w:space="0" w:color="auto"/>
          </w:divBdr>
        </w:div>
        <w:div w:id="2022856017">
          <w:marLeft w:val="0"/>
          <w:marRight w:val="0"/>
          <w:marTop w:val="0"/>
          <w:marBottom w:val="0"/>
          <w:divBdr>
            <w:top w:val="none" w:sz="0" w:space="0" w:color="auto"/>
            <w:left w:val="none" w:sz="0" w:space="0" w:color="auto"/>
            <w:bottom w:val="none" w:sz="0" w:space="0" w:color="auto"/>
            <w:right w:val="none" w:sz="0" w:space="0" w:color="auto"/>
          </w:divBdr>
        </w:div>
      </w:divsChild>
    </w:div>
    <w:div w:id="1663702034">
      <w:bodyDiv w:val="1"/>
      <w:marLeft w:val="0"/>
      <w:marRight w:val="0"/>
      <w:marTop w:val="0"/>
      <w:marBottom w:val="0"/>
      <w:divBdr>
        <w:top w:val="none" w:sz="0" w:space="0" w:color="auto"/>
        <w:left w:val="none" w:sz="0" w:space="0" w:color="auto"/>
        <w:bottom w:val="none" w:sz="0" w:space="0" w:color="auto"/>
        <w:right w:val="none" w:sz="0" w:space="0" w:color="auto"/>
      </w:divBdr>
    </w:div>
    <w:div w:id="1702824689">
      <w:bodyDiv w:val="1"/>
      <w:marLeft w:val="0"/>
      <w:marRight w:val="0"/>
      <w:marTop w:val="0"/>
      <w:marBottom w:val="0"/>
      <w:divBdr>
        <w:top w:val="none" w:sz="0" w:space="0" w:color="auto"/>
        <w:left w:val="none" w:sz="0" w:space="0" w:color="auto"/>
        <w:bottom w:val="none" w:sz="0" w:space="0" w:color="auto"/>
        <w:right w:val="none" w:sz="0" w:space="0" w:color="auto"/>
      </w:divBdr>
    </w:div>
    <w:div w:id="1715231442">
      <w:bodyDiv w:val="1"/>
      <w:marLeft w:val="0"/>
      <w:marRight w:val="0"/>
      <w:marTop w:val="0"/>
      <w:marBottom w:val="0"/>
      <w:divBdr>
        <w:top w:val="none" w:sz="0" w:space="0" w:color="auto"/>
        <w:left w:val="none" w:sz="0" w:space="0" w:color="auto"/>
        <w:bottom w:val="none" w:sz="0" w:space="0" w:color="auto"/>
        <w:right w:val="none" w:sz="0" w:space="0" w:color="auto"/>
      </w:divBdr>
    </w:div>
    <w:div w:id="1718820097">
      <w:bodyDiv w:val="1"/>
      <w:marLeft w:val="0"/>
      <w:marRight w:val="0"/>
      <w:marTop w:val="0"/>
      <w:marBottom w:val="0"/>
      <w:divBdr>
        <w:top w:val="none" w:sz="0" w:space="0" w:color="auto"/>
        <w:left w:val="none" w:sz="0" w:space="0" w:color="auto"/>
        <w:bottom w:val="none" w:sz="0" w:space="0" w:color="auto"/>
        <w:right w:val="none" w:sz="0" w:space="0" w:color="auto"/>
      </w:divBdr>
    </w:div>
    <w:div w:id="1734692139">
      <w:bodyDiv w:val="1"/>
      <w:marLeft w:val="0"/>
      <w:marRight w:val="0"/>
      <w:marTop w:val="0"/>
      <w:marBottom w:val="0"/>
      <w:divBdr>
        <w:top w:val="none" w:sz="0" w:space="0" w:color="auto"/>
        <w:left w:val="none" w:sz="0" w:space="0" w:color="auto"/>
        <w:bottom w:val="none" w:sz="0" w:space="0" w:color="auto"/>
        <w:right w:val="none" w:sz="0" w:space="0" w:color="auto"/>
      </w:divBdr>
    </w:div>
    <w:div w:id="1758557567">
      <w:bodyDiv w:val="1"/>
      <w:marLeft w:val="0"/>
      <w:marRight w:val="0"/>
      <w:marTop w:val="0"/>
      <w:marBottom w:val="0"/>
      <w:divBdr>
        <w:top w:val="none" w:sz="0" w:space="0" w:color="auto"/>
        <w:left w:val="none" w:sz="0" w:space="0" w:color="auto"/>
        <w:bottom w:val="none" w:sz="0" w:space="0" w:color="auto"/>
        <w:right w:val="none" w:sz="0" w:space="0" w:color="auto"/>
      </w:divBdr>
    </w:div>
    <w:div w:id="1759979336">
      <w:bodyDiv w:val="1"/>
      <w:marLeft w:val="0"/>
      <w:marRight w:val="0"/>
      <w:marTop w:val="0"/>
      <w:marBottom w:val="0"/>
      <w:divBdr>
        <w:top w:val="none" w:sz="0" w:space="0" w:color="auto"/>
        <w:left w:val="none" w:sz="0" w:space="0" w:color="auto"/>
        <w:bottom w:val="none" w:sz="0" w:space="0" w:color="auto"/>
        <w:right w:val="none" w:sz="0" w:space="0" w:color="auto"/>
      </w:divBdr>
    </w:div>
    <w:div w:id="1769236117">
      <w:bodyDiv w:val="1"/>
      <w:marLeft w:val="0"/>
      <w:marRight w:val="0"/>
      <w:marTop w:val="0"/>
      <w:marBottom w:val="0"/>
      <w:divBdr>
        <w:top w:val="none" w:sz="0" w:space="0" w:color="auto"/>
        <w:left w:val="none" w:sz="0" w:space="0" w:color="auto"/>
        <w:bottom w:val="none" w:sz="0" w:space="0" w:color="auto"/>
        <w:right w:val="none" w:sz="0" w:space="0" w:color="auto"/>
      </w:divBdr>
    </w:div>
    <w:div w:id="1774008381">
      <w:bodyDiv w:val="1"/>
      <w:marLeft w:val="0"/>
      <w:marRight w:val="0"/>
      <w:marTop w:val="0"/>
      <w:marBottom w:val="0"/>
      <w:divBdr>
        <w:top w:val="none" w:sz="0" w:space="0" w:color="auto"/>
        <w:left w:val="none" w:sz="0" w:space="0" w:color="auto"/>
        <w:bottom w:val="none" w:sz="0" w:space="0" w:color="auto"/>
        <w:right w:val="none" w:sz="0" w:space="0" w:color="auto"/>
      </w:divBdr>
      <w:divsChild>
        <w:div w:id="1948271126">
          <w:marLeft w:val="0"/>
          <w:marRight w:val="0"/>
          <w:marTop w:val="0"/>
          <w:marBottom w:val="0"/>
          <w:divBdr>
            <w:top w:val="none" w:sz="0" w:space="0" w:color="auto"/>
            <w:left w:val="none" w:sz="0" w:space="0" w:color="auto"/>
            <w:bottom w:val="none" w:sz="0" w:space="0" w:color="auto"/>
            <w:right w:val="none" w:sz="0" w:space="0" w:color="auto"/>
          </w:divBdr>
        </w:div>
      </w:divsChild>
    </w:div>
    <w:div w:id="1784643248">
      <w:bodyDiv w:val="1"/>
      <w:marLeft w:val="0"/>
      <w:marRight w:val="0"/>
      <w:marTop w:val="0"/>
      <w:marBottom w:val="0"/>
      <w:divBdr>
        <w:top w:val="none" w:sz="0" w:space="0" w:color="auto"/>
        <w:left w:val="none" w:sz="0" w:space="0" w:color="auto"/>
        <w:bottom w:val="none" w:sz="0" w:space="0" w:color="auto"/>
        <w:right w:val="none" w:sz="0" w:space="0" w:color="auto"/>
      </w:divBdr>
      <w:divsChild>
        <w:div w:id="57636984">
          <w:marLeft w:val="0"/>
          <w:marRight w:val="0"/>
          <w:marTop w:val="0"/>
          <w:marBottom w:val="0"/>
          <w:divBdr>
            <w:top w:val="none" w:sz="0" w:space="0" w:color="auto"/>
            <w:left w:val="none" w:sz="0" w:space="0" w:color="auto"/>
            <w:bottom w:val="none" w:sz="0" w:space="0" w:color="auto"/>
            <w:right w:val="none" w:sz="0" w:space="0" w:color="auto"/>
          </w:divBdr>
        </w:div>
        <w:div w:id="92675492">
          <w:marLeft w:val="0"/>
          <w:marRight w:val="0"/>
          <w:marTop w:val="0"/>
          <w:marBottom w:val="0"/>
          <w:divBdr>
            <w:top w:val="none" w:sz="0" w:space="0" w:color="auto"/>
            <w:left w:val="none" w:sz="0" w:space="0" w:color="auto"/>
            <w:bottom w:val="none" w:sz="0" w:space="0" w:color="auto"/>
            <w:right w:val="none" w:sz="0" w:space="0" w:color="auto"/>
          </w:divBdr>
        </w:div>
        <w:div w:id="196621922">
          <w:marLeft w:val="0"/>
          <w:marRight w:val="0"/>
          <w:marTop w:val="0"/>
          <w:marBottom w:val="0"/>
          <w:divBdr>
            <w:top w:val="none" w:sz="0" w:space="0" w:color="auto"/>
            <w:left w:val="none" w:sz="0" w:space="0" w:color="auto"/>
            <w:bottom w:val="none" w:sz="0" w:space="0" w:color="auto"/>
            <w:right w:val="none" w:sz="0" w:space="0" w:color="auto"/>
          </w:divBdr>
        </w:div>
        <w:div w:id="262494153">
          <w:marLeft w:val="0"/>
          <w:marRight w:val="0"/>
          <w:marTop w:val="0"/>
          <w:marBottom w:val="0"/>
          <w:divBdr>
            <w:top w:val="none" w:sz="0" w:space="0" w:color="auto"/>
            <w:left w:val="none" w:sz="0" w:space="0" w:color="auto"/>
            <w:bottom w:val="none" w:sz="0" w:space="0" w:color="auto"/>
            <w:right w:val="none" w:sz="0" w:space="0" w:color="auto"/>
          </w:divBdr>
        </w:div>
        <w:div w:id="363871446">
          <w:marLeft w:val="0"/>
          <w:marRight w:val="0"/>
          <w:marTop w:val="0"/>
          <w:marBottom w:val="0"/>
          <w:divBdr>
            <w:top w:val="none" w:sz="0" w:space="0" w:color="auto"/>
            <w:left w:val="none" w:sz="0" w:space="0" w:color="auto"/>
            <w:bottom w:val="none" w:sz="0" w:space="0" w:color="auto"/>
            <w:right w:val="none" w:sz="0" w:space="0" w:color="auto"/>
          </w:divBdr>
        </w:div>
        <w:div w:id="488714542">
          <w:marLeft w:val="0"/>
          <w:marRight w:val="0"/>
          <w:marTop w:val="0"/>
          <w:marBottom w:val="0"/>
          <w:divBdr>
            <w:top w:val="none" w:sz="0" w:space="0" w:color="auto"/>
            <w:left w:val="none" w:sz="0" w:space="0" w:color="auto"/>
            <w:bottom w:val="none" w:sz="0" w:space="0" w:color="auto"/>
            <w:right w:val="none" w:sz="0" w:space="0" w:color="auto"/>
          </w:divBdr>
        </w:div>
        <w:div w:id="676463745">
          <w:marLeft w:val="0"/>
          <w:marRight w:val="0"/>
          <w:marTop w:val="0"/>
          <w:marBottom w:val="0"/>
          <w:divBdr>
            <w:top w:val="none" w:sz="0" w:space="0" w:color="auto"/>
            <w:left w:val="none" w:sz="0" w:space="0" w:color="auto"/>
            <w:bottom w:val="none" w:sz="0" w:space="0" w:color="auto"/>
            <w:right w:val="none" w:sz="0" w:space="0" w:color="auto"/>
          </w:divBdr>
        </w:div>
        <w:div w:id="800534759">
          <w:marLeft w:val="0"/>
          <w:marRight w:val="0"/>
          <w:marTop w:val="0"/>
          <w:marBottom w:val="0"/>
          <w:divBdr>
            <w:top w:val="none" w:sz="0" w:space="0" w:color="auto"/>
            <w:left w:val="none" w:sz="0" w:space="0" w:color="auto"/>
            <w:bottom w:val="none" w:sz="0" w:space="0" w:color="auto"/>
            <w:right w:val="none" w:sz="0" w:space="0" w:color="auto"/>
          </w:divBdr>
        </w:div>
        <w:div w:id="865564690">
          <w:marLeft w:val="0"/>
          <w:marRight w:val="0"/>
          <w:marTop w:val="0"/>
          <w:marBottom w:val="0"/>
          <w:divBdr>
            <w:top w:val="none" w:sz="0" w:space="0" w:color="auto"/>
            <w:left w:val="none" w:sz="0" w:space="0" w:color="auto"/>
            <w:bottom w:val="none" w:sz="0" w:space="0" w:color="auto"/>
            <w:right w:val="none" w:sz="0" w:space="0" w:color="auto"/>
          </w:divBdr>
        </w:div>
        <w:div w:id="876160862">
          <w:marLeft w:val="0"/>
          <w:marRight w:val="0"/>
          <w:marTop w:val="0"/>
          <w:marBottom w:val="0"/>
          <w:divBdr>
            <w:top w:val="none" w:sz="0" w:space="0" w:color="auto"/>
            <w:left w:val="none" w:sz="0" w:space="0" w:color="auto"/>
            <w:bottom w:val="none" w:sz="0" w:space="0" w:color="auto"/>
            <w:right w:val="none" w:sz="0" w:space="0" w:color="auto"/>
          </w:divBdr>
        </w:div>
        <w:div w:id="889996620">
          <w:marLeft w:val="0"/>
          <w:marRight w:val="0"/>
          <w:marTop w:val="0"/>
          <w:marBottom w:val="0"/>
          <w:divBdr>
            <w:top w:val="none" w:sz="0" w:space="0" w:color="auto"/>
            <w:left w:val="none" w:sz="0" w:space="0" w:color="auto"/>
            <w:bottom w:val="none" w:sz="0" w:space="0" w:color="auto"/>
            <w:right w:val="none" w:sz="0" w:space="0" w:color="auto"/>
          </w:divBdr>
        </w:div>
        <w:div w:id="981467416">
          <w:marLeft w:val="0"/>
          <w:marRight w:val="0"/>
          <w:marTop w:val="0"/>
          <w:marBottom w:val="0"/>
          <w:divBdr>
            <w:top w:val="none" w:sz="0" w:space="0" w:color="auto"/>
            <w:left w:val="none" w:sz="0" w:space="0" w:color="auto"/>
            <w:bottom w:val="none" w:sz="0" w:space="0" w:color="auto"/>
            <w:right w:val="none" w:sz="0" w:space="0" w:color="auto"/>
          </w:divBdr>
        </w:div>
        <w:div w:id="993290130">
          <w:marLeft w:val="0"/>
          <w:marRight w:val="0"/>
          <w:marTop w:val="0"/>
          <w:marBottom w:val="0"/>
          <w:divBdr>
            <w:top w:val="none" w:sz="0" w:space="0" w:color="auto"/>
            <w:left w:val="none" w:sz="0" w:space="0" w:color="auto"/>
            <w:bottom w:val="none" w:sz="0" w:space="0" w:color="auto"/>
            <w:right w:val="none" w:sz="0" w:space="0" w:color="auto"/>
          </w:divBdr>
        </w:div>
        <w:div w:id="1131902196">
          <w:marLeft w:val="0"/>
          <w:marRight w:val="0"/>
          <w:marTop w:val="0"/>
          <w:marBottom w:val="0"/>
          <w:divBdr>
            <w:top w:val="none" w:sz="0" w:space="0" w:color="auto"/>
            <w:left w:val="none" w:sz="0" w:space="0" w:color="auto"/>
            <w:bottom w:val="none" w:sz="0" w:space="0" w:color="auto"/>
            <w:right w:val="none" w:sz="0" w:space="0" w:color="auto"/>
          </w:divBdr>
        </w:div>
        <w:div w:id="1235628704">
          <w:marLeft w:val="0"/>
          <w:marRight w:val="0"/>
          <w:marTop w:val="0"/>
          <w:marBottom w:val="0"/>
          <w:divBdr>
            <w:top w:val="none" w:sz="0" w:space="0" w:color="auto"/>
            <w:left w:val="none" w:sz="0" w:space="0" w:color="auto"/>
            <w:bottom w:val="none" w:sz="0" w:space="0" w:color="auto"/>
            <w:right w:val="none" w:sz="0" w:space="0" w:color="auto"/>
          </w:divBdr>
        </w:div>
        <w:div w:id="1289899961">
          <w:marLeft w:val="0"/>
          <w:marRight w:val="0"/>
          <w:marTop w:val="0"/>
          <w:marBottom w:val="0"/>
          <w:divBdr>
            <w:top w:val="none" w:sz="0" w:space="0" w:color="auto"/>
            <w:left w:val="none" w:sz="0" w:space="0" w:color="auto"/>
            <w:bottom w:val="none" w:sz="0" w:space="0" w:color="auto"/>
            <w:right w:val="none" w:sz="0" w:space="0" w:color="auto"/>
          </w:divBdr>
        </w:div>
        <w:div w:id="1304042339">
          <w:marLeft w:val="0"/>
          <w:marRight w:val="0"/>
          <w:marTop w:val="0"/>
          <w:marBottom w:val="0"/>
          <w:divBdr>
            <w:top w:val="none" w:sz="0" w:space="0" w:color="auto"/>
            <w:left w:val="none" w:sz="0" w:space="0" w:color="auto"/>
            <w:bottom w:val="none" w:sz="0" w:space="0" w:color="auto"/>
            <w:right w:val="none" w:sz="0" w:space="0" w:color="auto"/>
          </w:divBdr>
        </w:div>
        <w:div w:id="1314870276">
          <w:marLeft w:val="0"/>
          <w:marRight w:val="0"/>
          <w:marTop w:val="0"/>
          <w:marBottom w:val="0"/>
          <w:divBdr>
            <w:top w:val="none" w:sz="0" w:space="0" w:color="auto"/>
            <w:left w:val="none" w:sz="0" w:space="0" w:color="auto"/>
            <w:bottom w:val="none" w:sz="0" w:space="0" w:color="auto"/>
            <w:right w:val="none" w:sz="0" w:space="0" w:color="auto"/>
          </w:divBdr>
        </w:div>
        <w:div w:id="1355110759">
          <w:marLeft w:val="0"/>
          <w:marRight w:val="0"/>
          <w:marTop w:val="0"/>
          <w:marBottom w:val="0"/>
          <w:divBdr>
            <w:top w:val="none" w:sz="0" w:space="0" w:color="auto"/>
            <w:left w:val="none" w:sz="0" w:space="0" w:color="auto"/>
            <w:bottom w:val="none" w:sz="0" w:space="0" w:color="auto"/>
            <w:right w:val="none" w:sz="0" w:space="0" w:color="auto"/>
          </w:divBdr>
        </w:div>
        <w:div w:id="1371757995">
          <w:marLeft w:val="0"/>
          <w:marRight w:val="0"/>
          <w:marTop w:val="0"/>
          <w:marBottom w:val="0"/>
          <w:divBdr>
            <w:top w:val="none" w:sz="0" w:space="0" w:color="auto"/>
            <w:left w:val="none" w:sz="0" w:space="0" w:color="auto"/>
            <w:bottom w:val="none" w:sz="0" w:space="0" w:color="auto"/>
            <w:right w:val="none" w:sz="0" w:space="0" w:color="auto"/>
          </w:divBdr>
        </w:div>
        <w:div w:id="1516990887">
          <w:marLeft w:val="0"/>
          <w:marRight w:val="0"/>
          <w:marTop w:val="0"/>
          <w:marBottom w:val="0"/>
          <w:divBdr>
            <w:top w:val="none" w:sz="0" w:space="0" w:color="auto"/>
            <w:left w:val="none" w:sz="0" w:space="0" w:color="auto"/>
            <w:bottom w:val="none" w:sz="0" w:space="0" w:color="auto"/>
            <w:right w:val="none" w:sz="0" w:space="0" w:color="auto"/>
          </w:divBdr>
        </w:div>
        <w:div w:id="1608930552">
          <w:marLeft w:val="0"/>
          <w:marRight w:val="0"/>
          <w:marTop w:val="0"/>
          <w:marBottom w:val="0"/>
          <w:divBdr>
            <w:top w:val="none" w:sz="0" w:space="0" w:color="auto"/>
            <w:left w:val="none" w:sz="0" w:space="0" w:color="auto"/>
            <w:bottom w:val="none" w:sz="0" w:space="0" w:color="auto"/>
            <w:right w:val="none" w:sz="0" w:space="0" w:color="auto"/>
          </w:divBdr>
        </w:div>
        <w:div w:id="1791044903">
          <w:marLeft w:val="0"/>
          <w:marRight w:val="0"/>
          <w:marTop w:val="0"/>
          <w:marBottom w:val="0"/>
          <w:divBdr>
            <w:top w:val="none" w:sz="0" w:space="0" w:color="auto"/>
            <w:left w:val="none" w:sz="0" w:space="0" w:color="auto"/>
            <w:bottom w:val="none" w:sz="0" w:space="0" w:color="auto"/>
            <w:right w:val="none" w:sz="0" w:space="0" w:color="auto"/>
          </w:divBdr>
        </w:div>
        <w:div w:id="1897349952">
          <w:marLeft w:val="0"/>
          <w:marRight w:val="0"/>
          <w:marTop w:val="0"/>
          <w:marBottom w:val="0"/>
          <w:divBdr>
            <w:top w:val="none" w:sz="0" w:space="0" w:color="auto"/>
            <w:left w:val="none" w:sz="0" w:space="0" w:color="auto"/>
            <w:bottom w:val="none" w:sz="0" w:space="0" w:color="auto"/>
            <w:right w:val="none" w:sz="0" w:space="0" w:color="auto"/>
          </w:divBdr>
        </w:div>
        <w:div w:id="1960524786">
          <w:marLeft w:val="0"/>
          <w:marRight w:val="0"/>
          <w:marTop w:val="0"/>
          <w:marBottom w:val="0"/>
          <w:divBdr>
            <w:top w:val="none" w:sz="0" w:space="0" w:color="auto"/>
            <w:left w:val="none" w:sz="0" w:space="0" w:color="auto"/>
            <w:bottom w:val="none" w:sz="0" w:space="0" w:color="auto"/>
            <w:right w:val="none" w:sz="0" w:space="0" w:color="auto"/>
          </w:divBdr>
        </w:div>
        <w:div w:id="2045327381">
          <w:marLeft w:val="0"/>
          <w:marRight w:val="0"/>
          <w:marTop w:val="0"/>
          <w:marBottom w:val="0"/>
          <w:divBdr>
            <w:top w:val="none" w:sz="0" w:space="0" w:color="auto"/>
            <w:left w:val="none" w:sz="0" w:space="0" w:color="auto"/>
            <w:bottom w:val="none" w:sz="0" w:space="0" w:color="auto"/>
            <w:right w:val="none" w:sz="0" w:space="0" w:color="auto"/>
          </w:divBdr>
        </w:div>
      </w:divsChild>
    </w:div>
    <w:div w:id="1800956834">
      <w:bodyDiv w:val="1"/>
      <w:marLeft w:val="0"/>
      <w:marRight w:val="0"/>
      <w:marTop w:val="0"/>
      <w:marBottom w:val="0"/>
      <w:divBdr>
        <w:top w:val="none" w:sz="0" w:space="0" w:color="auto"/>
        <w:left w:val="none" w:sz="0" w:space="0" w:color="auto"/>
        <w:bottom w:val="none" w:sz="0" w:space="0" w:color="auto"/>
        <w:right w:val="none" w:sz="0" w:space="0" w:color="auto"/>
      </w:divBdr>
    </w:div>
    <w:div w:id="1835947858">
      <w:bodyDiv w:val="1"/>
      <w:marLeft w:val="0"/>
      <w:marRight w:val="0"/>
      <w:marTop w:val="0"/>
      <w:marBottom w:val="0"/>
      <w:divBdr>
        <w:top w:val="none" w:sz="0" w:space="0" w:color="auto"/>
        <w:left w:val="none" w:sz="0" w:space="0" w:color="auto"/>
        <w:bottom w:val="none" w:sz="0" w:space="0" w:color="auto"/>
        <w:right w:val="none" w:sz="0" w:space="0" w:color="auto"/>
      </w:divBdr>
    </w:div>
    <w:div w:id="1841458929">
      <w:bodyDiv w:val="1"/>
      <w:marLeft w:val="0"/>
      <w:marRight w:val="0"/>
      <w:marTop w:val="0"/>
      <w:marBottom w:val="0"/>
      <w:divBdr>
        <w:top w:val="none" w:sz="0" w:space="0" w:color="auto"/>
        <w:left w:val="none" w:sz="0" w:space="0" w:color="auto"/>
        <w:bottom w:val="none" w:sz="0" w:space="0" w:color="auto"/>
        <w:right w:val="none" w:sz="0" w:space="0" w:color="auto"/>
      </w:divBdr>
    </w:div>
    <w:div w:id="1843162956">
      <w:bodyDiv w:val="1"/>
      <w:marLeft w:val="0"/>
      <w:marRight w:val="0"/>
      <w:marTop w:val="0"/>
      <w:marBottom w:val="0"/>
      <w:divBdr>
        <w:top w:val="none" w:sz="0" w:space="0" w:color="auto"/>
        <w:left w:val="none" w:sz="0" w:space="0" w:color="auto"/>
        <w:bottom w:val="none" w:sz="0" w:space="0" w:color="auto"/>
        <w:right w:val="none" w:sz="0" w:space="0" w:color="auto"/>
      </w:divBdr>
    </w:div>
    <w:div w:id="1871448673">
      <w:bodyDiv w:val="1"/>
      <w:marLeft w:val="0"/>
      <w:marRight w:val="0"/>
      <w:marTop w:val="0"/>
      <w:marBottom w:val="0"/>
      <w:divBdr>
        <w:top w:val="none" w:sz="0" w:space="0" w:color="auto"/>
        <w:left w:val="none" w:sz="0" w:space="0" w:color="auto"/>
        <w:bottom w:val="none" w:sz="0" w:space="0" w:color="auto"/>
        <w:right w:val="none" w:sz="0" w:space="0" w:color="auto"/>
      </w:divBdr>
    </w:div>
    <w:div w:id="1895850523">
      <w:bodyDiv w:val="1"/>
      <w:marLeft w:val="0"/>
      <w:marRight w:val="0"/>
      <w:marTop w:val="0"/>
      <w:marBottom w:val="0"/>
      <w:divBdr>
        <w:top w:val="none" w:sz="0" w:space="0" w:color="auto"/>
        <w:left w:val="none" w:sz="0" w:space="0" w:color="auto"/>
        <w:bottom w:val="none" w:sz="0" w:space="0" w:color="auto"/>
        <w:right w:val="none" w:sz="0" w:space="0" w:color="auto"/>
      </w:divBdr>
    </w:div>
    <w:div w:id="1896770517">
      <w:bodyDiv w:val="1"/>
      <w:marLeft w:val="0"/>
      <w:marRight w:val="0"/>
      <w:marTop w:val="0"/>
      <w:marBottom w:val="0"/>
      <w:divBdr>
        <w:top w:val="none" w:sz="0" w:space="0" w:color="auto"/>
        <w:left w:val="none" w:sz="0" w:space="0" w:color="auto"/>
        <w:bottom w:val="none" w:sz="0" w:space="0" w:color="auto"/>
        <w:right w:val="none" w:sz="0" w:space="0" w:color="auto"/>
      </w:divBdr>
    </w:div>
    <w:div w:id="1923055204">
      <w:bodyDiv w:val="1"/>
      <w:marLeft w:val="0"/>
      <w:marRight w:val="0"/>
      <w:marTop w:val="0"/>
      <w:marBottom w:val="0"/>
      <w:divBdr>
        <w:top w:val="none" w:sz="0" w:space="0" w:color="auto"/>
        <w:left w:val="none" w:sz="0" w:space="0" w:color="auto"/>
        <w:bottom w:val="none" w:sz="0" w:space="0" w:color="auto"/>
        <w:right w:val="none" w:sz="0" w:space="0" w:color="auto"/>
      </w:divBdr>
    </w:div>
    <w:div w:id="1937012914">
      <w:bodyDiv w:val="1"/>
      <w:marLeft w:val="0"/>
      <w:marRight w:val="0"/>
      <w:marTop w:val="0"/>
      <w:marBottom w:val="0"/>
      <w:divBdr>
        <w:top w:val="none" w:sz="0" w:space="0" w:color="auto"/>
        <w:left w:val="none" w:sz="0" w:space="0" w:color="auto"/>
        <w:bottom w:val="none" w:sz="0" w:space="0" w:color="auto"/>
        <w:right w:val="none" w:sz="0" w:space="0" w:color="auto"/>
      </w:divBdr>
    </w:div>
    <w:div w:id="1948537123">
      <w:bodyDiv w:val="1"/>
      <w:marLeft w:val="0"/>
      <w:marRight w:val="0"/>
      <w:marTop w:val="0"/>
      <w:marBottom w:val="0"/>
      <w:divBdr>
        <w:top w:val="none" w:sz="0" w:space="0" w:color="auto"/>
        <w:left w:val="none" w:sz="0" w:space="0" w:color="auto"/>
        <w:bottom w:val="none" w:sz="0" w:space="0" w:color="auto"/>
        <w:right w:val="none" w:sz="0" w:space="0" w:color="auto"/>
      </w:divBdr>
      <w:divsChild>
        <w:div w:id="51271025">
          <w:marLeft w:val="0"/>
          <w:marRight w:val="0"/>
          <w:marTop w:val="0"/>
          <w:marBottom w:val="0"/>
          <w:divBdr>
            <w:top w:val="none" w:sz="0" w:space="0" w:color="auto"/>
            <w:left w:val="none" w:sz="0" w:space="0" w:color="auto"/>
            <w:bottom w:val="none" w:sz="0" w:space="0" w:color="auto"/>
            <w:right w:val="none" w:sz="0" w:space="0" w:color="auto"/>
          </w:divBdr>
        </w:div>
        <w:div w:id="69891013">
          <w:marLeft w:val="0"/>
          <w:marRight w:val="0"/>
          <w:marTop w:val="0"/>
          <w:marBottom w:val="0"/>
          <w:divBdr>
            <w:top w:val="none" w:sz="0" w:space="0" w:color="auto"/>
            <w:left w:val="none" w:sz="0" w:space="0" w:color="auto"/>
            <w:bottom w:val="none" w:sz="0" w:space="0" w:color="auto"/>
            <w:right w:val="none" w:sz="0" w:space="0" w:color="auto"/>
          </w:divBdr>
        </w:div>
        <w:div w:id="175772536">
          <w:marLeft w:val="0"/>
          <w:marRight w:val="0"/>
          <w:marTop w:val="0"/>
          <w:marBottom w:val="0"/>
          <w:divBdr>
            <w:top w:val="none" w:sz="0" w:space="0" w:color="auto"/>
            <w:left w:val="none" w:sz="0" w:space="0" w:color="auto"/>
            <w:bottom w:val="none" w:sz="0" w:space="0" w:color="auto"/>
            <w:right w:val="none" w:sz="0" w:space="0" w:color="auto"/>
          </w:divBdr>
        </w:div>
        <w:div w:id="209659720">
          <w:marLeft w:val="0"/>
          <w:marRight w:val="0"/>
          <w:marTop w:val="0"/>
          <w:marBottom w:val="0"/>
          <w:divBdr>
            <w:top w:val="none" w:sz="0" w:space="0" w:color="auto"/>
            <w:left w:val="none" w:sz="0" w:space="0" w:color="auto"/>
            <w:bottom w:val="none" w:sz="0" w:space="0" w:color="auto"/>
            <w:right w:val="none" w:sz="0" w:space="0" w:color="auto"/>
          </w:divBdr>
        </w:div>
        <w:div w:id="571700900">
          <w:marLeft w:val="0"/>
          <w:marRight w:val="0"/>
          <w:marTop w:val="0"/>
          <w:marBottom w:val="0"/>
          <w:divBdr>
            <w:top w:val="none" w:sz="0" w:space="0" w:color="auto"/>
            <w:left w:val="none" w:sz="0" w:space="0" w:color="auto"/>
            <w:bottom w:val="none" w:sz="0" w:space="0" w:color="auto"/>
            <w:right w:val="none" w:sz="0" w:space="0" w:color="auto"/>
          </w:divBdr>
        </w:div>
        <w:div w:id="608051695">
          <w:marLeft w:val="0"/>
          <w:marRight w:val="0"/>
          <w:marTop w:val="0"/>
          <w:marBottom w:val="0"/>
          <w:divBdr>
            <w:top w:val="none" w:sz="0" w:space="0" w:color="auto"/>
            <w:left w:val="none" w:sz="0" w:space="0" w:color="auto"/>
            <w:bottom w:val="none" w:sz="0" w:space="0" w:color="auto"/>
            <w:right w:val="none" w:sz="0" w:space="0" w:color="auto"/>
          </w:divBdr>
        </w:div>
        <w:div w:id="638847597">
          <w:marLeft w:val="0"/>
          <w:marRight w:val="0"/>
          <w:marTop w:val="0"/>
          <w:marBottom w:val="0"/>
          <w:divBdr>
            <w:top w:val="none" w:sz="0" w:space="0" w:color="auto"/>
            <w:left w:val="none" w:sz="0" w:space="0" w:color="auto"/>
            <w:bottom w:val="none" w:sz="0" w:space="0" w:color="auto"/>
            <w:right w:val="none" w:sz="0" w:space="0" w:color="auto"/>
          </w:divBdr>
        </w:div>
        <w:div w:id="706179252">
          <w:marLeft w:val="0"/>
          <w:marRight w:val="0"/>
          <w:marTop w:val="0"/>
          <w:marBottom w:val="0"/>
          <w:divBdr>
            <w:top w:val="none" w:sz="0" w:space="0" w:color="auto"/>
            <w:left w:val="none" w:sz="0" w:space="0" w:color="auto"/>
            <w:bottom w:val="none" w:sz="0" w:space="0" w:color="auto"/>
            <w:right w:val="none" w:sz="0" w:space="0" w:color="auto"/>
          </w:divBdr>
        </w:div>
        <w:div w:id="915942943">
          <w:marLeft w:val="0"/>
          <w:marRight w:val="0"/>
          <w:marTop w:val="0"/>
          <w:marBottom w:val="0"/>
          <w:divBdr>
            <w:top w:val="none" w:sz="0" w:space="0" w:color="auto"/>
            <w:left w:val="none" w:sz="0" w:space="0" w:color="auto"/>
            <w:bottom w:val="none" w:sz="0" w:space="0" w:color="auto"/>
            <w:right w:val="none" w:sz="0" w:space="0" w:color="auto"/>
          </w:divBdr>
        </w:div>
        <w:div w:id="938489719">
          <w:marLeft w:val="0"/>
          <w:marRight w:val="0"/>
          <w:marTop w:val="0"/>
          <w:marBottom w:val="0"/>
          <w:divBdr>
            <w:top w:val="none" w:sz="0" w:space="0" w:color="auto"/>
            <w:left w:val="none" w:sz="0" w:space="0" w:color="auto"/>
            <w:bottom w:val="none" w:sz="0" w:space="0" w:color="auto"/>
            <w:right w:val="none" w:sz="0" w:space="0" w:color="auto"/>
          </w:divBdr>
        </w:div>
        <w:div w:id="959070999">
          <w:marLeft w:val="0"/>
          <w:marRight w:val="0"/>
          <w:marTop w:val="0"/>
          <w:marBottom w:val="0"/>
          <w:divBdr>
            <w:top w:val="none" w:sz="0" w:space="0" w:color="auto"/>
            <w:left w:val="none" w:sz="0" w:space="0" w:color="auto"/>
            <w:bottom w:val="none" w:sz="0" w:space="0" w:color="auto"/>
            <w:right w:val="none" w:sz="0" w:space="0" w:color="auto"/>
          </w:divBdr>
        </w:div>
        <w:div w:id="1015038758">
          <w:marLeft w:val="0"/>
          <w:marRight w:val="0"/>
          <w:marTop w:val="0"/>
          <w:marBottom w:val="0"/>
          <w:divBdr>
            <w:top w:val="none" w:sz="0" w:space="0" w:color="auto"/>
            <w:left w:val="none" w:sz="0" w:space="0" w:color="auto"/>
            <w:bottom w:val="none" w:sz="0" w:space="0" w:color="auto"/>
            <w:right w:val="none" w:sz="0" w:space="0" w:color="auto"/>
          </w:divBdr>
        </w:div>
        <w:div w:id="1069382034">
          <w:marLeft w:val="0"/>
          <w:marRight w:val="0"/>
          <w:marTop w:val="0"/>
          <w:marBottom w:val="0"/>
          <w:divBdr>
            <w:top w:val="none" w:sz="0" w:space="0" w:color="auto"/>
            <w:left w:val="none" w:sz="0" w:space="0" w:color="auto"/>
            <w:bottom w:val="none" w:sz="0" w:space="0" w:color="auto"/>
            <w:right w:val="none" w:sz="0" w:space="0" w:color="auto"/>
          </w:divBdr>
        </w:div>
        <w:div w:id="1222257185">
          <w:marLeft w:val="0"/>
          <w:marRight w:val="0"/>
          <w:marTop w:val="0"/>
          <w:marBottom w:val="0"/>
          <w:divBdr>
            <w:top w:val="none" w:sz="0" w:space="0" w:color="auto"/>
            <w:left w:val="none" w:sz="0" w:space="0" w:color="auto"/>
            <w:bottom w:val="none" w:sz="0" w:space="0" w:color="auto"/>
            <w:right w:val="none" w:sz="0" w:space="0" w:color="auto"/>
          </w:divBdr>
        </w:div>
        <w:div w:id="1291787377">
          <w:marLeft w:val="0"/>
          <w:marRight w:val="0"/>
          <w:marTop w:val="0"/>
          <w:marBottom w:val="0"/>
          <w:divBdr>
            <w:top w:val="none" w:sz="0" w:space="0" w:color="auto"/>
            <w:left w:val="none" w:sz="0" w:space="0" w:color="auto"/>
            <w:bottom w:val="none" w:sz="0" w:space="0" w:color="auto"/>
            <w:right w:val="none" w:sz="0" w:space="0" w:color="auto"/>
          </w:divBdr>
        </w:div>
        <w:div w:id="1379276392">
          <w:marLeft w:val="0"/>
          <w:marRight w:val="0"/>
          <w:marTop w:val="0"/>
          <w:marBottom w:val="0"/>
          <w:divBdr>
            <w:top w:val="none" w:sz="0" w:space="0" w:color="auto"/>
            <w:left w:val="none" w:sz="0" w:space="0" w:color="auto"/>
            <w:bottom w:val="none" w:sz="0" w:space="0" w:color="auto"/>
            <w:right w:val="none" w:sz="0" w:space="0" w:color="auto"/>
          </w:divBdr>
        </w:div>
        <w:div w:id="1468934675">
          <w:marLeft w:val="0"/>
          <w:marRight w:val="0"/>
          <w:marTop w:val="0"/>
          <w:marBottom w:val="0"/>
          <w:divBdr>
            <w:top w:val="none" w:sz="0" w:space="0" w:color="auto"/>
            <w:left w:val="none" w:sz="0" w:space="0" w:color="auto"/>
            <w:bottom w:val="none" w:sz="0" w:space="0" w:color="auto"/>
            <w:right w:val="none" w:sz="0" w:space="0" w:color="auto"/>
          </w:divBdr>
        </w:div>
        <w:div w:id="1666274223">
          <w:marLeft w:val="0"/>
          <w:marRight w:val="0"/>
          <w:marTop w:val="0"/>
          <w:marBottom w:val="0"/>
          <w:divBdr>
            <w:top w:val="none" w:sz="0" w:space="0" w:color="auto"/>
            <w:left w:val="none" w:sz="0" w:space="0" w:color="auto"/>
            <w:bottom w:val="none" w:sz="0" w:space="0" w:color="auto"/>
            <w:right w:val="none" w:sz="0" w:space="0" w:color="auto"/>
          </w:divBdr>
        </w:div>
        <w:div w:id="1713191889">
          <w:marLeft w:val="0"/>
          <w:marRight w:val="0"/>
          <w:marTop w:val="0"/>
          <w:marBottom w:val="0"/>
          <w:divBdr>
            <w:top w:val="none" w:sz="0" w:space="0" w:color="auto"/>
            <w:left w:val="none" w:sz="0" w:space="0" w:color="auto"/>
            <w:bottom w:val="none" w:sz="0" w:space="0" w:color="auto"/>
            <w:right w:val="none" w:sz="0" w:space="0" w:color="auto"/>
          </w:divBdr>
        </w:div>
        <w:div w:id="1820658260">
          <w:marLeft w:val="0"/>
          <w:marRight w:val="0"/>
          <w:marTop w:val="0"/>
          <w:marBottom w:val="0"/>
          <w:divBdr>
            <w:top w:val="none" w:sz="0" w:space="0" w:color="auto"/>
            <w:left w:val="none" w:sz="0" w:space="0" w:color="auto"/>
            <w:bottom w:val="none" w:sz="0" w:space="0" w:color="auto"/>
            <w:right w:val="none" w:sz="0" w:space="0" w:color="auto"/>
          </w:divBdr>
        </w:div>
        <w:div w:id="1828668495">
          <w:marLeft w:val="0"/>
          <w:marRight w:val="0"/>
          <w:marTop w:val="0"/>
          <w:marBottom w:val="0"/>
          <w:divBdr>
            <w:top w:val="none" w:sz="0" w:space="0" w:color="auto"/>
            <w:left w:val="none" w:sz="0" w:space="0" w:color="auto"/>
            <w:bottom w:val="none" w:sz="0" w:space="0" w:color="auto"/>
            <w:right w:val="none" w:sz="0" w:space="0" w:color="auto"/>
          </w:divBdr>
        </w:div>
        <w:div w:id="1833643087">
          <w:marLeft w:val="0"/>
          <w:marRight w:val="0"/>
          <w:marTop w:val="0"/>
          <w:marBottom w:val="0"/>
          <w:divBdr>
            <w:top w:val="none" w:sz="0" w:space="0" w:color="auto"/>
            <w:left w:val="none" w:sz="0" w:space="0" w:color="auto"/>
            <w:bottom w:val="none" w:sz="0" w:space="0" w:color="auto"/>
            <w:right w:val="none" w:sz="0" w:space="0" w:color="auto"/>
          </w:divBdr>
        </w:div>
        <w:div w:id="1856768994">
          <w:marLeft w:val="0"/>
          <w:marRight w:val="0"/>
          <w:marTop w:val="0"/>
          <w:marBottom w:val="0"/>
          <w:divBdr>
            <w:top w:val="none" w:sz="0" w:space="0" w:color="auto"/>
            <w:left w:val="none" w:sz="0" w:space="0" w:color="auto"/>
            <w:bottom w:val="none" w:sz="0" w:space="0" w:color="auto"/>
            <w:right w:val="none" w:sz="0" w:space="0" w:color="auto"/>
          </w:divBdr>
        </w:div>
        <w:div w:id="1921403723">
          <w:marLeft w:val="0"/>
          <w:marRight w:val="0"/>
          <w:marTop w:val="0"/>
          <w:marBottom w:val="0"/>
          <w:divBdr>
            <w:top w:val="none" w:sz="0" w:space="0" w:color="auto"/>
            <w:left w:val="none" w:sz="0" w:space="0" w:color="auto"/>
            <w:bottom w:val="none" w:sz="0" w:space="0" w:color="auto"/>
            <w:right w:val="none" w:sz="0" w:space="0" w:color="auto"/>
          </w:divBdr>
        </w:div>
        <w:div w:id="1985963289">
          <w:marLeft w:val="0"/>
          <w:marRight w:val="0"/>
          <w:marTop w:val="0"/>
          <w:marBottom w:val="0"/>
          <w:divBdr>
            <w:top w:val="none" w:sz="0" w:space="0" w:color="auto"/>
            <w:left w:val="none" w:sz="0" w:space="0" w:color="auto"/>
            <w:bottom w:val="none" w:sz="0" w:space="0" w:color="auto"/>
            <w:right w:val="none" w:sz="0" w:space="0" w:color="auto"/>
          </w:divBdr>
        </w:div>
        <w:div w:id="1995135428">
          <w:marLeft w:val="0"/>
          <w:marRight w:val="0"/>
          <w:marTop w:val="0"/>
          <w:marBottom w:val="0"/>
          <w:divBdr>
            <w:top w:val="none" w:sz="0" w:space="0" w:color="auto"/>
            <w:left w:val="none" w:sz="0" w:space="0" w:color="auto"/>
            <w:bottom w:val="none" w:sz="0" w:space="0" w:color="auto"/>
            <w:right w:val="none" w:sz="0" w:space="0" w:color="auto"/>
          </w:divBdr>
        </w:div>
      </w:divsChild>
    </w:div>
    <w:div w:id="1959143169">
      <w:bodyDiv w:val="1"/>
      <w:marLeft w:val="0"/>
      <w:marRight w:val="0"/>
      <w:marTop w:val="0"/>
      <w:marBottom w:val="0"/>
      <w:divBdr>
        <w:top w:val="none" w:sz="0" w:space="0" w:color="auto"/>
        <w:left w:val="none" w:sz="0" w:space="0" w:color="auto"/>
        <w:bottom w:val="none" w:sz="0" w:space="0" w:color="auto"/>
        <w:right w:val="none" w:sz="0" w:space="0" w:color="auto"/>
      </w:divBdr>
    </w:div>
    <w:div w:id="2013294606">
      <w:bodyDiv w:val="1"/>
      <w:marLeft w:val="0"/>
      <w:marRight w:val="0"/>
      <w:marTop w:val="0"/>
      <w:marBottom w:val="0"/>
      <w:divBdr>
        <w:top w:val="none" w:sz="0" w:space="0" w:color="auto"/>
        <w:left w:val="none" w:sz="0" w:space="0" w:color="auto"/>
        <w:bottom w:val="none" w:sz="0" w:space="0" w:color="auto"/>
        <w:right w:val="none" w:sz="0" w:space="0" w:color="auto"/>
      </w:divBdr>
    </w:div>
    <w:div w:id="2018652623">
      <w:bodyDiv w:val="1"/>
      <w:marLeft w:val="0"/>
      <w:marRight w:val="0"/>
      <w:marTop w:val="0"/>
      <w:marBottom w:val="0"/>
      <w:divBdr>
        <w:top w:val="none" w:sz="0" w:space="0" w:color="auto"/>
        <w:left w:val="none" w:sz="0" w:space="0" w:color="auto"/>
        <w:bottom w:val="none" w:sz="0" w:space="0" w:color="auto"/>
        <w:right w:val="none" w:sz="0" w:space="0" w:color="auto"/>
      </w:divBdr>
    </w:div>
    <w:div w:id="2029943344">
      <w:bodyDiv w:val="1"/>
      <w:marLeft w:val="0"/>
      <w:marRight w:val="0"/>
      <w:marTop w:val="0"/>
      <w:marBottom w:val="0"/>
      <w:divBdr>
        <w:top w:val="none" w:sz="0" w:space="0" w:color="auto"/>
        <w:left w:val="none" w:sz="0" w:space="0" w:color="auto"/>
        <w:bottom w:val="none" w:sz="0" w:space="0" w:color="auto"/>
        <w:right w:val="none" w:sz="0" w:space="0" w:color="auto"/>
      </w:divBdr>
    </w:div>
    <w:div w:id="2048018291">
      <w:bodyDiv w:val="1"/>
      <w:marLeft w:val="0"/>
      <w:marRight w:val="0"/>
      <w:marTop w:val="0"/>
      <w:marBottom w:val="0"/>
      <w:divBdr>
        <w:top w:val="none" w:sz="0" w:space="0" w:color="auto"/>
        <w:left w:val="none" w:sz="0" w:space="0" w:color="auto"/>
        <w:bottom w:val="none" w:sz="0" w:space="0" w:color="auto"/>
        <w:right w:val="none" w:sz="0" w:space="0" w:color="auto"/>
      </w:divBdr>
    </w:div>
    <w:div w:id="2075816467">
      <w:bodyDiv w:val="1"/>
      <w:marLeft w:val="0"/>
      <w:marRight w:val="0"/>
      <w:marTop w:val="0"/>
      <w:marBottom w:val="0"/>
      <w:divBdr>
        <w:top w:val="none" w:sz="0" w:space="0" w:color="auto"/>
        <w:left w:val="none" w:sz="0" w:space="0" w:color="auto"/>
        <w:bottom w:val="none" w:sz="0" w:space="0" w:color="auto"/>
        <w:right w:val="none" w:sz="0" w:space="0" w:color="auto"/>
      </w:divBdr>
    </w:div>
    <w:div w:id="2077318378">
      <w:bodyDiv w:val="1"/>
      <w:marLeft w:val="0"/>
      <w:marRight w:val="0"/>
      <w:marTop w:val="0"/>
      <w:marBottom w:val="0"/>
      <w:divBdr>
        <w:top w:val="none" w:sz="0" w:space="0" w:color="auto"/>
        <w:left w:val="none" w:sz="0" w:space="0" w:color="auto"/>
        <w:bottom w:val="none" w:sz="0" w:space="0" w:color="auto"/>
        <w:right w:val="none" w:sz="0" w:space="0" w:color="auto"/>
      </w:divBdr>
    </w:div>
    <w:div w:id="2078085394">
      <w:bodyDiv w:val="1"/>
      <w:marLeft w:val="0"/>
      <w:marRight w:val="0"/>
      <w:marTop w:val="0"/>
      <w:marBottom w:val="0"/>
      <w:divBdr>
        <w:top w:val="none" w:sz="0" w:space="0" w:color="auto"/>
        <w:left w:val="none" w:sz="0" w:space="0" w:color="auto"/>
        <w:bottom w:val="none" w:sz="0" w:space="0" w:color="auto"/>
        <w:right w:val="none" w:sz="0" w:space="0" w:color="auto"/>
      </w:divBdr>
    </w:div>
    <w:div w:id="2095392974">
      <w:bodyDiv w:val="1"/>
      <w:marLeft w:val="0"/>
      <w:marRight w:val="0"/>
      <w:marTop w:val="0"/>
      <w:marBottom w:val="0"/>
      <w:divBdr>
        <w:top w:val="none" w:sz="0" w:space="0" w:color="auto"/>
        <w:left w:val="none" w:sz="0" w:space="0" w:color="auto"/>
        <w:bottom w:val="none" w:sz="0" w:space="0" w:color="auto"/>
        <w:right w:val="none" w:sz="0" w:space="0" w:color="auto"/>
      </w:divBdr>
    </w:div>
    <w:div w:id="211609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opark@culture.mos.ru"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BA133-17CB-4244-BD0F-519A7B7E4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7215</Words>
  <Characters>41127</Characters>
  <Application>Microsoft Office Word</Application>
  <DocSecurity>4</DocSecurity>
  <Lines>342</Lines>
  <Paragraphs>96</Paragraphs>
  <ScaleCrop>false</ScaleCrop>
  <HeadingPairs>
    <vt:vector size="2" baseType="variant">
      <vt:variant>
        <vt:lpstr>Название</vt:lpstr>
      </vt:variant>
      <vt:variant>
        <vt:i4>1</vt:i4>
      </vt:variant>
    </vt:vector>
  </HeadingPairs>
  <TitlesOfParts>
    <vt:vector size="1" baseType="lpstr">
      <vt:lpstr>ДОГОВОР ПОСТАВКИ   №____</vt:lpstr>
    </vt:vector>
  </TitlesOfParts>
  <Company>ГБОУ СОШ № 520</Company>
  <LinksUpToDate>false</LinksUpToDate>
  <CharactersWithSpaces>48246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№____</dc:title>
  <dc:creator>user</dc:creator>
  <cp:lastModifiedBy>Анатолий Головастов</cp:lastModifiedBy>
  <cp:revision>2</cp:revision>
  <cp:lastPrinted>2025-09-26T12:13:00Z</cp:lastPrinted>
  <dcterms:created xsi:type="dcterms:W3CDTF">2025-12-05T15:15:00Z</dcterms:created>
  <dcterms:modified xsi:type="dcterms:W3CDTF">2025-12-05T15:15:00Z</dcterms:modified>
</cp:coreProperties>
</file>